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555" w:rsidRDefault="00B11555" w:rsidP="00D80A43">
      <w:pPr>
        <w:pStyle w:val="Heading3"/>
        <w:jc w:val="center"/>
        <w:rPr>
          <w:rFonts w:ascii="Arial" w:hAnsi="Arial" w:cs="Arial"/>
          <w:color w:val="auto"/>
          <w:sz w:val="28"/>
          <w:szCs w:val="28"/>
        </w:rPr>
      </w:pPr>
    </w:p>
    <w:p w:rsidR="00040115" w:rsidRDefault="00040115" w:rsidP="00040115"/>
    <w:p w:rsidR="00040115" w:rsidRDefault="00040115" w:rsidP="00040115"/>
    <w:p w:rsidR="00040115" w:rsidRPr="00040115" w:rsidRDefault="00040115" w:rsidP="00040115"/>
    <w:p w:rsidR="00D80A43" w:rsidRPr="00C27906" w:rsidRDefault="00D80A43" w:rsidP="00D80A43">
      <w:pPr>
        <w:pStyle w:val="Heading3"/>
        <w:jc w:val="center"/>
        <w:rPr>
          <w:rFonts w:ascii="Arial" w:hAnsi="Arial" w:cs="Arial"/>
          <w:color w:val="auto"/>
          <w:sz w:val="28"/>
          <w:szCs w:val="28"/>
        </w:rPr>
      </w:pPr>
      <w:r w:rsidRPr="00C27906">
        <w:rPr>
          <w:rFonts w:ascii="Arial" w:hAnsi="Arial" w:cs="Arial"/>
          <w:b w:val="0"/>
          <w:bCs w:val="0"/>
          <w:noProof/>
          <w:sz w:val="28"/>
          <w:szCs w:val="28"/>
        </w:rPr>
        <w:drawing>
          <wp:anchor distT="0" distB="0" distL="114300" distR="114300" simplePos="0" relativeHeight="251659264" behindDoc="1" locked="0" layoutInCell="1" allowOverlap="1">
            <wp:simplePos x="0" y="0"/>
            <wp:positionH relativeFrom="column">
              <wp:posOffset>2105025</wp:posOffset>
            </wp:positionH>
            <wp:positionV relativeFrom="paragraph">
              <wp:posOffset>-76200</wp:posOffset>
            </wp:positionV>
            <wp:extent cx="1762125" cy="1800225"/>
            <wp:effectExtent l="19050" t="0" r="9525" b="0"/>
            <wp:wrapNone/>
            <wp:docPr id="23" name="Picture 4" descr="New KP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 KPK Logo"/>
                    <pic:cNvPicPr>
                      <a:picLocks noChangeAspect="1" noChangeArrowheads="1"/>
                    </pic:cNvPicPr>
                  </pic:nvPicPr>
                  <pic:blipFill>
                    <a:blip r:embed="rId8" cstate="print"/>
                    <a:srcRect/>
                    <a:stretch>
                      <a:fillRect/>
                    </a:stretch>
                  </pic:blipFill>
                  <pic:spPr bwMode="auto">
                    <a:xfrm>
                      <a:off x="0" y="0"/>
                      <a:ext cx="1762125" cy="1800225"/>
                    </a:xfrm>
                    <a:prstGeom prst="rect">
                      <a:avLst/>
                    </a:prstGeom>
                    <a:noFill/>
                    <a:ln w="9525">
                      <a:noFill/>
                      <a:miter lim="800000"/>
                      <a:headEnd/>
                      <a:tailEnd/>
                    </a:ln>
                  </pic:spPr>
                </pic:pic>
              </a:graphicData>
            </a:graphic>
          </wp:anchor>
        </w:drawing>
      </w:r>
    </w:p>
    <w:p w:rsidR="00D80A43" w:rsidRPr="00C27906" w:rsidRDefault="00D80A43" w:rsidP="00D80A43">
      <w:pPr>
        <w:pStyle w:val="Heading3"/>
        <w:jc w:val="center"/>
        <w:rPr>
          <w:rFonts w:ascii="Arial" w:hAnsi="Arial" w:cs="Arial"/>
          <w:color w:val="auto"/>
          <w:sz w:val="28"/>
          <w:szCs w:val="28"/>
        </w:rPr>
      </w:pPr>
    </w:p>
    <w:p w:rsidR="00D80A43" w:rsidRPr="00C27906" w:rsidRDefault="00D80A43" w:rsidP="00D80A43">
      <w:pPr>
        <w:pStyle w:val="Heading3"/>
        <w:jc w:val="center"/>
        <w:rPr>
          <w:rFonts w:ascii="Arial" w:hAnsi="Arial" w:cs="Arial"/>
          <w:color w:val="auto"/>
          <w:sz w:val="28"/>
          <w:szCs w:val="28"/>
        </w:rPr>
      </w:pPr>
    </w:p>
    <w:p w:rsidR="00D80A43" w:rsidRPr="00C27906" w:rsidRDefault="00D80A43" w:rsidP="00D80A43">
      <w:pPr>
        <w:jc w:val="center"/>
        <w:rPr>
          <w:rFonts w:ascii="Arial" w:hAnsi="Arial" w:cs="Arial"/>
          <w:b/>
          <w:sz w:val="28"/>
          <w:szCs w:val="28"/>
        </w:rPr>
      </w:pPr>
    </w:p>
    <w:p w:rsidR="00D80A43" w:rsidRPr="00C27906" w:rsidRDefault="00D80A43" w:rsidP="00D80A43">
      <w:pPr>
        <w:jc w:val="center"/>
        <w:rPr>
          <w:rFonts w:ascii="Arial" w:hAnsi="Arial" w:cs="Arial"/>
          <w:b/>
          <w:sz w:val="28"/>
          <w:szCs w:val="28"/>
        </w:rPr>
      </w:pPr>
    </w:p>
    <w:p w:rsidR="00D80A43" w:rsidRPr="00C27906" w:rsidRDefault="00D80A43" w:rsidP="009D2495">
      <w:pPr>
        <w:jc w:val="right"/>
        <w:rPr>
          <w:rFonts w:ascii="Arial" w:hAnsi="Arial" w:cs="Arial"/>
          <w:b/>
          <w:sz w:val="28"/>
          <w:szCs w:val="28"/>
        </w:rPr>
      </w:pPr>
    </w:p>
    <w:p w:rsidR="00D80A43" w:rsidRDefault="00D80A43" w:rsidP="00D80A43">
      <w:pPr>
        <w:jc w:val="center"/>
        <w:rPr>
          <w:rFonts w:ascii="Arial" w:hAnsi="Arial" w:cs="Arial"/>
          <w:b/>
          <w:sz w:val="28"/>
          <w:szCs w:val="28"/>
        </w:rPr>
      </w:pPr>
    </w:p>
    <w:p w:rsidR="005A4C89" w:rsidRDefault="005A4C89" w:rsidP="00D80A43">
      <w:pPr>
        <w:jc w:val="center"/>
        <w:rPr>
          <w:rFonts w:ascii="Arial" w:hAnsi="Arial" w:cs="Arial"/>
          <w:b/>
          <w:sz w:val="28"/>
          <w:szCs w:val="28"/>
        </w:rPr>
      </w:pPr>
    </w:p>
    <w:p w:rsidR="005A4C89" w:rsidRPr="00C27906" w:rsidRDefault="005A4C89" w:rsidP="00D80A43">
      <w:pPr>
        <w:jc w:val="center"/>
        <w:rPr>
          <w:rFonts w:ascii="Arial" w:hAnsi="Arial" w:cs="Arial"/>
          <w:b/>
          <w:sz w:val="28"/>
          <w:szCs w:val="28"/>
        </w:rPr>
      </w:pPr>
    </w:p>
    <w:p w:rsidR="00CC6629" w:rsidRPr="00A10242" w:rsidRDefault="00A10242" w:rsidP="00CC6629">
      <w:pPr>
        <w:pStyle w:val="NoteLevel11"/>
        <w:numPr>
          <w:ilvl w:val="0"/>
          <w:numId w:val="0"/>
        </w:numPr>
        <w:rPr>
          <w:rFonts w:ascii="Arial" w:hAnsi="Arial" w:cs="Arial"/>
          <w:b/>
          <w:sz w:val="32"/>
          <w:szCs w:val="28"/>
        </w:rPr>
      </w:pPr>
      <w:r>
        <w:rPr>
          <w:rFonts w:ascii="Arial" w:hAnsi="Arial" w:cs="Arial"/>
          <w:b/>
          <w:sz w:val="32"/>
          <w:szCs w:val="28"/>
        </w:rPr>
        <w:t xml:space="preserve">       </w:t>
      </w:r>
      <w:r w:rsidR="00CC6629" w:rsidRPr="00A10242">
        <w:rPr>
          <w:rFonts w:ascii="Arial" w:hAnsi="Arial" w:cs="Arial"/>
          <w:b/>
          <w:sz w:val="32"/>
          <w:szCs w:val="28"/>
        </w:rPr>
        <w:t>Integrated Vector Control Program Khyber Pakhtunkhwa</w:t>
      </w:r>
    </w:p>
    <w:p w:rsidR="00CC6629" w:rsidRPr="00A10242" w:rsidRDefault="00CC6629" w:rsidP="00CC6629">
      <w:pPr>
        <w:jc w:val="center"/>
        <w:rPr>
          <w:rFonts w:ascii="Arial" w:hAnsi="Arial" w:cs="Arial"/>
          <w:b/>
          <w:sz w:val="32"/>
          <w:szCs w:val="28"/>
        </w:rPr>
      </w:pPr>
    </w:p>
    <w:p w:rsidR="00CC6629" w:rsidRPr="00A10242" w:rsidRDefault="0080545B" w:rsidP="00CC6629">
      <w:pPr>
        <w:spacing w:before="120" w:after="120"/>
        <w:rPr>
          <w:rFonts w:ascii="Arial" w:hAnsi="Arial" w:cs="Arial"/>
          <w:b/>
          <w:sz w:val="32"/>
          <w:szCs w:val="28"/>
        </w:rPr>
      </w:pPr>
      <w:r>
        <w:rPr>
          <w:rFonts w:ascii="Arial" w:hAnsi="Arial" w:cs="Arial"/>
          <w:b/>
          <w:sz w:val="32"/>
          <w:szCs w:val="28"/>
        </w:rPr>
        <w:t xml:space="preserve">                      </w:t>
      </w:r>
      <w:r w:rsidR="00CC6629" w:rsidRPr="00A10242">
        <w:rPr>
          <w:rFonts w:ascii="Arial" w:hAnsi="Arial" w:cs="Arial"/>
          <w:b/>
          <w:sz w:val="32"/>
          <w:szCs w:val="28"/>
        </w:rPr>
        <w:t>Bid Solicitation Documents (BSDs)</w:t>
      </w:r>
    </w:p>
    <w:p w:rsidR="00CC6629" w:rsidRPr="00A10242" w:rsidRDefault="00CC6629" w:rsidP="00CC6629">
      <w:pPr>
        <w:spacing w:before="120" w:after="120"/>
        <w:jc w:val="center"/>
        <w:rPr>
          <w:rFonts w:ascii="Arial" w:hAnsi="Arial" w:cs="Arial"/>
          <w:b/>
          <w:sz w:val="32"/>
          <w:szCs w:val="28"/>
        </w:rPr>
      </w:pPr>
    </w:p>
    <w:p w:rsidR="00CC6629" w:rsidRPr="00A10242" w:rsidRDefault="00CC6629" w:rsidP="00CC6629">
      <w:pPr>
        <w:spacing w:before="120" w:after="120"/>
        <w:jc w:val="center"/>
        <w:rPr>
          <w:rFonts w:ascii="Arial" w:hAnsi="Arial" w:cs="Arial"/>
          <w:b/>
          <w:sz w:val="32"/>
          <w:szCs w:val="28"/>
        </w:rPr>
      </w:pPr>
      <w:r w:rsidRPr="00A10242">
        <w:rPr>
          <w:rFonts w:ascii="Arial" w:hAnsi="Arial" w:cs="Arial"/>
          <w:b/>
          <w:sz w:val="32"/>
          <w:szCs w:val="28"/>
        </w:rPr>
        <w:t xml:space="preserve">For National Competitive Bidding (NCB) </w:t>
      </w:r>
    </w:p>
    <w:p w:rsidR="00CC6629" w:rsidRPr="00A10242" w:rsidRDefault="00CC6629" w:rsidP="00CC6629">
      <w:pPr>
        <w:spacing w:before="120" w:after="120"/>
        <w:jc w:val="center"/>
        <w:rPr>
          <w:rFonts w:ascii="Arial" w:hAnsi="Arial" w:cs="Arial"/>
          <w:b/>
          <w:sz w:val="32"/>
          <w:szCs w:val="28"/>
        </w:rPr>
      </w:pPr>
      <w:r w:rsidRPr="00A10242">
        <w:rPr>
          <w:rFonts w:ascii="Arial" w:hAnsi="Arial" w:cs="Arial"/>
          <w:b/>
          <w:sz w:val="32"/>
          <w:szCs w:val="28"/>
        </w:rPr>
        <w:t>Pakistan</w:t>
      </w:r>
    </w:p>
    <w:p w:rsidR="00CC6629" w:rsidRPr="00A10242" w:rsidRDefault="00CC6629" w:rsidP="00CC6629">
      <w:pPr>
        <w:spacing w:before="120" w:after="120"/>
        <w:jc w:val="center"/>
        <w:rPr>
          <w:rFonts w:ascii="Arial" w:hAnsi="Arial" w:cs="Arial"/>
          <w:b/>
          <w:sz w:val="32"/>
          <w:szCs w:val="28"/>
        </w:rPr>
      </w:pPr>
    </w:p>
    <w:p w:rsidR="00CC6629" w:rsidRPr="00A10242" w:rsidRDefault="00CC6629" w:rsidP="00CC6629">
      <w:pPr>
        <w:spacing w:before="120" w:after="120"/>
        <w:jc w:val="center"/>
        <w:rPr>
          <w:rFonts w:ascii="Arial" w:hAnsi="Arial" w:cs="Arial"/>
          <w:b/>
          <w:sz w:val="32"/>
          <w:szCs w:val="28"/>
        </w:rPr>
      </w:pPr>
      <w:r w:rsidRPr="00A10242">
        <w:rPr>
          <w:rFonts w:ascii="Arial" w:hAnsi="Arial" w:cs="Arial"/>
          <w:b/>
          <w:sz w:val="32"/>
          <w:szCs w:val="28"/>
        </w:rPr>
        <w:t>Method of Procurement</w:t>
      </w:r>
    </w:p>
    <w:p w:rsidR="00CC6629" w:rsidRPr="00A10242" w:rsidRDefault="00CC6629" w:rsidP="00CC6629">
      <w:pPr>
        <w:spacing w:before="120" w:after="120"/>
        <w:jc w:val="center"/>
        <w:rPr>
          <w:rFonts w:ascii="Arial" w:hAnsi="Arial" w:cs="Arial"/>
          <w:b/>
          <w:sz w:val="32"/>
          <w:szCs w:val="28"/>
        </w:rPr>
      </w:pPr>
      <w:r w:rsidRPr="00A10242">
        <w:rPr>
          <w:rFonts w:ascii="Arial" w:hAnsi="Arial" w:cs="Arial"/>
          <w:b/>
          <w:sz w:val="32"/>
          <w:szCs w:val="28"/>
        </w:rPr>
        <w:t>Single Stage Two Envelope Procedure</w:t>
      </w:r>
    </w:p>
    <w:p w:rsidR="00040115" w:rsidRDefault="00040115" w:rsidP="00D80A43">
      <w:pPr>
        <w:spacing w:before="120" w:after="120"/>
        <w:jc w:val="center"/>
        <w:rPr>
          <w:rFonts w:ascii="Arial" w:hAnsi="Arial" w:cs="Arial"/>
          <w:b/>
          <w:sz w:val="32"/>
          <w:szCs w:val="36"/>
        </w:rPr>
      </w:pPr>
    </w:p>
    <w:p w:rsidR="00040115" w:rsidRPr="00040115" w:rsidRDefault="008C4920" w:rsidP="00D80A43">
      <w:pPr>
        <w:spacing w:before="120" w:after="120"/>
        <w:jc w:val="center"/>
        <w:rPr>
          <w:rFonts w:ascii="Arial" w:hAnsi="Arial" w:cs="Arial"/>
          <w:b/>
          <w:sz w:val="32"/>
          <w:szCs w:val="36"/>
        </w:rPr>
      </w:pPr>
      <w:r>
        <w:rPr>
          <w:rFonts w:ascii="Arial" w:hAnsi="Arial" w:cs="Arial"/>
          <w:b/>
          <w:sz w:val="32"/>
          <w:szCs w:val="36"/>
        </w:rPr>
        <w:t xml:space="preserve">Revised BSDs </w:t>
      </w:r>
      <w:r w:rsidR="005A3F24">
        <w:rPr>
          <w:rFonts w:ascii="Arial" w:hAnsi="Arial" w:cs="Arial"/>
          <w:b/>
          <w:sz w:val="32"/>
          <w:szCs w:val="36"/>
        </w:rPr>
        <w:t>after</w:t>
      </w:r>
      <w:r>
        <w:rPr>
          <w:rFonts w:ascii="Arial" w:hAnsi="Arial" w:cs="Arial"/>
          <w:b/>
          <w:sz w:val="32"/>
          <w:szCs w:val="36"/>
        </w:rPr>
        <w:t xml:space="preserve"> Pre Bid Meeting 21.11.2023</w:t>
      </w:r>
    </w:p>
    <w:p w:rsidR="00077CAD" w:rsidRDefault="00A10242" w:rsidP="00A10242">
      <w:pPr>
        <w:pStyle w:val="NoteLevel11"/>
        <w:numPr>
          <w:ilvl w:val="0"/>
          <w:numId w:val="0"/>
        </w:numPr>
        <w:rPr>
          <w:rFonts w:ascii="Arial" w:hAnsi="Arial" w:cs="Arial"/>
          <w:b/>
          <w:sz w:val="32"/>
          <w:szCs w:val="36"/>
        </w:rPr>
      </w:pPr>
      <w:r>
        <w:rPr>
          <w:rFonts w:ascii="Arial" w:hAnsi="Arial" w:cs="Arial"/>
          <w:b/>
          <w:sz w:val="32"/>
          <w:szCs w:val="32"/>
        </w:rPr>
        <w:t xml:space="preserve">          </w:t>
      </w:r>
      <w:r w:rsidR="00524010">
        <w:rPr>
          <w:rFonts w:ascii="Arial" w:hAnsi="Arial" w:cs="Arial"/>
          <w:b/>
          <w:sz w:val="32"/>
          <w:szCs w:val="32"/>
        </w:rPr>
        <w:t xml:space="preserve">   </w:t>
      </w:r>
      <w:r w:rsidRPr="00A10242">
        <w:rPr>
          <w:rFonts w:ascii="Arial" w:hAnsi="Arial" w:cs="Arial"/>
          <w:b/>
          <w:sz w:val="32"/>
          <w:szCs w:val="32"/>
        </w:rPr>
        <w:t>Framework Contract for</w:t>
      </w:r>
      <w:r w:rsidR="002E0C57" w:rsidRPr="00040115">
        <w:rPr>
          <w:rFonts w:ascii="Arial" w:hAnsi="Arial" w:cs="Arial"/>
          <w:b/>
          <w:sz w:val="32"/>
          <w:szCs w:val="36"/>
        </w:rPr>
        <w:t xml:space="preserve"> </w:t>
      </w:r>
      <w:r w:rsidR="00077CAD">
        <w:rPr>
          <w:rFonts w:ascii="Arial" w:hAnsi="Arial" w:cs="Arial"/>
          <w:b/>
          <w:sz w:val="32"/>
          <w:szCs w:val="36"/>
        </w:rPr>
        <w:t xml:space="preserve">the Procurement of                   </w:t>
      </w:r>
    </w:p>
    <w:p w:rsidR="00077CAD" w:rsidRDefault="00077CAD" w:rsidP="00A10242">
      <w:pPr>
        <w:pStyle w:val="NoteLevel11"/>
        <w:numPr>
          <w:ilvl w:val="0"/>
          <w:numId w:val="0"/>
        </w:numPr>
        <w:rPr>
          <w:rFonts w:ascii="Arial" w:hAnsi="Arial" w:cs="Arial"/>
          <w:b/>
          <w:sz w:val="32"/>
          <w:szCs w:val="36"/>
        </w:rPr>
      </w:pPr>
      <w:r>
        <w:rPr>
          <w:rFonts w:ascii="Arial" w:hAnsi="Arial" w:cs="Arial"/>
          <w:b/>
          <w:sz w:val="32"/>
          <w:szCs w:val="36"/>
        </w:rPr>
        <w:t xml:space="preserve">          </w:t>
      </w:r>
      <w:r w:rsidR="002E0C57" w:rsidRPr="00040115">
        <w:rPr>
          <w:rFonts w:ascii="Arial" w:hAnsi="Arial" w:cs="Arial"/>
          <w:b/>
          <w:sz w:val="32"/>
          <w:szCs w:val="36"/>
        </w:rPr>
        <w:t>Anti-Dengue</w:t>
      </w:r>
      <w:r w:rsidR="00682944" w:rsidRPr="00040115">
        <w:rPr>
          <w:rFonts w:ascii="Arial" w:hAnsi="Arial" w:cs="Arial"/>
          <w:b/>
          <w:sz w:val="32"/>
          <w:szCs w:val="36"/>
        </w:rPr>
        <w:t>,</w:t>
      </w:r>
      <w:r w:rsidR="005907B6" w:rsidRPr="00040115">
        <w:rPr>
          <w:rFonts w:ascii="Arial" w:hAnsi="Arial" w:cs="Arial"/>
          <w:b/>
          <w:sz w:val="32"/>
          <w:szCs w:val="36"/>
        </w:rPr>
        <w:t xml:space="preserve"> Malaria</w:t>
      </w:r>
      <w:r w:rsidR="006D3219">
        <w:rPr>
          <w:rFonts w:ascii="Arial" w:hAnsi="Arial" w:cs="Arial"/>
          <w:b/>
          <w:sz w:val="32"/>
          <w:szCs w:val="36"/>
        </w:rPr>
        <w:t xml:space="preserve"> and</w:t>
      </w:r>
      <w:r w:rsidR="00A10242">
        <w:rPr>
          <w:rFonts w:ascii="Arial" w:hAnsi="Arial" w:cs="Arial"/>
          <w:b/>
          <w:sz w:val="32"/>
          <w:szCs w:val="36"/>
        </w:rPr>
        <w:t xml:space="preserve"> </w:t>
      </w:r>
      <w:r w:rsidR="00682944" w:rsidRPr="00040115">
        <w:rPr>
          <w:rFonts w:ascii="Arial" w:hAnsi="Arial" w:cs="Arial"/>
          <w:b/>
          <w:sz w:val="32"/>
          <w:szCs w:val="36"/>
        </w:rPr>
        <w:t>Leishmaniaisis</w:t>
      </w:r>
      <w:r w:rsidR="00A10242">
        <w:rPr>
          <w:rFonts w:ascii="Arial" w:hAnsi="Arial" w:cs="Arial"/>
          <w:b/>
          <w:sz w:val="32"/>
          <w:szCs w:val="36"/>
        </w:rPr>
        <w:t xml:space="preserve"> Items </w:t>
      </w:r>
    </w:p>
    <w:p w:rsidR="00D80A43" w:rsidRPr="00040115" w:rsidRDefault="00077CAD" w:rsidP="00A10242">
      <w:pPr>
        <w:pStyle w:val="NoteLevel11"/>
        <w:numPr>
          <w:ilvl w:val="0"/>
          <w:numId w:val="0"/>
        </w:numPr>
        <w:rPr>
          <w:rFonts w:ascii="Arial" w:hAnsi="Arial" w:cs="Arial"/>
          <w:b/>
          <w:sz w:val="32"/>
          <w:szCs w:val="36"/>
        </w:rPr>
      </w:pPr>
      <w:r>
        <w:rPr>
          <w:rFonts w:ascii="Arial" w:hAnsi="Arial" w:cs="Arial"/>
          <w:b/>
          <w:sz w:val="32"/>
          <w:szCs w:val="36"/>
        </w:rPr>
        <w:t xml:space="preserve">                               </w:t>
      </w:r>
      <w:r w:rsidR="00A10242">
        <w:rPr>
          <w:rFonts w:ascii="Arial" w:hAnsi="Arial" w:cs="Arial"/>
          <w:b/>
          <w:sz w:val="32"/>
          <w:szCs w:val="36"/>
        </w:rPr>
        <w:t>For The FY 2023-2024</w:t>
      </w:r>
    </w:p>
    <w:p w:rsidR="00940774" w:rsidRPr="00040115" w:rsidRDefault="00940774" w:rsidP="00D80A43">
      <w:pPr>
        <w:spacing w:before="120" w:after="120"/>
        <w:jc w:val="center"/>
        <w:rPr>
          <w:rFonts w:ascii="Arial" w:hAnsi="Arial" w:cs="Arial"/>
          <w:b/>
          <w:sz w:val="22"/>
        </w:rPr>
      </w:pPr>
    </w:p>
    <w:p w:rsidR="00940774" w:rsidRDefault="00940774" w:rsidP="00D80A43">
      <w:pPr>
        <w:spacing w:before="120" w:after="120"/>
        <w:jc w:val="center"/>
        <w:rPr>
          <w:rFonts w:ascii="Arial" w:hAnsi="Arial" w:cs="Arial"/>
          <w:b/>
        </w:rPr>
      </w:pPr>
    </w:p>
    <w:p w:rsidR="00940774" w:rsidRDefault="00940774" w:rsidP="00D80A43">
      <w:pPr>
        <w:spacing w:before="120" w:after="120"/>
        <w:jc w:val="center"/>
        <w:rPr>
          <w:rFonts w:ascii="Arial" w:hAnsi="Arial" w:cs="Arial"/>
          <w:b/>
        </w:rPr>
      </w:pPr>
    </w:p>
    <w:p w:rsidR="00682944" w:rsidRDefault="00682944" w:rsidP="009D2495">
      <w:pPr>
        <w:suppressAutoHyphens/>
        <w:rPr>
          <w:rFonts w:ascii="Arial" w:hAnsi="Arial" w:cs="Arial"/>
          <w:b/>
        </w:rPr>
      </w:pPr>
    </w:p>
    <w:p w:rsidR="00040115" w:rsidRDefault="00040115" w:rsidP="00040115">
      <w:pPr>
        <w:suppressAutoHyphens/>
        <w:rPr>
          <w:rFonts w:ascii="Arial" w:hAnsi="Arial" w:cs="Arial"/>
          <w:b/>
        </w:rPr>
      </w:pPr>
    </w:p>
    <w:p w:rsidR="005A4C89" w:rsidRDefault="005A4C89" w:rsidP="00040115">
      <w:pPr>
        <w:suppressAutoHyphens/>
        <w:rPr>
          <w:rFonts w:ascii="Arial" w:hAnsi="Arial" w:cs="Arial"/>
          <w:b/>
        </w:rPr>
      </w:pPr>
    </w:p>
    <w:p w:rsidR="004205B1" w:rsidRDefault="004205B1" w:rsidP="00040115">
      <w:pPr>
        <w:suppressAutoHyphens/>
        <w:rPr>
          <w:rFonts w:ascii="Arial" w:hAnsi="Arial" w:cs="Arial"/>
          <w:b/>
        </w:rPr>
      </w:pPr>
    </w:p>
    <w:p w:rsidR="00943B96" w:rsidRDefault="00943B96" w:rsidP="00040115">
      <w:pPr>
        <w:suppressAutoHyphens/>
        <w:rPr>
          <w:rFonts w:ascii="Arial" w:hAnsi="Arial" w:cs="Arial"/>
          <w:b/>
        </w:rPr>
      </w:pPr>
    </w:p>
    <w:p w:rsidR="00097863" w:rsidRDefault="00D80A43" w:rsidP="00BA46BC">
      <w:pPr>
        <w:suppressAutoHyphens/>
        <w:jc w:val="center"/>
        <w:rPr>
          <w:rFonts w:ascii="Arial" w:hAnsi="Arial" w:cs="Arial"/>
        </w:rPr>
      </w:pPr>
      <w:r w:rsidRPr="00C27906">
        <w:rPr>
          <w:rFonts w:ascii="Arial" w:hAnsi="Arial" w:cs="Arial"/>
          <w:b/>
        </w:rPr>
        <w:lastRenderedPageBreak/>
        <w:t>Preface</w:t>
      </w:r>
    </w:p>
    <w:p w:rsidR="00BA46BC" w:rsidRPr="00BA46BC" w:rsidRDefault="00BA46BC" w:rsidP="00BA46BC">
      <w:pPr>
        <w:suppressAutoHyphens/>
        <w:jc w:val="center"/>
        <w:rPr>
          <w:rFonts w:ascii="Arial" w:hAnsi="Arial" w:cs="Arial"/>
        </w:rPr>
      </w:pPr>
    </w:p>
    <w:p w:rsidR="00D80A43" w:rsidRPr="00C27906" w:rsidRDefault="00023C8C" w:rsidP="003646D5">
      <w:pPr>
        <w:spacing w:after="200" w:line="276" w:lineRule="auto"/>
        <w:jc w:val="both"/>
        <w:rPr>
          <w:rFonts w:ascii="Arial" w:hAnsi="Arial" w:cs="Arial"/>
        </w:rPr>
      </w:pPr>
      <w:r>
        <w:rPr>
          <w:rFonts w:ascii="Arial" w:hAnsi="Arial" w:cs="Arial"/>
        </w:rPr>
        <w:t>These Bid Solicitation</w:t>
      </w:r>
      <w:r w:rsidR="00D80A43" w:rsidRPr="00C27906">
        <w:rPr>
          <w:rFonts w:ascii="Arial" w:hAnsi="Arial" w:cs="Arial"/>
        </w:rPr>
        <w:t xml:space="preserve"> Documents have been prepared by the </w:t>
      </w:r>
      <w:r w:rsidR="006E3D11">
        <w:rPr>
          <w:rFonts w:ascii="Arial" w:hAnsi="Arial" w:cs="Arial"/>
        </w:rPr>
        <w:t xml:space="preserve">Integrated </w:t>
      </w:r>
      <w:r w:rsidR="00943B96">
        <w:rPr>
          <w:rFonts w:ascii="Arial" w:hAnsi="Arial" w:cs="Arial"/>
        </w:rPr>
        <w:t>Vector Control Program</w:t>
      </w:r>
      <w:r>
        <w:rPr>
          <w:rFonts w:ascii="Arial" w:hAnsi="Arial" w:cs="Arial"/>
        </w:rPr>
        <w:t>,</w:t>
      </w:r>
      <w:r w:rsidR="00D80A43" w:rsidRPr="00C27906">
        <w:rPr>
          <w:rFonts w:ascii="Arial" w:hAnsi="Arial" w:cs="Arial"/>
        </w:rPr>
        <w:t xml:space="preserve"> Khyber Pakhtunkhwa</w:t>
      </w:r>
      <w:r>
        <w:rPr>
          <w:rFonts w:ascii="Arial" w:hAnsi="Arial" w:cs="Arial"/>
        </w:rPr>
        <w:t>, Health Department</w:t>
      </w:r>
      <w:r w:rsidR="00D80A43" w:rsidRPr="00C27906">
        <w:rPr>
          <w:rFonts w:ascii="Arial" w:hAnsi="Arial" w:cs="Arial"/>
        </w:rPr>
        <w:t xml:space="preserve"> for t</w:t>
      </w:r>
      <w:r w:rsidR="009D2495">
        <w:rPr>
          <w:rFonts w:ascii="Arial" w:hAnsi="Arial" w:cs="Arial"/>
        </w:rPr>
        <w:t>he procurement of Anti-</w:t>
      </w:r>
      <w:r w:rsidR="00D80A43" w:rsidRPr="00C27906">
        <w:rPr>
          <w:rFonts w:ascii="Arial" w:hAnsi="Arial" w:cs="Arial"/>
        </w:rPr>
        <w:t>D</w:t>
      </w:r>
      <w:r w:rsidR="007B2006" w:rsidRPr="00C27906">
        <w:rPr>
          <w:rFonts w:ascii="Arial" w:hAnsi="Arial" w:cs="Arial"/>
        </w:rPr>
        <w:t>engue</w:t>
      </w:r>
      <w:r w:rsidR="00BA46BC">
        <w:rPr>
          <w:rFonts w:ascii="Arial" w:hAnsi="Arial" w:cs="Arial"/>
        </w:rPr>
        <w:t>,</w:t>
      </w:r>
      <w:r w:rsidR="006C79A3">
        <w:rPr>
          <w:rFonts w:ascii="Arial" w:hAnsi="Arial" w:cs="Arial"/>
        </w:rPr>
        <w:t xml:space="preserve"> Malaria</w:t>
      </w:r>
      <w:r w:rsidR="00FA4586">
        <w:rPr>
          <w:rFonts w:ascii="Arial" w:hAnsi="Arial" w:cs="Arial"/>
        </w:rPr>
        <w:t xml:space="preserve"> and</w:t>
      </w:r>
      <w:r w:rsidR="00BA46BC">
        <w:rPr>
          <w:rFonts w:ascii="Arial" w:hAnsi="Arial" w:cs="Arial"/>
        </w:rPr>
        <w:t xml:space="preserve"> Leishmaniasis</w:t>
      </w:r>
      <w:r w:rsidR="007B2006" w:rsidRPr="00C27906">
        <w:rPr>
          <w:rFonts w:ascii="Arial" w:hAnsi="Arial" w:cs="Arial"/>
        </w:rPr>
        <w:t xml:space="preserve"> Items</w:t>
      </w:r>
      <w:r w:rsidR="00D80A43" w:rsidRPr="00C27906">
        <w:rPr>
          <w:rFonts w:ascii="Arial" w:hAnsi="Arial" w:cs="Arial"/>
        </w:rPr>
        <w:t xml:space="preserve"> through National Competitive Bidding (NCB) under Khyber Pakhtunkhwa Public Procurement Rules (KPPRA rules 2014).</w:t>
      </w:r>
    </w:p>
    <w:p w:rsidR="00D80A43" w:rsidRPr="00C27906" w:rsidRDefault="00D80A43" w:rsidP="00D80A43">
      <w:pPr>
        <w:suppressAutoHyphens/>
        <w:jc w:val="both"/>
        <w:rPr>
          <w:rFonts w:ascii="Arial" w:hAnsi="Arial" w:cs="Arial"/>
        </w:rPr>
      </w:pPr>
      <w:r w:rsidRPr="00C27906">
        <w:rPr>
          <w:rFonts w:ascii="Arial" w:hAnsi="Arial" w:cs="Arial"/>
        </w:rPr>
        <w:tab/>
        <w:t>In order to simplify the pre</w:t>
      </w:r>
      <w:r w:rsidR="00023C8C">
        <w:rPr>
          <w:rFonts w:ascii="Arial" w:hAnsi="Arial" w:cs="Arial"/>
        </w:rPr>
        <w:t>paration of the Bid Solicitation</w:t>
      </w:r>
      <w:r w:rsidRPr="00C27906">
        <w:rPr>
          <w:rFonts w:ascii="Arial" w:hAnsi="Arial" w:cs="Arial"/>
        </w:rPr>
        <w:t xml:space="preserve"> Documents for each procurement, the said Bidding Documents are grouped in two parts based on provisions which are fixed and </w:t>
      </w:r>
      <w:r w:rsidR="000B39DD">
        <w:rPr>
          <w:rFonts w:ascii="Arial" w:hAnsi="Arial" w:cs="Arial"/>
        </w:rPr>
        <w:t>that which are specific for this</w:t>
      </w:r>
      <w:r w:rsidRPr="00C27906">
        <w:rPr>
          <w:rFonts w:ascii="Arial" w:hAnsi="Arial" w:cs="Arial"/>
        </w:rPr>
        <w:t xml:space="preserve"> procurement.  </w:t>
      </w:r>
    </w:p>
    <w:p w:rsidR="00D80A43" w:rsidRPr="00C27906" w:rsidRDefault="00D80A43" w:rsidP="00D80A43">
      <w:pPr>
        <w:suppressAutoHyphens/>
        <w:jc w:val="both"/>
        <w:rPr>
          <w:rFonts w:ascii="Arial" w:hAnsi="Arial" w:cs="Arial"/>
        </w:rPr>
      </w:pPr>
    </w:p>
    <w:p w:rsidR="00D80A43" w:rsidRPr="00C27906" w:rsidRDefault="00D80A43" w:rsidP="00D80A43">
      <w:pPr>
        <w:suppressAutoHyphens/>
        <w:jc w:val="both"/>
        <w:rPr>
          <w:rFonts w:ascii="Arial" w:hAnsi="Arial" w:cs="Arial"/>
        </w:rPr>
      </w:pPr>
      <w:r w:rsidRPr="00C27906">
        <w:rPr>
          <w:rFonts w:ascii="Arial" w:hAnsi="Arial" w:cs="Arial"/>
        </w:rPr>
        <w:t xml:space="preserve">            Provisions which are intended to be used unchanged are in </w:t>
      </w:r>
      <w:r w:rsidRPr="00C27906">
        <w:rPr>
          <w:rFonts w:ascii="Arial" w:hAnsi="Arial" w:cs="Arial"/>
          <w:b/>
        </w:rPr>
        <w:t>Part-One</w:t>
      </w:r>
      <w:r w:rsidRPr="00C27906">
        <w:rPr>
          <w:rFonts w:ascii="Arial" w:hAnsi="Arial" w:cs="Arial"/>
        </w:rPr>
        <w:t xml:space="preserve">, which includes Instructions to Bidders (ITB) and General Conditions of Contract (GCC).  </w:t>
      </w:r>
    </w:p>
    <w:p w:rsidR="00D80A43" w:rsidRPr="00C27906" w:rsidRDefault="00D80A43" w:rsidP="00D80A43">
      <w:pPr>
        <w:suppressAutoHyphens/>
        <w:jc w:val="both"/>
        <w:rPr>
          <w:rFonts w:ascii="Arial" w:hAnsi="Arial" w:cs="Arial"/>
        </w:rPr>
      </w:pPr>
    </w:p>
    <w:p w:rsidR="00D80A43" w:rsidRPr="00C27906" w:rsidRDefault="00D80A43" w:rsidP="00D80A43">
      <w:pPr>
        <w:suppressAutoHyphens/>
        <w:jc w:val="both"/>
        <w:rPr>
          <w:rFonts w:ascii="Arial" w:hAnsi="Arial" w:cs="Arial"/>
        </w:rPr>
      </w:pPr>
      <w:r w:rsidRPr="00C27906">
        <w:rPr>
          <w:rFonts w:ascii="Arial" w:hAnsi="Arial" w:cs="Arial"/>
        </w:rPr>
        <w:t xml:space="preserve">            P</w:t>
      </w:r>
      <w:r w:rsidR="000B39DD">
        <w:rPr>
          <w:rFonts w:ascii="Arial" w:hAnsi="Arial" w:cs="Arial"/>
        </w:rPr>
        <w:t>art-Two has five sections. A</w:t>
      </w:r>
      <w:r w:rsidRPr="00C27906">
        <w:rPr>
          <w:rFonts w:ascii="Arial" w:hAnsi="Arial" w:cs="Arial"/>
        </w:rPr>
        <w:t>mendment or variation in the instructions to bidders (ITB) and the General Conditions of Contract (GCC) in Part-I, regarding contract data and procurem</w:t>
      </w:r>
      <w:r w:rsidR="000B39DD">
        <w:rPr>
          <w:rFonts w:ascii="Arial" w:hAnsi="Arial" w:cs="Arial"/>
        </w:rPr>
        <w:t>ent specific provisions, are</w:t>
      </w:r>
      <w:r w:rsidRPr="00C27906">
        <w:rPr>
          <w:rFonts w:ascii="Arial" w:hAnsi="Arial" w:cs="Arial"/>
        </w:rPr>
        <w:t xml:space="preserve"> carried out in Bid Data Sheet (BDS) &amp; Special Conditions of Contract (SCC) respectively in Part-Two: Section-I  which includes Invitation For Bid (IFB), Bid Data Sheet (BDS) &amp; Special Conditions of Contract (SCC).  Part-Two: Section-II includes Technical &amp; Financial Evaluation Criteria for the bidder and the intended Goods.  </w:t>
      </w:r>
      <w:r w:rsidRPr="00C27906">
        <w:rPr>
          <w:rFonts w:ascii="Arial" w:hAnsi="Arial" w:cs="Arial"/>
          <w:b/>
        </w:rPr>
        <w:t>Part-Two</w:t>
      </w:r>
      <w:r w:rsidRPr="00C27906">
        <w:rPr>
          <w:rFonts w:ascii="Arial" w:hAnsi="Arial" w:cs="Arial"/>
        </w:rPr>
        <w:t>: Section-III further includes Schedule of Require</w:t>
      </w:r>
      <w:r w:rsidRPr="00C27906">
        <w:rPr>
          <w:rFonts w:ascii="Arial" w:hAnsi="Arial" w:cs="Arial"/>
        </w:rPr>
        <w:softHyphen/>
        <w:t>ments, Technical Specifications and Ancillary Services. Part-Two: Section-IV also contains standardized Sample Forms and Schedules to be submitted by the bidder; and Part-Two: Section V contains in the end, exceptions to the list of eligible countries for the procurement activity under consideration.</w:t>
      </w:r>
    </w:p>
    <w:p w:rsidR="00D80A43" w:rsidRPr="00C27906" w:rsidRDefault="00D80A43" w:rsidP="00D80A43">
      <w:pPr>
        <w:suppressAutoHyphens/>
        <w:jc w:val="both"/>
        <w:rPr>
          <w:rFonts w:ascii="Arial" w:hAnsi="Arial" w:cs="Arial"/>
        </w:rPr>
      </w:pPr>
    </w:p>
    <w:p w:rsidR="00D80A43" w:rsidRPr="00C27906" w:rsidRDefault="00D80A43" w:rsidP="00D80A43">
      <w:pPr>
        <w:suppressAutoHyphens/>
        <w:jc w:val="both"/>
        <w:rPr>
          <w:rFonts w:ascii="Arial" w:hAnsi="Arial" w:cs="Arial"/>
        </w:rPr>
      </w:pPr>
      <w:r w:rsidRPr="00C27906">
        <w:rPr>
          <w:rFonts w:ascii="Arial" w:hAnsi="Arial" w:cs="Arial"/>
        </w:rPr>
        <w:t xml:space="preserve">           Each section is prepared with notes </w:t>
      </w:r>
      <w:r w:rsidRPr="00C27906">
        <w:rPr>
          <w:rFonts w:ascii="Arial" w:hAnsi="Arial" w:cs="Arial"/>
          <w:i/>
        </w:rPr>
        <w:t>[in italics]</w:t>
      </w:r>
      <w:r w:rsidRPr="00C27906">
        <w:rPr>
          <w:rFonts w:ascii="Arial" w:hAnsi="Arial" w:cs="Arial"/>
        </w:rPr>
        <w:t xml:space="preserve"> intended only as information for the Purchaser or the person drafting the bidding documents.  They shall </w:t>
      </w:r>
      <w:r w:rsidRPr="00C27906">
        <w:rPr>
          <w:rFonts w:ascii="Arial" w:hAnsi="Arial" w:cs="Arial"/>
          <w:i/>
        </w:rPr>
        <w:t>not</w:t>
      </w:r>
      <w:r w:rsidRPr="00C27906">
        <w:rPr>
          <w:rFonts w:ascii="Arial" w:hAnsi="Arial" w:cs="Arial"/>
        </w:rPr>
        <w:t xml:space="preserve"> be included in the final documents.</w:t>
      </w:r>
    </w:p>
    <w:p w:rsidR="000852BD" w:rsidRPr="00C27906" w:rsidRDefault="000852BD">
      <w:pPr>
        <w:spacing w:after="200" w:line="276" w:lineRule="auto"/>
      </w:pPr>
      <w:r w:rsidRPr="00C27906">
        <w:br w:type="page"/>
      </w:r>
    </w:p>
    <w:p w:rsidR="000852BD" w:rsidRPr="00940774" w:rsidRDefault="000852BD" w:rsidP="006E3D11">
      <w:pPr>
        <w:rPr>
          <w:rFonts w:ascii="Arial" w:hAnsi="Arial" w:cs="Arial"/>
          <w:b/>
          <w:bCs/>
          <w:u w:val="single"/>
        </w:rPr>
      </w:pPr>
    </w:p>
    <w:p w:rsidR="000852BD" w:rsidRPr="00C27906" w:rsidRDefault="000852BD" w:rsidP="000852BD">
      <w:pPr>
        <w:jc w:val="center"/>
        <w:rPr>
          <w:rFonts w:ascii="Arial" w:hAnsi="Arial" w:cs="Arial"/>
          <w:b/>
          <w:bCs/>
          <w:sz w:val="52"/>
          <w:szCs w:val="52"/>
          <w:u w:val="single"/>
        </w:rPr>
      </w:pPr>
      <w:r w:rsidRPr="00C27906">
        <w:rPr>
          <w:rFonts w:ascii="Arial" w:hAnsi="Arial" w:cs="Arial"/>
          <w:b/>
          <w:bCs/>
          <w:sz w:val="52"/>
          <w:szCs w:val="52"/>
          <w:u w:val="single"/>
        </w:rPr>
        <w:t>Part-One</w:t>
      </w:r>
    </w:p>
    <w:p w:rsidR="000852BD" w:rsidRPr="00C27906" w:rsidRDefault="000852BD" w:rsidP="000852BD">
      <w:pPr>
        <w:jc w:val="center"/>
        <w:rPr>
          <w:rFonts w:ascii="Arial" w:hAnsi="Arial" w:cs="Arial"/>
          <w:b/>
          <w:bCs/>
          <w:sz w:val="52"/>
          <w:szCs w:val="52"/>
          <w:u w:val="single"/>
        </w:rPr>
      </w:pPr>
    </w:p>
    <w:p w:rsidR="000852BD" w:rsidRPr="00C27906" w:rsidRDefault="000852BD" w:rsidP="000852BD">
      <w:pPr>
        <w:numPr>
          <w:ins w:id="0" w:author="HP" w:date="2012-08-02T21:20:00Z"/>
        </w:numPr>
        <w:jc w:val="center"/>
        <w:rPr>
          <w:rFonts w:ascii="Arial" w:hAnsi="Arial" w:cs="Arial"/>
          <w:b/>
          <w:bCs/>
          <w:sz w:val="44"/>
          <w:szCs w:val="44"/>
        </w:rPr>
      </w:pPr>
      <w:r w:rsidRPr="00C27906">
        <w:rPr>
          <w:rFonts w:ascii="Arial" w:hAnsi="Arial" w:cs="Arial"/>
          <w:b/>
          <w:bCs/>
          <w:sz w:val="44"/>
          <w:szCs w:val="44"/>
        </w:rPr>
        <w:t>FIXED CONDITIONS OF CONTRACT</w:t>
      </w:r>
    </w:p>
    <w:p w:rsidR="000852BD" w:rsidRPr="00C27906" w:rsidRDefault="000852BD" w:rsidP="000852BD">
      <w:pPr>
        <w:jc w:val="center"/>
        <w:rPr>
          <w:rFonts w:ascii="Arial" w:hAnsi="Arial" w:cs="Arial"/>
          <w:b/>
          <w:bCs/>
          <w:sz w:val="44"/>
          <w:szCs w:val="44"/>
        </w:rPr>
      </w:pPr>
    </w:p>
    <w:p w:rsidR="000852BD" w:rsidRPr="00C27906" w:rsidRDefault="000852BD" w:rsidP="000852BD">
      <w:pPr>
        <w:spacing w:line="360" w:lineRule="auto"/>
        <w:ind w:firstLine="1080"/>
        <w:rPr>
          <w:rFonts w:ascii="Arial" w:hAnsi="Arial" w:cs="Arial"/>
          <w:b/>
          <w:bCs/>
          <w:sz w:val="28"/>
          <w:szCs w:val="28"/>
        </w:rPr>
      </w:pPr>
      <w:r w:rsidRPr="00C27906">
        <w:rPr>
          <w:rFonts w:ascii="Arial" w:hAnsi="Arial" w:cs="Arial"/>
          <w:b/>
          <w:bCs/>
          <w:sz w:val="28"/>
          <w:szCs w:val="28"/>
        </w:rPr>
        <w:t xml:space="preserve">              1.</w:t>
      </w:r>
      <w:r w:rsidR="00DB3AE5">
        <w:rPr>
          <w:rFonts w:ascii="Arial" w:hAnsi="Arial" w:cs="Arial"/>
          <w:b/>
          <w:bCs/>
          <w:sz w:val="28"/>
          <w:szCs w:val="28"/>
        </w:rPr>
        <w:t xml:space="preserve"> </w:t>
      </w:r>
      <w:r w:rsidRPr="00C27906">
        <w:rPr>
          <w:rFonts w:ascii="Arial" w:hAnsi="Arial" w:cs="Arial"/>
          <w:b/>
          <w:bCs/>
          <w:sz w:val="28"/>
          <w:szCs w:val="28"/>
        </w:rPr>
        <w:t>Instructions to Bidders (ITB)</w:t>
      </w:r>
    </w:p>
    <w:p w:rsidR="000852BD" w:rsidRPr="00C27906" w:rsidRDefault="000852BD" w:rsidP="000852BD">
      <w:pPr>
        <w:spacing w:line="360" w:lineRule="auto"/>
        <w:ind w:firstLine="1080"/>
        <w:rPr>
          <w:rFonts w:ascii="Arial" w:hAnsi="Arial" w:cs="Arial"/>
          <w:b/>
          <w:bCs/>
          <w:sz w:val="28"/>
          <w:szCs w:val="28"/>
        </w:rPr>
      </w:pPr>
      <w:r w:rsidRPr="00C27906">
        <w:rPr>
          <w:rFonts w:ascii="Arial" w:hAnsi="Arial" w:cs="Arial"/>
          <w:b/>
          <w:bCs/>
          <w:sz w:val="28"/>
          <w:szCs w:val="28"/>
        </w:rPr>
        <w:t xml:space="preserve">              2. General Conditions of Contract (GCC)</w:t>
      </w:r>
    </w:p>
    <w:p w:rsidR="000852BD" w:rsidRPr="00C27906" w:rsidRDefault="000852BD" w:rsidP="000852BD">
      <w:pPr>
        <w:spacing w:after="200" w:line="276" w:lineRule="auto"/>
        <w:ind w:left="1320"/>
        <w:rPr>
          <w:rFonts w:ascii="Arial" w:hAnsi="Arial" w:cs="Arial"/>
          <w:b/>
          <w:bCs/>
          <w:i/>
          <w:iCs/>
          <w:sz w:val="40"/>
          <w:szCs w:val="40"/>
          <w:u w:val="single"/>
        </w:rPr>
      </w:pPr>
    </w:p>
    <w:p w:rsidR="000852BD" w:rsidRPr="00C27906" w:rsidRDefault="000852BD" w:rsidP="000852BD">
      <w:pPr>
        <w:spacing w:after="200" w:line="276" w:lineRule="auto"/>
        <w:ind w:left="1320"/>
        <w:rPr>
          <w:rFonts w:ascii="Arial" w:hAnsi="Arial" w:cs="Arial"/>
          <w:b/>
          <w:bCs/>
          <w:i/>
          <w:iCs/>
          <w:sz w:val="40"/>
          <w:szCs w:val="40"/>
          <w:u w:val="single"/>
        </w:rPr>
      </w:pPr>
    </w:p>
    <w:p w:rsidR="000852BD" w:rsidRPr="00C27906" w:rsidRDefault="000852BD" w:rsidP="000852BD">
      <w:pPr>
        <w:spacing w:after="200" w:line="276" w:lineRule="auto"/>
        <w:rPr>
          <w:rFonts w:ascii="Arial" w:hAnsi="Arial" w:cs="Arial"/>
          <w:b/>
          <w:bCs/>
          <w:i/>
          <w:iCs/>
          <w:sz w:val="40"/>
          <w:szCs w:val="40"/>
          <w:u w:val="single"/>
        </w:rPr>
      </w:pPr>
    </w:p>
    <w:p w:rsidR="000852BD" w:rsidRPr="00C27906" w:rsidRDefault="000852BD" w:rsidP="000852BD">
      <w:pPr>
        <w:spacing w:after="200" w:line="276" w:lineRule="auto"/>
        <w:rPr>
          <w:rFonts w:ascii="Arial" w:hAnsi="Arial" w:cs="Arial"/>
          <w:b/>
          <w:bCs/>
          <w:i/>
          <w:iCs/>
          <w:sz w:val="40"/>
          <w:szCs w:val="40"/>
          <w:u w:val="single"/>
        </w:rPr>
      </w:pPr>
    </w:p>
    <w:p w:rsidR="000852BD" w:rsidRPr="00C27906" w:rsidRDefault="000852BD" w:rsidP="000852BD">
      <w:pPr>
        <w:shd w:val="clear" w:color="auto" w:fill="FFFFFF"/>
        <w:spacing w:after="200" w:line="276" w:lineRule="auto"/>
        <w:rPr>
          <w:rFonts w:ascii="Arial" w:hAnsi="Arial" w:cs="Arial"/>
          <w:i/>
          <w:iCs/>
        </w:rPr>
      </w:pPr>
      <w:r w:rsidRPr="00C27906">
        <w:rPr>
          <w:rFonts w:ascii="Arial" w:hAnsi="Arial" w:cs="Arial"/>
          <w:i/>
          <w:iCs/>
        </w:rPr>
        <w:t>Bidders are advised to read the contents of the Instruction to Bidders (ITB) carefully for filling up the Bidding Documents properly in order to become responsive.</w:t>
      </w:r>
    </w:p>
    <w:p w:rsidR="000852BD" w:rsidRPr="00C27906" w:rsidRDefault="000852BD">
      <w:pPr>
        <w:spacing w:after="200" w:line="276" w:lineRule="auto"/>
      </w:pPr>
      <w:r w:rsidRPr="00C27906">
        <w:br w:type="page"/>
      </w:r>
    </w:p>
    <w:p w:rsidR="00301055" w:rsidRPr="00C27906" w:rsidRDefault="00301055" w:rsidP="00301055">
      <w:pPr>
        <w:shd w:val="clear" w:color="auto" w:fill="FFFFFF"/>
        <w:spacing w:after="200" w:line="276" w:lineRule="auto"/>
        <w:rPr>
          <w:rFonts w:ascii="Arial" w:hAnsi="Arial" w:cs="Arial"/>
          <w:b/>
          <w:bCs/>
          <w:color w:val="000000" w:themeColor="text1"/>
          <w:sz w:val="40"/>
          <w:szCs w:val="40"/>
        </w:rPr>
      </w:pPr>
      <w:r w:rsidRPr="00C27906">
        <w:rPr>
          <w:rFonts w:ascii="Arial" w:hAnsi="Arial" w:cs="Arial"/>
          <w:b/>
          <w:bCs/>
          <w:color w:val="000000" w:themeColor="text1"/>
          <w:sz w:val="40"/>
          <w:szCs w:val="40"/>
        </w:rPr>
        <w:lastRenderedPageBreak/>
        <w:t>Instructions to Bidders (ITB)</w:t>
      </w:r>
    </w:p>
    <w:tbl>
      <w:tblPr>
        <w:tblW w:w="0" w:type="auto"/>
        <w:tblLook w:val="0000" w:firstRow="0" w:lastRow="0" w:firstColumn="0" w:lastColumn="0" w:noHBand="0" w:noVBand="0"/>
      </w:tblPr>
      <w:tblGrid>
        <w:gridCol w:w="1443"/>
        <w:gridCol w:w="1232"/>
        <w:gridCol w:w="709"/>
        <w:gridCol w:w="485"/>
        <w:gridCol w:w="5617"/>
      </w:tblGrid>
      <w:tr w:rsidR="00301055" w:rsidRPr="00C27906" w:rsidTr="00A40B9E">
        <w:trPr>
          <w:gridBefore w:val="1"/>
          <w:trHeight w:val="100"/>
        </w:trPr>
        <w:tc>
          <w:tcPr>
            <w:tcW w:w="0" w:type="auto"/>
            <w:gridSpan w:val="4"/>
          </w:tcPr>
          <w:p w:rsidR="00301055" w:rsidRPr="00C27906" w:rsidRDefault="00301055" w:rsidP="00A40B9E">
            <w:pPr>
              <w:jc w:val="both"/>
              <w:rPr>
                <w:rFonts w:ascii="Arial" w:hAnsi="Arial" w:cs="Arial"/>
                <w:b/>
                <w:bCs/>
                <w:color w:val="000000" w:themeColor="text1"/>
              </w:rPr>
            </w:pPr>
          </w:p>
        </w:tc>
      </w:tr>
      <w:tr w:rsidR="00301055" w:rsidRPr="00C27906" w:rsidTr="00A40B9E">
        <w:trPr>
          <w:trHeight w:val="2493"/>
        </w:trPr>
        <w:tc>
          <w:tcPr>
            <w:tcW w:w="0" w:type="auto"/>
            <w:gridSpan w:val="2"/>
          </w:tcPr>
          <w:p w:rsidR="00301055" w:rsidRPr="00C27906" w:rsidRDefault="00301055" w:rsidP="00A40B9E">
            <w:pPr>
              <w:pStyle w:val="Head42"/>
              <w:rPr>
                <w:rFonts w:ascii="Arial" w:hAnsi="Arial" w:cs="Arial"/>
                <w:color w:val="000000" w:themeColor="text1"/>
              </w:rPr>
            </w:pPr>
            <w:r w:rsidRPr="00C27906">
              <w:rPr>
                <w:rFonts w:ascii="Arial" w:hAnsi="Arial" w:cs="Arial"/>
                <w:color w:val="000000" w:themeColor="text1"/>
                <w:sz w:val="22"/>
                <w:szCs w:val="22"/>
              </w:rPr>
              <w:t>1.</w:t>
            </w:r>
            <w:r w:rsidRPr="00C27906">
              <w:rPr>
                <w:rFonts w:ascii="Arial" w:hAnsi="Arial" w:cs="Arial"/>
                <w:color w:val="000000" w:themeColor="text1"/>
                <w:sz w:val="22"/>
                <w:szCs w:val="22"/>
              </w:rPr>
              <w:tab/>
            </w:r>
            <w:r w:rsidRPr="00C27906">
              <w:rPr>
                <w:rFonts w:ascii="Arial" w:hAnsi="Arial" w:cs="Arial"/>
                <w:color w:val="000000" w:themeColor="text1"/>
              </w:rPr>
              <w:t>Scope of Bid</w:t>
            </w:r>
          </w:p>
        </w:tc>
        <w:tc>
          <w:tcPr>
            <w:tcW w:w="0" w:type="auto"/>
          </w:tcPr>
          <w:p w:rsidR="00301055" w:rsidRPr="00C27906" w:rsidRDefault="00A40B9E" w:rsidP="00A40B9E">
            <w:pPr>
              <w:ind w:left="540" w:hanging="540"/>
              <w:jc w:val="both"/>
              <w:rPr>
                <w:rFonts w:ascii="Arial" w:hAnsi="Arial" w:cs="Arial"/>
                <w:color w:val="000000" w:themeColor="text1"/>
              </w:rPr>
            </w:pPr>
            <w:r w:rsidRPr="00C27906">
              <w:rPr>
                <w:b/>
                <w:bCs/>
              </w:rPr>
              <w:t>1.1</w:t>
            </w:r>
          </w:p>
        </w:tc>
        <w:tc>
          <w:tcPr>
            <w:tcW w:w="0" w:type="auto"/>
            <w:gridSpan w:val="2"/>
          </w:tcPr>
          <w:p w:rsidR="00301055" w:rsidRPr="00C27906" w:rsidRDefault="00301055" w:rsidP="00A40B9E">
            <w:pPr>
              <w:pStyle w:val="BodyText"/>
              <w:spacing w:before="120" w:after="120"/>
              <w:rPr>
                <w:color w:val="000000" w:themeColor="text1"/>
              </w:rPr>
            </w:pPr>
            <w:r w:rsidRPr="00C27906">
              <w:rPr>
                <w:color w:val="000000" w:themeColor="text1"/>
              </w:rPr>
              <w:t xml:space="preserve">The </w:t>
            </w:r>
            <w:r w:rsidRPr="006E3D11">
              <w:rPr>
                <w:color w:val="000000" w:themeColor="text1"/>
              </w:rPr>
              <w:t>Government of Khyber Pakhtunkhwa, Health Department</w:t>
            </w:r>
            <w:r w:rsidRPr="00C27906">
              <w:rPr>
                <w:color w:val="000000" w:themeColor="text1"/>
              </w:rPr>
              <w:t xml:space="preserve"> invites bids for supply of Goods specified in the Schedule of Requirements along with Technical Specifications and related services incidental there to meet the requirement of</w:t>
            </w:r>
            <w:r w:rsidR="001F3432">
              <w:rPr>
                <w:color w:val="000000" w:themeColor="text1"/>
              </w:rPr>
              <w:t xml:space="preserve"> </w:t>
            </w:r>
            <w:r w:rsidR="006E3D11" w:rsidRPr="006E3D11">
              <w:rPr>
                <w:b/>
                <w:color w:val="000000" w:themeColor="text1"/>
              </w:rPr>
              <w:t xml:space="preserve">Integrated </w:t>
            </w:r>
            <w:r w:rsidR="001D6D9E">
              <w:rPr>
                <w:b/>
                <w:color w:val="000000" w:themeColor="text1"/>
              </w:rPr>
              <w:t>Vector Control Program</w:t>
            </w:r>
            <w:r w:rsidR="003350D4">
              <w:rPr>
                <w:b/>
                <w:color w:val="000000" w:themeColor="text1"/>
              </w:rPr>
              <w:t xml:space="preserve"> </w:t>
            </w:r>
            <w:r w:rsidR="006E3D11" w:rsidRPr="00C27906">
              <w:rPr>
                <w:b/>
                <w:color w:val="000000" w:themeColor="text1"/>
              </w:rPr>
              <w:t>Khyber</w:t>
            </w:r>
            <w:r w:rsidR="00323CFA" w:rsidRPr="00C27906">
              <w:rPr>
                <w:b/>
                <w:color w:val="000000" w:themeColor="text1"/>
              </w:rPr>
              <w:t xml:space="preserve"> Pakhtunkhwa</w:t>
            </w:r>
            <w:r w:rsidRPr="00C27906">
              <w:rPr>
                <w:color w:val="000000" w:themeColor="text1"/>
              </w:rPr>
              <w:t xml:space="preserve"> with Bid Reference Number for the procurement activity as mentioned in </w:t>
            </w:r>
            <w:r w:rsidRPr="00C27906">
              <w:rPr>
                <w:b/>
                <w:color w:val="000000" w:themeColor="text1"/>
              </w:rPr>
              <w:t>Bid Data Sheet (BDS).</w:t>
            </w:r>
          </w:p>
        </w:tc>
      </w:tr>
      <w:tr w:rsidR="00301055" w:rsidRPr="00C27906" w:rsidTr="00A40B9E">
        <w:trPr>
          <w:trHeight w:val="240"/>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ind w:left="540" w:hanging="540"/>
              <w:jc w:val="both"/>
              <w:rPr>
                <w:rFonts w:ascii="Arial" w:hAnsi="Arial" w:cs="Arial"/>
                <w:b/>
                <w:color w:val="000000" w:themeColor="text1"/>
              </w:rPr>
            </w:pPr>
          </w:p>
        </w:tc>
        <w:tc>
          <w:tcPr>
            <w:tcW w:w="0" w:type="auto"/>
            <w:gridSpan w:val="2"/>
          </w:tcPr>
          <w:p w:rsidR="00301055" w:rsidRPr="00C27906" w:rsidRDefault="00301055" w:rsidP="00A40B9E">
            <w:pPr>
              <w:tabs>
                <w:tab w:val="left" w:pos="1080"/>
              </w:tabs>
              <w:jc w:val="both"/>
              <w:rPr>
                <w:rFonts w:ascii="Arial" w:hAnsi="Arial" w:cs="Arial"/>
                <w:color w:val="000000" w:themeColor="text1"/>
              </w:rPr>
            </w:pPr>
          </w:p>
        </w:tc>
      </w:tr>
      <w:tr w:rsidR="00301055" w:rsidRPr="00C27906" w:rsidTr="00A40B9E">
        <w:trPr>
          <w:trHeight w:val="927"/>
        </w:trPr>
        <w:tc>
          <w:tcPr>
            <w:tcW w:w="0" w:type="auto"/>
            <w:gridSpan w:val="2"/>
          </w:tcPr>
          <w:p w:rsidR="00301055" w:rsidRPr="00C27906" w:rsidRDefault="00301055" w:rsidP="00A40B9E">
            <w:pPr>
              <w:pStyle w:val="Heading3"/>
              <w:spacing w:before="120" w:after="120"/>
              <w:ind w:left="358" w:hanging="358"/>
              <w:rPr>
                <w:rFonts w:ascii="Arial" w:hAnsi="Arial" w:cs="Arial"/>
                <w:color w:val="000000" w:themeColor="text1"/>
              </w:rPr>
            </w:pPr>
            <w:r w:rsidRPr="00C27906">
              <w:rPr>
                <w:rFonts w:ascii="Arial" w:hAnsi="Arial" w:cs="Arial"/>
                <w:color w:val="000000" w:themeColor="text1"/>
                <w:sz w:val="22"/>
                <w:szCs w:val="22"/>
              </w:rPr>
              <w:br w:type="page"/>
              <w:t>2.</w:t>
            </w:r>
            <w:r w:rsidRPr="00C27906">
              <w:rPr>
                <w:rFonts w:ascii="Arial" w:hAnsi="Arial" w:cs="Arial"/>
                <w:color w:val="000000" w:themeColor="text1"/>
                <w:sz w:val="22"/>
                <w:szCs w:val="22"/>
              </w:rPr>
              <w:tab/>
            </w:r>
            <w:r w:rsidRPr="00C27906">
              <w:rPr>
                <w:rFonts w:ascii="Arial" w:hAnsi="Arial" w:cs="Arial"/>
                <w:color w:val="000000" w:themeColor="text1"/>
              </w:rPr>
              <w:t>Source of Funds</w:t>
            </w:r>
          </w:p>
        </w:tc>
        <w:tc>
          <w:tcPr>
            <w:tcW w:w="0" w:type="auto"/>
          </w:tcPr>
          <w:p w:rsidR="00301055" w:rsidRPr="00C27906" w:rsidRDefault="00A40B9E" w:rsidP="00A40B9E">
            <w:pPr>
              <w:jc w:val="both"/>
              <w:rPr>
                <w:rFonts w:ascii="Arial" w:hAnsi="Arial" w:cs="Arial"/>
                <w:b/>
                <w:color w:val="000000" w:themeColor="text1"/>
              </w:rPr>
            </w:pPr>
            <w:r w:rsidRPr="00C27906">
              <w:rPr>
                <w:b/>
              </w:rPr>
              <w:t>2.1</w:t>
            </w:r>
          </w:p>
        </w:tc>
        <w:tc>
          <w:tcPr>
            <w:tcW w:w="0" w:type="auto"/>
            <w:gridSpan w:val="2"/>
          </w:tcPr>
          <w:p w:rsidR="00301055" w:rsidRPr="00C27906" w:rsidRDefault="00301055" w:rsidP="00A40B9E">
            <w:pPr>
              <w:spacing w:before="120" w:after="120"/>
              <w:rPr>
                <w:rFonts w:ascii="Arial" w:hAnsi="Arial" w:cs="Arial"/>
                <w:color w:val="000000" w:themeColor="text1"/>
              </w:rPr>
            </w:pPr>
            <w:r w:rsidRPr="00C27906">
              <w:rPr>
                <w:rFonts w:ascii="Arial" w:hAnsi="Arial" w:cs="Arial"/>
                <w:color w:val="000000" w:themeColor="text1"/>
              </w:rPr>
              <w:t xml:space="preserve">The client as mentioned in the </w:t>
            </w:r>
            <w:r w:rsidRPr="00C27906">
              <w:rPr>
                <w:rFonts w:ascii="Arial" w:hAnsi="Arial" w:cs="Arial"/>
                <w:b/>
                <w:color w:val="000000" w:themeColor="text1"/>
              </w:rPr>
              <w:t>Bid Data Sheet (BDS)</w:t>
            </w:r>
          </w:p>
        </w:tc>
      </w:tr>
      <w:tr w:rsidR="00301055" w:rsidRPr="00C27906" w:rsidTr="00A40B9E">
        <w:trPr>
          <w:trHeight w:val="349"/>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jc w:val="both"/>
              <w:rPr>
                <w:rFonts w:ascii="Arial" w:hAnsi="Arial" w:cs="Arial"/>
                <w:color w:val="000000" w:themeColor="text1"/>
              </w:rPr>
            </w:pPr>
          </w:p>
        </w:tc>
      </w:tr>
      <w:tr w:rsidR="00301055" w:rsidRPr="00C27906" w:rsidTr="00A40B9E">
        <w:trPr>
          <w:trHeight w:val="1971"/>
        </w:trPr>
        <w:tc>
          <w:tcPr>
            <w:tcW w:w="0" w:type="auto"/>
            <w:gridSpan w:val="2"/>
            <w:vMerge w:val="restart"/>
          </w:tcPr>
          <w:p w:rsidR="00301055" w:rsidRPr="00C27906" w:rsidRDefault="00301055" w:rsidP="00A40B9E">
            <w:pPr>
              <w:pStyle w:val="Head42"/>
              <w:rPr>
                <w:rFonts w:ascii="Arial" w:hAnsi="Arial" w:cs="Arial"/>
                <w:color w:val="000000" w:themeColor="text1"/>
              </w:rPr>
            </w:pPr>
            <w:r w:rsidRPr="00C27906">
              <w:rPr>
                <w:rFonts w:ascii="Arial" w:hAnsi="Arial" w:cs="Arial"/>
                <w:color w:val="000000" w:themeColor="text1"/>
                <w:sz w:val="22"/>
                <w:szCs w:val="22"/>
              </w:rPr>
              <w:t>3.</w:t>
            </w:r>
            <w:r w:rsidRPr="00C27906">
              <w:rPr>
                <w:rFonts w:ascii="Arial" w:hAnsi="Arial" w:cs="Arial"/>
                <w:color w:val="000000" w:themeColor="text1"/>
                <w:sz w:val="22"/>
                <w:szCs w:val="22"/>
              </w:rPr>
              <w:tab/>
            </w:r>
            <w:r w:rsidRPr="00C27906">
              <w:rPr>
                <w:rFonts w:ascii="Arial" w:hAnsi="Arial" w:cs="Arial"/>
                <w:bCs w:val="0"/>
                <w:color w:val="000000" w:themeColor="text1"/>
              </w:rPr>
              <w:t>Eligible Bidders.</w:t>
            </w: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3.1</w:t>
            </w:r>
          </w:p>
        </w:tc>
        <w:tc>
          <w:tcPr>
            <w:tcW w:w="0" w:type="auto"/>
            <w:gridSpan w:val="2"/>
          </w:tcPr>
          <w:p w:rsidR="00301055" w:rsidRPr="00C27906" w:rsidRDefault="00301055" w:rsidP="00A40B9E">
            <w:pPr>
              <w:spacing w:before="120" w:after="120"/>
              <w:jc w:val="both"/>
              <w:rPr>
                <w:rFonts w:ascii="Arial" w:hAnsi="Arial" w:cs="Arial"/>
                <w:color w:val="000000" w:themeColor="text1"/>
              </w:rPr>
            </w:pPr>
            <w:r w:rsidRPr="00C27906">
              <w:rPr>
                <w:rFonts w:ascii="Arial" w:hAnsi="Arial" w:cs="Arial"/>
                <w:color w:val="000000" w:themeColor="text1"/>
              </w:rPr>
              <w:t xml:space="preserve">This Invitation for Bids (IFB) is open to all eligible or Pre-Qualified manufacturers; and to the importers or their authorized agents in Pakistan for supply of Goods as mentioned in the </w:t>
            </w:r>
            <w:r w:rsidRPr="00C27906">
              <w:rPr>
                <w:rFonts w:ascii="Arial" w:hAnsi="Arial" w:cs="Arial"/>
                <w:b/>
                <w:color w:val="000000" w:themeColor="text1"/>
              </w:rPr>
              <w:t>Bid Data Sheet (BDS)</w:t>
            </w:r>
            <w:r w:rsidRPr="00C27906">
              <w:rPr>
                <w:rFonts w:ascii="Arial" w:hAnsi="Arial" w:cs="Arial"/>
                <w:color w:val="000000" w:themeColor="text1"/>
              </w:rPr>
              <w:t xml:space="preserve"> and more specifically described in the Schedule of Requirement in Part-Two: Secti</w:t>
            </w:r>
            <w:r w:rsidR="00077CAD">
              <w:rPr>
                <w:rFonts w:ascii="Arial" w:hAnsi="Arial" w:cs="Arial"/>
                <w:color w:val="000000" w:themeColor="text1"/>
              </w:rPr>
              <w:t>on-III of these Bid Solicitation</w:t>
            </w:r>
            <w:r w:rsidRPr="00C27906">
              <w:rPr>
                <w:rFonts w:ascii="Arial" w:hAnsi="Arial" w:cs="Arial"/>
                <w:color w:val="000000" w:themeColor="text1"/>
              </w:rPr>
              <w:t xml:space="preserve"> Documents. </w:t>
            </w:r>
          </w:p>
        </w:tc>
      </w:tr>
      <w:tr w:rsidR="00301055" w:rsidRPr="00C27906" w:rsidTr="00A40B9E">
        <w:trPr>
          <w:trHeight w:val="225"/>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3.2</w:t>
            </w:r>
          </w:p>
        </w:tc>
        <w:tc>
          <w:tcPr>
            <w:tcW w:w="0" w:type="auto"/>
            <w:gridSpan w:val="2"/>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Government-owned enterprises in Pakistan may participate only if they are legally and financially autonomous and authorized to participate in bidding</w:t>
            </w:r>
            <w:r w:rsidR="00077CAD">
              <w:rPr>
                <w:rFonts w:ascii="Arial" w:hAnsi="Arial" w:cs="Arial"/>
                <w:color w:val="000000" w:themeColor="text1"/>
              </w:rPr>
              <w:t>.</w:t>
            </w:r>
          </w:p>
        </w:tc>
      </w:tr>
      <w:tr w:rsidR="00301055" w:rsidRPr="00C27906" w:rsidTr="00A40B9E">
        <w:trPr>
          <w:trHeight w:val="225"/>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3.3</w:t>
            </w:r>
          </w:p>
        </w:tc>
        <w:tc>
          <w:tcPr>
            <w:tcW w:w="0" w:type="auto"/>
            <w:gridSpan w:val="2"/>
          </w:tcPr>
          <w:p w:rsidR="00301055" w:rsidRPr="00C27906" w:rsidRDefault="00301055" w:rsidP="00A40B9E">
            <w:pPr>
              <w:spacing w:before="120" w:after="120"/>
              <w:jc w:val="both"/>
              <w:rPr>
                <w:rFonts w:ascii="Arial" w:hAnsi="Arial" w:cs="Arial"/>
                <w:color w:val="000000" w:themeColor="text1"/>
              </w:rPr>
            </w:pPr>
            <w:r w:rsidRPr="00C27906">
              <w:rPr>
                <w:rFonts w:ascii="Arial" w:hAnsi="Arial" w:cs="Arial"/>
                <w:color w:val="000000" w:themeColor="text1"/>
              </w:rPr>
              <w:t>The Importer/Agent must possess valid authorization from the Manufacturer and shall have to submit a copy of Equipment Sale License/ Drug Sale License/ Memorandum of Association/ Partnership Deed registered with the Registrar of Companies. However, in case of Manufacturer, they should have a documentary proof as prescribed in the Bid Form 3B: Sect</w:t>
            </w:r>
            <w:r w:rsidR="00077CAD">
              <w:rPr>
                <w:rFonts w:ascii="Arial" w:hAnsi="Arial" w:cs="Arial"/>
                <w:color w:val="000000" w:themeColor="text1"/>
              </w:rPr>
              <w:t>ion IV of these Bid Solicitation</w:t>
            </w:r>
            <w:r w:rsidRPr="00C27906">
              <w:rPr>
                <w:rFonts w:ascii="Arial" w:hAnsi="Arial" w:cs="Arial"/>
                <w:color w:val="000000" w:themeColor="text1"/>
              </w:rPr>
              <w:t xml:space="preserve"> Documents to the effect that they are the pre-qualified Manufacturer of the required specifications of Goods.</w:t>
            </w:r>
          </w:p>
        </w:tc>
      </w:tr>
      <w:tr w:rsidR="00301055" w:rsidRPr="00C27906" w:rsidTr="00A40B9E">
        <w:trPr>
          <w:trHeight w:val="225"/>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3.4</w:t>
            </w:r>
          </w:p>
        </w:tc>
        <w:tc>
          <w:tcPr>
            <w:tcW w:w="0" w:type="auto"/>
            <w:gridSpan w:val="2"/>
          </w:tcPr>
          <w:p w:rsidR="00301055" w:rsidRPr="00C27906" w:rsidRDefault="00301055" w:rsidP="001D6D9E">
            <w:pPr>
              <w:spacing w:before="120" w:after="120"/>
              <w:jc w:val="both"/>
              <w:rPr>
                <w:rFonts w:ascii="Arial" w:hAnsi="Arial" w:cs="Arial"/>
                <w:color w:val="000000" w:themeColor="text1"/>
              </w:rPr>
            </w:pPr>
            <w:r w:rsidRPr="00C27906">
              <w:rPr>
                <w:rFonts w:ascii="Arial" w:hAnsi="Arial" w:cs="Arial"/>
                <w:color w:val="000000" w:themeColor="text1"/>
              </w:rPr>
              <w:t>Bidders under a declaration of ineligibility for corrupt and fraudulent practices issued by any Government (Federal, Provincial or Local) or a public sector</w:t>
            </w:r>
            <w:r w:rsidR="001D6D9E">
              <w:rPr>
                <w:rFonts w:ascii="Arial" w:hAnsi="Arial" w:cs="Arial"/>
                <w:color w:val="000000" w:themeColor="text1"/>
              </w:rPr>
              <w:t xml:space="preserve"> organization are NOT ELIGIBLE.</w:t>
            </w:r>
          </w:p>
        </w:tc>
      </w:tr>
      <w:tr w:rsidR="00301055" w:rsidRPr="00C27906" w:rsidTr="00A40B9E">
        <w:trPr>
          <w:trHeight w:val="225"/>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3.5</w:t>
            </w:r>
          </w:p>
        </w:tc>
        <w:tc>
          <w:tcPr>
            <w:tcW w:w="0" w:type="auto"/>
            <w:gridSpan w:val="2"/>
          </w:tcPr>
          <w:p w:rsidR="00301055" w:rsidRPr="00C27906" w:rsidRDefault="00301055" w:rsidP="00087EC1">
            <w:pPr>
              <w:pStyle w:val="Default"/>
              <w:spacing w:before="120" w:after="120"/>
              <w:jc w:val="both"/>
              <w:rPr>
                <w:rFonts w:ascii="Arial" w:hAnsi="Arial" w:cs="Arial"/>
                <w:color w:val="000000" w:themeColor="text1"/>
              </w:rPr>
            </w:pPr>
            <w:r w:rsidRPr="00C27906">
              <w:rPr>
                <w:rFonts w:ascii="Arial" w:hAnsi="Arial" w:cs="Arial"/>
                <w:color w:val="000000" w:themeColor="text1"/>
              </w:rPr>
              <w:t xml:space="preserve">A Bidder shall not have a conflict of interest. All bidders found to have conflict of interest shall be disqualified. Bidders may be considered to have a conflict of interest with one or more parties in this bidding </w:t>
            </w:r>
            <w:r w:rsidRPr="00C27906">
              <w:rPr>
                <w:rFonts w:ascii="Arial" w:hAnsi="Arial" w:cs="Arial"/>
                <w:color w:val="000000" w:themeColor="text1"/>
              </w:rPr>
              <w:lastRenderedPageBreak/>
              <w:t xml:space="preserve">process, if they: </w:t>
            </w:r>
          </w:p>
        </w:tc>
      </w:tr>
      <w:tr w:rsidR="00301055" w:rsidRPr="00C27906" w:rsidTr="00A40B9E">
        <w:trPr>
          <w:trHeight w:val="225"/>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pStyle w:val="Default"/>
              <w:spacing w:before="120" w:after="120"/>
              <w:jc w:val="both"/>
              <w:rPr>
                <w:rFonts w:ascii="Arial" w:hAnsi="Arial" w:cs="Arial"/>
                <w:color w:val="000000" w:themeColor="text1"/>
              </w:rPr>
            </w:pPr>
          </w:p>
        </w:tc>
      </w:tr>
      <w:tr w:rsidR="00301055" w:rsidRPr="00C27906" w:rsidTr="00A40B9E">
        <w:trPr>
          <w:trHeight w:val="225"/>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tc>
        <w:tc>
          <w:tcPr>
            <w:tcW w:w="0" w:type="auto"/>
          </w:tcPr>
          <w:p w:rsidR="00301055" w:rsidRPr="00C27906" w:rsidRDefault="00301055" w:rsidP="00A40B9E">
            <w:pPr>
              <w:pStyle w:val="Default"/>
              <w:jc w:val="both"/>
              <w:rPr>
                <w:rFonts w:ascii="Arial" w:hAnsi="Arial" w:cs="Arial"/>
                <w:color w:val="000000" w:themeColor="text1"/>
              </w:rPr>
            </w:pPr>
            <w:r w:rsidRPr="00C27906">
              <w:rPr>
                <w:rFonts w:ascii="Arial" w:hAnsi="Arial" w:cs="Arial"/>
                <w:color w:val="000000" w:themeColor="text1"/>
                <w:sz w:val="22"/>
                <w:szCs w:val="22"/>
              </w:rPr>
              <w:t>(a)</w:t>
            </w:r>
          </w:p>
          <w:p w:rsidR="00301055" w:rsidRPr="00C27906" w:rsidRDefault="00301055" w:rsidP="00A40B9E">
            <w:pPr>
              <w:pStyle w:val="Default"/>
              <w:jc w:val="both"/>
              <w:rPr>
                <w:rFonts w:ascii="Arial" w:hAnsi="Arial" w:cs="Arial"/>
                <w:color w:val="000000" w:themeColor="text1"/>
              </w:rPr>
            </w:pPr>
          </w:p>
          <w:p w:rsidR="00301055" w:rsidRPr="00C27906" w:rsidRDefault="00301055" w:rsidP="00A40B9E">
            <w:pPr>
              <w:pStyle w:val="Default"/>
              <w:jc w:val="both"/>
              <w:rPr>
                <w:rFonts w:ascii="Arial" w:hAnsi="Arial" w:cs="Arial"/>
                <w:color w:val="000000" w:themeColor="text1"/>
              </w:rPr>
            </w:pPr>
          </w:p>
          <w:p w:rsidR="00301055" w:rsidRPr="00C27906" w:rsidRDefault="00301055" w:rsidP="00A40B9E">
            <w:pPr>
              <w:pStyle w:val="Default"/>
              <w:jc w:val="both"/>
              <w:rPr>
                <w:rFonts w:ascii="Arial" w:hAnsi="Arial" w:cs="Arial"/>
                <w:color w:val="000000" w:themeColor="text1"/>
              </w:rPr>
            </w:pPr>
          </w:p>
          <w:p w:rsidR="00301055" w:rsidRPr="00C27906" w:rsidRDefault="00301055" w:rsidP="00A40B9E">
            <w:pPr>
              <w:pStyle w:val="Default"/>
              <w:jc w:val="both"/>
              <w:rPr>
                <w:rFonts w:ascii="Arial" w:hAnsi="Arial" w:cs="Arial"/>
                <w:color w:val="000000" w:themeColor="text1"/>
              </w:rPr>
            </w:pPr>
          </w:p>
          <w:p w:rsidR="00301055" w:rsidRPr="00C27906" w:rsidRDefault="00301055" w:rsidP="00A40B9E">
            <w:pPr>
              <w:pStyle w:val="Default"/>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tcPr>
          <w:p w:rsidR="00301055" w:rsidRPr="00C27906" w:rsidRDefault="00301055" w:rsidP="00A40B9E">
            <w:pPr>
              <w:pStyle w:val="Default"/>
              <w:ind w:right="148"/>
              <w:jc w:val="both"/>
              <w:rPr>
                <w:rFonts w:ascii="Arial" w:hAnsi="Arial" w:cs="Arial"/>
                <w:color w:val="000000" w:themeColor="text1"/>
              </w:rPr>
            </w:pPr>
            <w:r w:rsidRPr="00C27906">
              <w:rPr>
                <w:rFonts w:ascii="Arial" w:hAnsi="Arial" w:cs="Arial"/>
                <w:color w:val="000000" w:themeColor="text1"/>
              </w:rPr>
              <w:t>are or have been associated in the past, with a firm or any of its affiliates which have been engaged by the Purchaser to provide consulting services for the preparation of the design, specifications, and other documents to be used for the procurement of the goods to be purcha</w:t>
            </w:r>
            <w:r w:rsidR="008D6286">
              <w:rPr>
                <w:rFonts w:ascii="Arial" w:hAnsi="Arial" w:cs="Arial"/>
                <w:color w:val="000000" w:themeColor="text1"/>
              </w:rPr>
              <w:t>sed under these Bid Solicitation</w:t>
            </w:r>
            <w:r w:rsidRPr="00C27906">
              <w:rPr>
                <w:rFonts w:ascii="Arial" w:hAnsi="Arial" w:cs="Arial"/>
                <w:color w:val="000000" w:themeColor="text1"/>
              </w:rPr>
              <w:t xml:space="preserve"> Documents ; or </w:t>
            </w:r>
          </w:p>
          <w:p w:rsidR="00301055" w:rsidRPr="00C27906" w:rsidRDefault="00301055" w:rsidP="00A40B9E">
            <w:pPr>
              <w:jc w:val="both"/>
              <w:rPr>
                <w:rFonts w:ascii="Arial" w:hAnsi="Arial" w:cs="Arial"/>
                <w:color w:val="000000" w:themeColor="text1"/>
              </w:rPr>
            </w:pPr>
          </w:p>
        </w:tc>
      </w:tr>
      <w:tr w:rsidR="00301055" w:rsidRPr="00C27906" w:rsidTr="00A40B9E">
        <w:trPr>
          <w:trHeight w:val="225"/>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(b)</w:t>
            </w: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submit more than one bid in this bidding process, except for alternative offers permitted under ITB Claus</w:t>
            </w:r>
            <w:r w:rsidR="00B97604">
              <w:rPr>
                <w:rFonts w:ascii="Arial" w:hAnsi="Arial" w:cs="Arial"/>
                <w:color w:val="000000" w:themeColor="text1"/>
              </w:rPr>
              <w:t>e 15.6 of these Bid Solicitation D</w:t>
            </w:r>
            <w:r w:rsidRPr="00C27906">
              <w:rPr>
                <w:rFonts w:ascii="Arial" w:hAnsi="Arial" w:cs="Arial"/>
                <w:color w:val="000000" w:themeColor="text1"/>
              </w:rPr>
              <w:t>ocuments. However, this does not limit the participation of subcontractors in more than one bid.</w:t>
            </w:r>
          </w:p>
          <w:p w:rsidR="00301055" w:rsidRPr="00C27906" w:rsidRDefault="00301055" w:rsidP="00A40B9E">
            <w:pPr>
              <w:jc w:val="both"/>
              <w:rPr>
                <w:rFonts w:ascii="Arial" w:hAnsi="Arial" w:cs="Arial"/>
                <w:color w:val="000000" w:themeColor="text1"/>
              </w:rPr>
            </w:pPr>
          </w:p>
        </w:tc>
      </w:tr>
      <w:tr w:rsidR="00301055" w:rsidRPr="00C27906" w:rsidTr="00A40B9E">
        <w:trPr>
          <w:trHeight w:val="962"/>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3.6</w:t>
            </w:r>
          </w:p>
        </w:tc>
        <w:tc>
          <w:tcPr>
            <w:tcW w:w="0" w:type="auto"/>
            <w:gridSpan w:val="2"/>
          </w:tcPr>
          <w:p w:rsidR="00301055" w:rsidRPr="00C27906" w:rsidRDefault="00301055" w:rsidP="00A40B9E">
            <w:pPr>
              <w:pStyle w:val="Default"/>
              <w:spacing w:before="120" w:after="120"/>
              <w:jc w:val="both"/>
              <w:rPr>
                <w:rFonts w:ascii="Arial" w:hAnsi="Arial" w:cs="Arial"/>
                <w:color w:val="000000" w:themeColor="text1"/>
                <w:sz w:val="22"/>
                <w:szCs w:val="22"/>
              </w:rPr>
            </w:pPr>
            <w:r w:rsidRPr="00C27906">
              <w:rPr>
                <w:rFonts w:ascii="Arial" w:hAnsi="Arial" w:cs="Arial"/>
                <w:color w:val="000000" w:themeColor="text1"/>
              </w:rPr>
              <w:t xml:space="preserve">Bidders shall provide such evidence of their continued eligibility satisfactory to the Purchaser, as the Purchaser shall reasonably request. </w:t>
            </w:r>
          </w:p>
        </w:tc>
      </w:tr>
      <w:tr w:rsidR="00301055" w:rsidRPr="00C27906" w:rsidTr="00A40B9E">
        <w:trPr>
          <w:trHeight w:val="210"/>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jc w:val="both"/>
              <w:rPr>
                <w:rFonts w:ascii="Arial" w:hAnsi="Arial" w:cs="Arial"/>
                <w:color w:val="000000" w:themeColor="text1"/>
              </w:rPr>
            </w:pPr>
          </w:p>
        </w:tc>
      </w:tr>
      <w:tr w:rsidR="00301055" w:rsidRPr="00C27906" w:rsidTr="00A40B9E">
        <w:trPr>
          <w:trHeight w:val="669"/>
        </w:trPr>
        <w:tc>
          <w:tcPr>
            <w:tcW w:w="0" w:type="auto"/>
            <w:gridSpan w:val="2"/>
            <w:vMerge w:val="restart"/>
          </w:tcPr>
          <w:p w:rsidR="00301055" w:rsidRPr="00C27906" w:rsidRDefault="00301055" w:rsidP="00A40B9E">
            <w:pPr>
              <w:pStyle w:val="Head42"/>
              <w:rPr>
                <w:rFonts w:ascii="Arial" w:hAnsi="Arial" w:cs="Arial"/>
                <w:color w:val="000000" w:themeColor="text1"/>
              </w:rPr>
            </w:pPr>
            <w:r w:rsidRPr="00C27906">
              <w:rPr>
                <w:rFonts w:ascii="Arial" w:hAnsi="Arial" w:cs="Arial"/>
                <w:color w:val="000000" w:themeColor="text1"/>
                <w:sz w:val="22"/>
                <w:szCs w:val="22"/>
              </w:rPr>
              <w:t>4.</w:t>
            </w:r>
            <w:r w:rsidRPr="00C27906">
              <w:rPr>
                <w:rFonts w:ascii="Arial" w:hAnsi="Arial" w:cs="Arial"/>
                <w:color w:val="000000" w:themeColor="text1"/>
                <w:sz w:val="22"/>
                <w:szCs w:val="22"/>
              </w:rPr>
              <w:tab/>
            </w:r>
            <w:r w:rsidRPr="00C27906">
              <w:rPr>
                <w:rFonts w:ascii="Arial" w:hAnsi="Arial" w:cs="Arial"/>
                <w:color w:val="000000" w:themeColor="text1"/>
              </w:rPr>
              <w:t>Corruption and Fraud</w:t>
            </w: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4.1</w:t>
            </w: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tc>
        <w:tc>
          <w:tcPr>
            <w:tcW w:w="0" w:type="auto"/>
            <w:gridSpan w:val="2"/>
          </w:tcPr>
          <w:p w:rsidR="00301055" w:rsidRPr="008E748D" w:rsidRDefault="00301055" w:rsidP="00A40B9E">
            <w:pPr>
              <w:spacing w:before="120" w:after="120"/>
              <w:jc w:val="both"/>
              <w:rPr>
                <w:rFonts w:ascii="Arial" w:hAnsi="Arial" w:cs="Arial"/>
                <w:color w:val="000000" w:themeColor="text1"/>
              </w:rPr>
            </w:pPr>
            <w:r w:rsidRPr="00C27906">
              <w:rPr>
                <w:rFonts w:ascii="Arial" w:hAnsi="Arial" w:cs="Arial"/>
                <w:color w:val="000000" w:themeColor="text1"/>
              </w:rPr>
              <w:t>The Government of Khyber Pakhtunkhwa defines Corrupt and Fraudulent Practices as “</w:t>
            </w:r>
            <w:r w:rsidRPr="008E748D">
              <w:rPr>
                <w:rFonts w:ascii="Arial" w:hAnsi="Arial" w:cs="Arial"/>
                <w:color w:val="000000" w:themeColor="text1"/>
              </w:rPr>
              <w:t>the offering, giving , receiving, or soliciting of anything of value to influence the action of a public official or the supplier or contractor in the procurement process or in contract execution to the detriment of the Procuring agencies; or misrepresentation of facts in order to influence a procurement process or the execution of a contract, collusive practices among bidders (prior to or after bid submission) designed to establish bid prices at artificial, non-competitive levels and to deprive the Procuring agencies of the benefits of free and open competition and any request for, or solicitation of anything of value by any public official in the course of the exercise of his duty”</w:t>
            </w:r>
          </w:p>
          <w:p w:rsidR="00301055" w:rsidRPr="00C27906" w:rsidRDefault="00301055" w:rsidP="00A40B9E">
            <w:pPr>
              <w:spacing w:before="120" w:after="120"/>
              <w:ind w:left="2160"/>
              <w:jc w:val="both"/>
              <w:rPr>
                <w:rFonts w:ascii="Arial" w:hAnsi="Arial" w:cs="Arial"/>
                <w:color w:val="000000" w:themeColor="text1"/>
              </w:rPr>
            </w:pPr>
          </w:p>
        </w:tc>
      </w:tr>
      <w:tr w:rsidR="00301055" w:rsidRPr="00C27906" w:rsidTr="00A40B9E">
        <w:trPr>
          <w:trHeight w:val="1440"/>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rPr>
                <w:rFonts w:ascii="Arial" w:hAnsi="Arial" w:cs="Arial"/>
                <w:color w:val="000000" w:themeColor="text1"/>
              </w:rPr>
            </w:pPr>
            <w:r w:rsidRPr="00C27906">
              <w:rPr>
                <w:rFonts w:ascii="Arial" w:hAnsi="Arial" w:cs="Arial"/>
                <w:color w:val="000000" w:themeColor="text1"/>
                <w:sz w:val="22"/>
                <w:szCs w:val="22"/>
              </w:rPr>
              <w:t>4.2</w:t>
            </w: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tc>
        <w:tc>
          <w:tcPr>
            <w:tcW w:w="0" w:type="auto"/>
            <w:gridSpan w:val="2"/>
          </w:tcPr>
          <w:p w:rsidR="00301055" w:rsidRPr="008E748D" w:rsidRDefault="00301055" w:rsidP="00A40B9E">
            <w:pPr>
              <w:pStyle w:val="NoteLevel11"/>
              <w:numPr>
                <w:ilvl w:val="0"/>
                <w:numId w:val="0"/>
              </w:numPr>
              <w:jc w:val="both"/>
              <w:rPr>
                <w:rFonts w:ascii="Arial" w:hAnsi="Arial" w:cs="Arial"/>
                <w:color w:val="000000" w:themeColor="text1"/>
              </w:rPr>
            </w:pPr>
            <w:r w:rsidRPr="008E748D">
              <w:rPr>
                <w:rFonts w:ascii="Arial" w:hAnsi="Arial" w:cs="Arial"/>
                <w:color w:val="000000" w:themeColor="text1"/>
              </w:rPr>
              <w:t xml:space="preserve">Indulgence in corruption, fraudulent practices, attempt to offer inducement of any sort, formation of cartel to discourage fair competition </w:t>
            </w:r>
            <w:r w:rsidR="00A50DD7" w:rsidRPr="008E748D">
              <w:rPr>
                <w:rFonts w:ascii="Arial" w:hAnsi="Arial" w:cs="Arial"/>
                <w:color w:val="000000" w:themeColor="text1"/>
              </w:rPr>
              <w:t>inducement or</w:t>
            </w:r>
            <w:r w:rsidRPr="008E748D">
              <w:rPr>
                <w:rFonts w:ascii="Arial" w:hAnsi="Arial" w:cs="Arial"/>
                <w:color w:val="000000" w:themeColor="text1"/>
              </w:rPr>
              <w:t xml:space="preserve"> intentional submission of false or materially incorrect information is liable to result in cancellation of Bid(s) or disqualification of the bidder(s) under Khyber Pakhtunkhwa Public Procurement Rules (KPPRA rules 2014).</w:t>
            </w:r>
          </w:p>
          <w:p w:rsidR="00301055" w:rsidRPr="00C27906" w:rsidRDefault="00A50DD7" w:rsidP="00E36C8A">
            <w:pPr>
              <w:pStyle w:val="NoteLevel11"/>
              <w:numPr>
                <w:ilvl w:val="0"/>
                <w:numId w:val="0"/>
              </w:numPr>
              <w:jc w:val="both"/>
              <w:rPr>
                <w:rFonts w:ascii="Arial" w:hAnsi="Arial" w:cs="Arial"/>
                <w:color w:val="000000" w:themeColor="text1"/>
              </w:rPr>
            </w:pPr>
            <w:r w:rsidRPr="008E748D">
              <w:rPr>
                <w:rFonts w:ascii="Arial" w:hAnsi="Arial" w:cs="Arial"/>
                <w:color w:val="000000" w:themeColor="text1"/>
              </w:rPr>
              <w:t>C</w:t>
            </w:r>
            <w:r w:rsidR="00301055" w:rsidRPr="008E748D">
              <w:rPr>
                <w:rFonts w:ascii="Arial" w:hAnsi="Arial" w:cs="Arial"/>
                <w:color w:val="000000" w:themeColor="text1"/>
              </w:rPr>
              <w:t xml:space="preserve">ancellation of </w:t>
            </w:r>
            <w:r w:rsidR="00B9130C" w:rsidRPr="008E748D">
              <w:rPr>
                <w:rFonts w:ascii="Arial" w:hAnsi="Arial" w:cs="Arial"/>
                <w:color w:val="000000" w:themeColor="text1"/>
              </w:rPr>
              <w:t>contracts and</w:t>
            </w:r>
            <w:r w:rsidR="00301055" w:rsidRPr="008E748D">
              <w:rPr>
                <w:rFonts w:ascii="Arial" w:hAnsi="Arial" w:cs="Arial"/>
                <w:color w:val="000000" w:themeColor="text1"/>
              </w:rPr>
              <w:t xml:space="preserve"> debarring &amp; blacklisting of the Bidder(s) under Khyber Pakhtunkhwa Public </w:t>
            </w:r>
            <w:r w:rsidR="00301055" w:rsidRPr="008E748D">
              <w:rPr>
                <w:rFonts w:ascii="Arial" w:hAnsi="Arial" w:cs="Arial"/>
                <w:color w:val="000000" w:themeColor="text1"/>
              </w:rPr>
              <w:lastRenderedPageBreak/>
              <w:t>Procurement Rules (KPPRA rules 2014), for a stated or indefinite period of time.</w:t>
            </w:r>
          </w:p>
        </w:tc>
      </w:tr>
      <w:tr w:rsidR="00301055" w:rsidRPr="00C27906" w:rsidTr="00A40B9E">
        <w:trPr>
          <w:trHeight w:val="1440"/>
        </w:trPr>
        <w:tc>
          <w:tcPr>
            <w:tcW w:w="0" w:type="auto"/>
            <w:gridSpan w:val="2"/>
          </w:tcPr>
          <w:p w:rsidR="00301055" w:rsidRPr="00C27906" w:rsidRDefault="00301055" w:rsidP="00A40B9E">
            <w:pPr>
              <w:pStyle w:val="Head42"/>
              <w:tabs>
                <w:tab w:val="clear" w:pos="360"/>
              </w:tabs>
              <w:rPr>
                <w:rFonts w:ascii="Arial" w:hAnsi="Arial" w:cs="Arial"/>
                <w:color w:val="000000" w:themeColor="text1"/>
              </w:rPr>
            </w:pPr>
          </w:p>
          <w:p w:rsidR="00301055" w:rsidRPr="00C27906" w:rsidRDefault="00301055" w:rsidP="00A40B9E">
            <w:pPr>
              <w:pStyle w:val="Heading3"/>
              <w:spacing w:before="120" w:after="120"/>
              <w:ind w:left="268" w:hanging="268"/>
              <w:rPr>
                <w:rFonts w:ascii="Arial" w:hAnsi="Arial" w:cs="Arial"/>
                <w:color w:val="000000" w:themeColor="text1"/>
              </w:rPr>
            </w:pPr>
            <w:r w:rsidRPr="00C27906">
              <w:rPr>
                <w:rFonts w:ascii="Arial" w:hAnsi="Arial" w:cs="Arial"/>
                <w:color w:val="000000" w:themeColor="text1"/>
                <w:sz w:val="22"/>
                <w:szCs w:val="22"/>
              </w:rPr>
              <w:t>5.</w:t>
            </w:r>
            <w:r w:rsidRPr="00C27906">
              <w:rPr>
                <w:rFonts w:ascii="Arial" w:hAnsi="Arial" w:cs="Arial"/>
                <w:color w:val="000000" w:themeColor="text1"/>
                <w:sz w:val="22"/>
                <w:szCs w:val="22"/>
              </w:rPr>
              <w:tab/>
            </w:r>
            <w:r w:rsidRPr="00C27906">
              <w:rPr>
                <w:rFonts w:ascii="Arial" w:hAnsi="Arial" w:cs="Arial"/>
                <w:color w:val="000000" w:themeColor="text1"/>
              </w:rPr>
              <w:t>Eligible Goods and Services.</w:t>
            </w:r>
          </w:p>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spacing w:before="120" w:after="120"/>
              <w:jc w:val="both"/>
              <w:rPr>
                <w:rFonts w:ascii="Arial" w:hAnsi="Arial" w:cs="Arial"/>
                <w:color w:val="000000" w:themeColor="text1"/>
              </w:rPr>
            </w:pPr>
            <w:r w:rsidRPr="00C27906">
              <w:rPr>
                <w:rFonts w:ascii="Arial" w:hAnsi="Arial" w:cs="Arial"/>
                <w:color w:val="000000" w:themeColor="text1"/>
              </w:rPr>
              <w:t>All goods and related services to be supplied under the contract shall conform to the policies of the Government of Khyber Pakhtunkhwa in vogue. All expenditures made under the contract shall be limited to such goods and services. For purposes of this clause, (a) the term “Goods” includes any goods that are the subject of this Invitation for Bids and (b) the term “Services” includes related ancillary services such as transportation, installation, insurance, port releases, after sale service etc.</w:t>
            </w:r>
          </w:p>
          <w:p w:rsidR="00301055" w:rsidRPr="00C27906" w:rsidRDefault="00301055" w:rsidP="00A40B9E">
            <w:pPr>
              <w:pStyle w:val="NoteLevel11"/>
              <w:suppressAutoHyphens/>
              <w:jc w:val="both"/>
              <w:rPr>
                <w:rFonts w:ascii="Arial" w:hAnsi="Arial" w:cs="Arial"/>
                <w:color w:val="000000" w:themeColor="text1"/>
              </w:rPr>
            </w:pPr>
          </w:p>
        </w:tc>
      </w:tr>
      <w:tr w:rsidR="00301055" w:rsidRPr="00C27906" w:rsidTr="00A40B9E">
        <w:trPr>
          <w:trHeight w:val="1440"/>
        </w:trPr>
        <w:tc>
          <w:tcPr>
            <w:tcW w:w="0" w:type="auto"/>
            <w:gridSpan w:val="2"/>
          </w:tcPr>
          <w:p w:rsidR="00301055" w:rsidRPr="00C27906" w:rsidRDefault="00301055" w:rsidP="00A40B9E">
            <w:pPr>
              <w:pStyle w:val="Heading3"/>
              <w:spacing w:before="120" w:after="120"/>
              <w:ind w:left="268" w:hanging="270"/>
              <w:rPr>
                <w:rFonts w:ascii="Arial" w:hAnsi="Arial" w:cs="Arial"/>
                <w:color w:val="000000" w:themeColor="text1"/>
              </w:rPr>
            </w:pPr>
            <w:r w:rsidRPr="00C27906">
              <w:rPr>
                <w:rFonts w:ascii="Arial" w:hAnsi="Arial" w:cs="Arial"/>
                <w:color w:val="000000" w:themeColor="text1"/>
                <w:sz w:val="22"/>
                <w:szCs w:val="22"/>
              </w:rPr>
              <w:t>6.</w:t>
            </w:r>
            <w:r w:rsidRPr="00C27906">
              <w:rPr>
                <w:rFonts w:ascii="Arial" w:hAnsi="Arial" w:cs="Arial"/>
                <w:color w:val="000000" w:themeColor="text1"/>
                <w:sz w:val="22"/>
                <w:szCs w:val="22"/>
              </w:rPr>
              <w:tab/>
            </w:r>
            <w:r w:rsidRPr="00C27906">
              <w:rPr>
                <w:rFonts w:ascii="Arial" w:hAnsi="Arial" w:cs="Arial"/>
                <w:color w:val="000000" w:themeColor="text1"/>
              </w:rPr>
              <w:t>Cost of Bidding.</w:t>
            </w:r>
          </w:p>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93066E">
            <w:pPr>
              <w:pStyle w:val="BodyText"/>
              <w:spacing w:before="120" w:after="120"/>
              <w:rPr>
                <w:color w:val="000000" w:themeColor="text1"/>
              </w:rPr>
            </w:pPr>
            <w:r w:rsidRPr="00C27906">
              <w:rPr>
                <w:color w:val="000000" w:themeColor="text1"/>
              </w:rPr>
              <w:t xml:space="preserve">The Bidding Documents will be available from the date of publishing of the IFB and will be available up to the period as mentioned in the </w:t>
            </w:r>
            <w:r w:rsidRPr="00C27906">
              <w:rPr>
                <w:b/>
                <w:color w:val="000000" w:themeColor="text1"/>
              </w:rPr>
              <w:t>Bid Data Sheet</w:t>
            </w:r>
            <w:r w:rsidRPr="00C27906">
              <w:rPr>
                <w:color w:val="000000" w:themeColor="text1"/>
              </w:rPr>
              <w:t>. The Bidder shall bear all costs associated with the preparation and submission of its bid, and the Procuring Agency shall in no case be responsible or liable for those costs, regardless of the conduct or outcome of the bidding process.</w:t>
            </w:r>
          </w:p>
        </w:tc>
      </w:tr>
      <w:tr w:rsidR="00301055" w:rsidRPr="00C27906" w:rsidTr="00A40B9E">
        <w:trPr>
          <w:trHeight w:val="1160"/>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pStyle w:val="BodyText"/>
              <w:rPr>
                <w:color w:val="000000" w:themeColor="text1"/>
              </w:rPr>
            </w:pPr>
          </w:p>
        </w:tc>
      </w:tr>
      <w:tr w:rsidR="00301055" w:rsidRPr="00C27906" w:rsidTr="00A40B9E">
        <w:trPr>
          <w:trHeight w:val="930"/>
        </w:trPr>
        <w:tc>
          <w:tcPr>
            <w:tcW w:w="0" w:type="auto"/>
            <w:gridSpan w:val="2"/>
          </w:tcPr>
          <w:p w:rsidR="00301055" w:rsidRPr="00C27906" w:rsidRDefault="00301055" w:rsidP="004562DB">
            <w:pPr>
              <w:pStyle w:val="Head42"/>
              <w:tabs>
                <w:tab w:val="clear" w:pos="360"/>
                <w:tab w:val="left" w:pos="270"/>
              </w:tabs>
              <w:rPr>
                <w:rFonts w:ascii="Arial" w:hAnsi="Arial" w:cs="Arial"/>
                <w:color w:val="000000" w:themeColor="text1"/>
              </w:rPr>
            </w:pPr>
            <w:r w:rsidRPr="00C27906">
              <w:rPr>
                <w:rFonts w:ascii="Arial" w:hAnsi="Arial" w:cs="Arial"/>
                <w:color w:val="000000" w:themeColor="text1"/>
                <w:sz w:val="22"/>
                <w:szCs w:val="22"/>
              </w:rPr>
              <w:t xml:space="preserve">7. </w:t>
            </w:r>
            <w:r w:rsidR="004562DB">
              <w:rPr>
                <w:rFonts w:ascii="Arial" w:hAnsi="Arial" w:cs="Arial"/>
                <w:color w:val="000000" w:themeColor="text1"/>
              </w:rPr>
              <w:t xml:space="preserve">Bidding for </w:t>
            </w:r>
            <w:r w:rsidRPr="00C27906">
              <w:rPr>
                <w:rFonts w:ascii="Arial" w:hAnsi="Arial" w:cs="Arial"/>
                <w:color w:val="000000" w:themeColor="text1"/>
              </w:rPr>
              <w:t>Selective Items.</w:t>
            </w:r>
          </w:p>
        </w:tc>
        <w:tc>
          <w:tcPr>
            <w:tcW w:w="0" w:type="auto"/>
          </w:tcPr>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pStyle w:val="BodyText"/>
              <w:spacing w:before="120" w:after="120"/>
              <w:rPr>
                <w:color w:val="000000" w:themeColor="text1"/>
              </w:rPr>
            </w:pPr>
            <w:r w:rsidRPr="00C27906">
              <w:rPr>
                <w:color w:val="000000" w:themeColor="text1"/>
              </w:rPr>
              <w:t>A Bidder, if he so chooses, can bid for selective items from the list of goods provided for in the Schedule of Requirements. A Bidder is also at a liberty to bid for all the goods mentioned in the Schedule of Requirements provided he fulfills the requirements.</w:t>
            </w:r>
          </w:p>
          <w:p w:rsidR="00301055" w:rsidRPr="00C27906" w:rsidRDefault="00301055" w:rsidP="00A40B9E">
            <w:pPr>
              <w:pStyle w:val="BodyText"/>
              <w:spacing w:before="120" w:after="120"/>
              <w:rPr>
                <w:color w:val="000000" w:themeColor="text1"/>
              </w:rPr>
            </w:pPr>
            <w:r w:rsidRPr="00C27906">
              <w:rPr>
                <w:color w:val="000000" w:themeColor="text1"/>
              </w:rPr>
              <w:t xml:space="preserve">However, a Bidder cannot bid for partial quantities of an item in the Schedule of requirement. </w:t>
            </w:r>
            <w:r w:rsidR="001D022C" w:rsidRPr="00C27906">
              <w:rPr>
                <w:color w:val="000000" w:themeColor="text1"/>
              </w:rPr>
              <w:t>The Bid Must Be For The Whole Quantity Of An Item Required In The Schedule Of Requirement.</w:t>
            </w:r>
          </w:p>
        </w:tc>
      </w:tr>
      <w:tr w:rsidR="00301055" w:rsidRPr="00C27906" w:rsidTr="00A40B9E">
        <w:trPr>
          <w:trHeight w:val="128"/>
        </w:trPr>
        <w:tc>
          <w:tcPr>
            <w:tcW w:w="0" w:type="auto"/>
            <w:gridSpan w:val="5"/>
          </w:tcPr>
          <w:p w:rsidR="00301055" w:rsidRPr="00C27906" w:rsidRDefault="00301055" w:rsidP="00A40B9E">
            <w:pPr>
              <w:pStyle w:val="Heading2"/>
              <w:spacing w:before="120" w:after="120"/>
              <w:rPr>
                <w:rFonts w:ascii="Arial" w:hAnsi="Arial" w:cs="Arial"/>
                <w:color w:val="000000" w:themeColor="text1"/>
                <w:sz w:val="36"/>
                <w:szCs w:val="36"/>
              </w:rPr>
            </w:pPr>
            <w:r w:rsidRPr="00C27906">
              <w:rPr>
                <w:rFonts w:ascii="Arial" w:hAnsi="Arial" w:cs="Arial"/>
                <w:color w:val="000000" w:themeColor="text1"/>
                <w:sz w:val="36"/>
                <w:szCs w:val="36"/>
              </w:rPr>
              <w:lastRenderedPageBreak/>
              <w:t>The Bidding Procedure</w:t>
            </w:r>
          </w:p>
          <w:p w:rsidR="00301055" w:rsidRPr="00C27906" w:rsidRDefault="00301055" w:rsidP="00A40B9E">
            <w:pPr>
              <w:jc w:val="both"/>
              <w:rPr>
                <w:rFonts w:ascii="Arial" w:hAnsi="Arial" w:cs="Arial"/>
                <w:color w:val="000000" w:themeColor="text1"/>
              </w:rPr>
            </w:pPr>
          </w:p>
        </w:tc>
      </w:tr>
      <w:tr w:rsidR="00301055" w:rsidRPr="00C27906" w:rsidTr="00A40B9E">
        <w:trPr>
          <w:trHeight w:val="1052"/>
        </w:trPr>
        <w:tc>
          <w:tcPr>
            <w:tcW w:w="0" w:type="auto"/>
            <w:gridSpan w:val="2"/>
          </w:tcPr>
          <w:p w:rsidR="00301055" w:rsidRPr="00C27906" w:rsidRDefault="00301055" w:rsidP="00A40B9E">
            <w:pPr>
              <w:pStyle w:val="Heading3"/>
              <w:spacing w:before="120" w:after="120"/>
              <w:ind w:left="268" w:hanging="268"/>
              <w:rPr>
                <w:rFonts w:ascii="Arial" w:hAnsi="Arial" w:cs="Arial"/>
                <w:color w:val="000000" w:themeColor="text1"/>
              </w:rPr>
            </w:pPr>
            <w:r w:rsidRPr="00C27906">
              <w:rPr>
                <w:rFonts w:ascii="Arial" w:hAnsi="Arial" w:cs="Arial"/>
                <w:color w:val="000000" w:themeColor="text1"/>
                <w:sz w:val="22"/>
                <w:szCs w:val="22"/>
              </w:rPr>
              <w:t xml:space="preserve">8. </w:t>
            </w:r>
            <w:r w:rsidRPr="00C27906">
              <w:rPr>
                <w:rFonts w:ascii="Arial" w:hAnsi="Arial" w:cs="Arial"/>
                <w:color w:val="000000" w:themeColor="text1"/>
              </w:rPr>
              <w:t>The Governing Rules.</w:t>
            </w:r>
          </w:p>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1D5F96" w:rsidP="00A40B9E">
            <w:pPr>
              <w:jc w:val="both"/>
              <w:rPr>
                <w:rFonts w:ascii="Arial" w:hAnsi="Arial" w:cs="Arial"/>
                <w:color w:val="000000" w:themeColor="text1"/>
              </w:rPr>
            </w:pPr>
            <w:r w:rsidRPr="00C27906">
              <w:rPr>
                <w:rFonts w:ascii="Arial" w:hAnsi="Arial" w:cs="Arial"/>
                <w:color w:val="000000" w:themeColor="text1"/>
              </w:rPr>
              <w:t>8.1</w:t>
            </w:r>
          </w:p>
        </w:tc>
        <w:tc>
          <w:tcPr>
            <w:tcW w:w="0" w:type="auto"/>
            <w:gridSpan w:val="2"/>
          </w:tcPr>
          <w:p w:rsidR="00301055" w:rsidRPr="00C27906" w:rsidRDefault="00301055" w:rsidP="00A40B9E">
            <w:pPr>
              <w:spacing w:before="120" w:after="120"/>
              <w:jc w:val="both"/>
              <w:rPr>
                <w:rFonts w:ascii="Arial" w:hAnsi="Arial" w:cs="Arial"/>
                <w:color w:val="000000" w:themeColor="text1"/>
              </w:rPr>
            </w:pPr>
            <w:r w:rsidRPr="00C27906">
              <w:rPr>
                <w:rFonts w:ascii="Arial" w:hAnsi="Arial" w:cs="Arial"/>
                <w:color w:val="000000" w:themeColor="text1"/>
              </w:rPr>
              <w:t xml:space="preserve">The Bidding procedure shall be governed by </w:t>
            </w:r>
            <w:r w:rsidR="000F3123" w:rsidRPr="00C27906">
              <w:rPr>
                <w:rFonts w:ascii="Arial" w:hAnsi="Arial" w:cs="Arial"/>
              </w:rPr>
              <w:t>Khyber Pakhtunkhwa Public Procurement Rules (KPPRA rules 2014</w:t>
            </w:r>
            <w:r w:rsidR="001D5F96" w:rsidRPr="00C27906">
              <w:rPr>
                <w:rFonts w:ascii="Arial" w:hAnsi="Arial" w:cs="Arial"/>
              </w:rPr>
              <w:t>)</w:t>
            </w:r>
            <w:r w:rsidRPr="00C27906">
              <w:rPr>
                <w:rFonts w:ascii="Arial" w:hAnsi="Arial" w:cs="Arial"/>
                <w:color w:val="000000" w:themeColor="text1"/>
              </w:rPr>
              <w:t>.</w:t>
            </w:r>
          </w:p>
        </w:tc>
      </w:tr>
      <w:tr w:rsidR="00301055" w:rsidRPr="00C27906" w:rsidTr="00A40B9E">
        <w:trPr>
          <w:trHeight w:val="1412"/>
        </w:trPr>
        <w:tc>
          <w:tcPr>
            <w:tcW w:w="0" w:type="auto"/>
            <w:gridSpan w:val="2"/>
            <w:vMerge w:val="restart"/>
          </w:tcPr>
          <w:p w:rsidR="00301055" w:rsidRPr="00C27906" w:rsidRDefault="00301055" w:rsidP="00A40B9E">
            <w:pPr>
              <w:pStyle w:val="Heading3"/>
              <w:spacing w:before="120" w:after="120"/>
              <w:rPr>
                <w:rFonts w:ascii="Arial" w:hAnsi="Arial" w:cs="Arial"/>
                <w:color w:val="000000" w:themeColor="text1"/>
              </w:rPr>
            </w:pPr>
          </w:p>
          <w:p w:rsidR="00301055" w:rsidRPr="00C27906" w:rsidRDefault="00301055" w:rsidP="00A40B9E">
            <w:pPr>
              <w:rPr>
                <w:color w:val="000000" w:themeColor="text1"/>
              </w:rPr>
            </w:pPr>
          </w:p>
          <w:p w:rsidR="00301055" w:rsidRPr="00C27906" w:rsidRDefault="00301055" w:rsidP="00A40B9E">
            <w:pPr>
              <w:rPr>
                <w:color w:val="000000" w:themeColor="text1"/>
              </w:rPr>
            </w:pPr>
          </w:p>
          <w:p w:rsidR="00301055" w:rsidRPr="00C27906" w:rsidRDefault="00301055" w:rsidP="00A40B9E">
            <w:pPr>
              <w:rPr>
                <w:color w:val="000000" w:themeColor="text1"/>
              </w:rPr>
            </w:pPr>
          </w:p>
          <w:p w:rsidR="00301055" w:rsidRPr="00C27906" w:rsidRDefault="00301055" w:rsidP="00A40B9E">
            <w:pPr>
              <w:rPr>
                <w:color w:val="000000" w:themeColor="text1"/>
              </w:rPr>
            </w:pPr>
          </w:p>
          <w:p w:rsidR="00301055" w:rsidRPr="00C27906" w:rsidRDefault="00301055" w:rsidP="00A40B9E">
            <w:pPr>
              <w:rPr>
                <w:color w:val="000000" w:themeColor="text1"/>
              </w:rPr>
            </w:pPr>
          </w:p>
        </w:tc>
        <w:tc>
          <w:tcPr>
            <w:tcW w:w="0" w:type="auto"/>
          </w:tcPr>
          <w:p w:rsidR="00534724" w:rsidRDefault="00301055" w:rsidP="00A40B9E">
            <w:pPr>
              <w:jc w:val="both"/>
              <w:rPr>
                <w:rFonts w:ascii="Arial" w:hAnsi="Arial" w:cs="Arial"/>
                <w:color w:val="000000" w:themeColor="text1"/>
              </w:rPr>
            </w:pPr>
            <w:r w:rsidRPr="00C27906">
              <w:rPr>
                <w:rFonts w:ascii="Arial" w:hAnsi="Arial" w:cs="Arial"/>
                <w:color w:val="000000" w:themeColor="text1"/>
              </w:rPr>
              <w:t>8.</w:t>
            </w:r>
            <w:r w:rsidR="001D5F96" w:rsidRPr="00C27906">
              <w:rPr>
                <w:rFonts w:ascii="Arial" w:hAnsi="Arial" w:cs="Arial"/>
                <w:color w:val="000000" w:themeColor="text1"/>
              </w:rPr>
              <w:t>2</w:t>
            </w:r>
          </w:p>
          <w:p w:rsidR="00534724" w:rsidRPr="00534724" w:rsidRDefault="00534724" w:rsidP="00534724">
            <w:pPr>
              <w:rPr>
                <w:rFonts w:ascii="Arial" w:hAnsi="Arial" w:cs="Arial"/>
              </w:rPr>
            </w:pPr>
          </w:p>
          <w:p w:rsidR="00301055" w:rsidRPr="00534724" w:rsidRDefault="00301055" w:rsidP="00534724">
            <w:pPr>
              <w:rPr>
                <w:rFonts w:ascii="Arial" w:hAnsi="Arial" w:cs="Arial"/>
              </w:rPr>
            </w:pPr>
          </w:p>
        </w:tc>
        <w:tc>
          <w:tcPr>
            <w:tcW w:w="0" w:type="auto"/>
            <w:gridSpan w:val="2"/>
          </w:tcPr>
          <w:p w:rsidR="00301055" w:rsidRPr="00C27906" w:rsidRDefault="00301055" w:rsidP="00A40B9E">
            <w:pPr>
              <w:pStyle w:val="NoteLevel11"/>
              <w:numPr>
                <w:ilvl w:val="0"/>
                <w:numId w:val="0"/>
              </w:numPr>
              <w:suppressAutoHyphens/>
              <w:jc w:val="both"/>
              <w:rPr>
                <w:rFonts w:ascii="Arial" w:hAnsi="Arial" w:cs="Arial"/>
                <w:color w:val="000000" w:themeColor="text1"/>
              </w:rPr>
            </w:pPr>
            <w:r w:rsidRPr="00C27906">
              <w:rPr>
                <w:rFonts w:ascii="Arial" w:hAnsi="Arial" w:cs="Arial"/>
                <w:color w:val="000000" w:themeColor="text1"/>
              </w:rPr>
              <w:t>The bidding procedure is governed by “</w:t>
            </w:r>
            <w:r w:rsidR="00DF2526" w:rsidRPr="00C27906">
              <w:rPr>
                <w:rFonts w:ascii="Arial" w:hAnsi="Arial" w:cs="Arial"/>
                <w:b/>
                <w:color w:val="000000" w:themeColor="text1"/>
                <w:u w:val="single"/>
              </w:rPr>
              <w:t xml:space="preserve">Single </w:t>
            </w:r>
            <w:r w:rsidR="00F86AC2" w:rsidRPr="00C27906">
              <w:rPr>
                <w:rFonts w:ascii="Arial" w:hAnsi="Arial" w:cs="Arial"/>
                <w:b/>
                <w:color w:val="000000" w:themeColor="text1"/>
                <w:u w:val="single"/>
              </w:rPr>
              <w:t>Stage</w:t>
            </w:r>
            <w:r w:rsidR="00DF2526" w:rsidRPr="00C27906">
              <w:rPr>
                <w:rFonts w:ascii="Arial" w:hAnsi="Arial" w:cs="Arial"/>
                <w:b/>
                <w:color w:val="000000" w:themeColor="text1"/>
                <w:u w:val="single"/>
              </w:rPr>
              <w:t>-Two-envelope</w:t>
            </w:r>
            <w:r w:rsidRPr="00C27906">
              <w:rPr>
                <w:rFonts w:ascii="Arial" w:hAnsi="Arial" w:cs="Arial"/>
                <w:b/>
                <w:color w:val="000000" w:themeColor="text1"/>
                <w:u w:val="single"/>
              </w:rPr>
              <w:t xml:space="preserve">” </w:t>
            </w:r>
            <w:r w:rsidRPr="00C27906">
              <w:rPr>
                <w:rFonts w:ascii="Arial" w:hAnsi="Arial" w:cs="Arial"/>
              </w:rPr>
              <w:t>under Khyber Pakhtunkhwa Public Procurement Rules (KPPRA rules 2014).</w:t>
            </w:r>
            <w:r w:rsidRPr="00C27906">
              <w:rPr>
                <w:rFonts w:ascii="Arial" w:hAnsi="Arial" w:cs="Arial"/>
                <w:color w:val="000000" w:themeColor="text1"/>
              </w:rPr>
              <w:t xml:space="preserve"> Bidders are advised also to refer to the </w:t>
            </w:r>
            <w:r w:rsidRPr="00C27906">
              <w:rPr>
                <w:rFonts w:ascii="Arial" w:hAnsi="Arial" w:cs="Arial"/>
                <w:b/>
                <w:color w:val="000000" w:themeColor="text1"/>
              </w:rPr>
              <w:t>Bid Data Sheet</w:t>
            </w:r>
            <w:r w:rsidR="0093066E">
              <w:rPr>
                <w:rFonts w:ascii="Arial" w:hAnsi="Arial" w:cs="Arial"/>
                <w:b/>
                <w:color w:val="000000" w:themeColor="text1"/>
              </w:rPr>
              <w:t xml:space="preserve"> </w:t>
            </w:r>
            <w:r w:rsidRPr="00C27906">
              <w:rPr>
                <w:rFonts w:ascii="Arial" w:hAnsi="Arial" w:cs="Arial"/>
                <w:b/>
                <w:color w:val="000000" w:themeColor="text1"/>
              </w:rPr>
              <w:t>(BDS)</w:t>
            </w:r>
            <w:r w:rsidRPr="00C27906">
              <w:rPr>
                <w:rFonts w:ascii="Arial" w:hAnsi="Arial" w:cs="Arial"/>
                <w:color w:val="000000" w:themeColor="text1"/>
              </w:rPr>
              <w:t xml:space="preserve"> to confirm the Bidding procedure applicable in the present bidding process.</w:t>
            </w:r>
          </w:p>
        </w:tc>
      </w:tr>
      <w:tr w:rsidR="00986BC2" w:rsidRPr="00C27906" w:rsidTr="00A40B9E">
        <w:trPr>
          <w:trHeight w:val="1340"/>
        </w:trPr>
        <w:tc>
          <w:tcPr>
            <w:tcW w:w="0" w:type="auto"/>
            <w:gridSpan w:val="2"/>
            <w:vMerge/>
          </w:tcPr>
          <w:p w:rsidR="00986BC2" w:rsidRPr="00C27906" w:rsidRDefault="00986BC2" w:rsidP="00A40B9E">
            <w:pPr>
              <w:pStyle w:val="Heading3"/>
              <w:spacing w:before="120" w:after="120"/>
              <w:rPr>
                <w:rFonts w:ascii="Arial" w:hAnsi="Arial" w:cs="Arial"/>
                <w:color w:val="000000" w:themeColor="text1"/>
              </w:rPr>
            </w:pPr>
          </w:p>
        </w:tc>
        <w:tc>
          <w:tcPr>
            <w:tcW w:w="0" w:type="auto"/>
          </w:tcPr>
          <w:p w:rsidR="00986BC2" w:rsidRPr="00C27906" w:rsidRDefault="00986BC2" w:rsidP="00A40B9E">
            <w:pPr>
              <w:jc w:val="both"/>
              <w:rPr>
                <w:rFonts w:ascii="Arial" w:hAnsi="Arial" w:cs="Arial"/>
                <w:color w:val="000000" w:themeColor="text1"/>
              </w:rPr>
            </w:pPr>
            <w:r w:rsidRPr="00C27906">
              <w:rPr>
                <w:rFonts w:ascii="Arial" w:hAnsi="Arial" w:cs="Arial"/>
                <w:color w:val="000000" w:themeColor="text1"/>
              </w:rPr>
              <w:t>8.</w:t>
            </w:r>
            <w:r w:rsidR="001D5F96" w:rsidRPr="00C27906">
              <w:rPr>
                <w:rFonts w:ascii="Arial" w:hAnsi="Arial" w:cs="Arial"/>
                <w:color w:val="000000" w:themeColor="text1"/>
              </w:rPr>
              <w:t>3</w:t>
            </w:r>
          </w:p>
        </w:tc>
        <w:tc>
          <w:tcPr>
            <w:tcW w:w="0" w:type="auto"/>
            <w:gridSpan w:val="2"/>
          </w:tcPr>
          <w:p w:rsidR="00E4133D" w:rsidRPr="00C27906" w:rsidRDefault="00986BC2" w:rsidP="00A40B9E">
            <w:pPr>
              <w:spacing w:before="120" w:after="120"/>
              <w:jc w:val="both"/>
              <w:rPr>
                <w:rFonts w:ascii="Arial" w:hAnsi="Arial" w:cs="Arial"/>
                <w:color w:val="000000" w:themeColor="text1"/>
              </w:rPr>
            </w:pPr>
            <w:r w:rsidRPr="00C27906">
              <w:rPr>
                <w:rFonts w:ascii="Arial" w:hAnsi="Arial" w:cs="Arial"/>
                <w:color w:val="000000" w:themeColor="text1"/>
              </w:rPr>
              <w:t>The bidding procedure prescribed in the Bid Data Sheet above is explained below:</w:t>
            </w:r>
          </w:p>
          <w:p w:rsidR="00986BC2" w:rsidRPr="00C27906" w:rsidRDefault="00986BC2" w:rsidP="00A40B9E">
            <w:pPr>
              <w:spacing w:before="120" w:after="120"/>
              <w:jc w:val="both"/>
              <w:rPr>
                <w:rFonts w:ascii="Arial" w:hAnsi="Arial" w:cs="Arial"/>
                <w:b/>
                <w:color w:val="000000" w:themeColor="text1"/>
              </w:rPr>
            </w:pPr>
            <w:r w:rsidRPr="00C27906">
              <w:rPr>
                <w:rFonts w:ascii="Arial" w:hAnsi="Arial" w:cs="Arial"/>
                <w:b/>
                <w:color w:val="000000" w:themeColor="text1"/>
              </w:rPr>
              <w:t>Single Stage Two Envelop Procedure</w:t>
            </w:r>
          </w:p>
          <w:p w:rsidR="00986BC2" w:rsidRPr="00C27906" w:rsidRDefault="00986BC2" w:rsidP="00A40B9E">
            <w:pPr>
              <w:pStyle w:val="NormalWeb"/>
              <w:numPr>
                <w:ilvl w:val="0"/>
                <w:numId w:val="2"/>
              </w:numPr>
              <w:tabs>
                <w:tab w:val="left" w:pos="474"/>
              </w:tabs>
              <w:jc w:val="both"/>
              <w:rPr>
                <w:rFonts w:ascii="Arial" w:hAnsi="Arial" w:cs="Arial"/>
                <w:color w:val="000000" w:themeColor="text1"/>
              </w:rPr>
            </w:pPr>
            <w:r w:rsidRPr="00C27906">
              <w:rPr>
                <w:rFonts w:ascii="Arial" w:hAnsi="Arial" w:cs="Arial"/>
                <w:color w:val="000000" w:themeColor="text1"/>
                <w:sz w:val="22"/>
                <w:szCs w:val="22"/>
              </w:rPr>
              <w:t>The bid shall comprise a single package containing two separate envelopes. Each envelope shall contain separately the Technical bid and the financial bid;</w:t>
            </w:r>
          </w:p>
          <w:p w:rsidR="00986BC2" w:rsidRPr="00C27906" w:rsidRDefault="00986BC2" w:rsidP="00A40B9E">
            <w:pPr>
              <w:pStyle w:val="NormalWeb"/>
              <w:numPr>
                <w:ilvl w:val="0"/>
                <w:numId w:val="2"/>
              </w:numPr>
              <w:tabs>
                <w:tab w:val="left" w:pos="474"/>
              </w:tabs>
              <w:jc w:val="both"/>
              <w:rPr>
                <w:rFonts w:ascii="Arial" w:hAnsi="Arial" w:cs="Arial"/>
                <w:color w:val="000000" w:themeColor="text1"/>
              </w:rPr>
            </w:pPr>
            <w:r w:rsidRPr="00C27906">
              <w:rPr>
                <w:rFonts w:ascii="Arial" w:hAnsi="Arial" w:cs="Arial"/>
                <w:color w:val="000000" w:themeColor="text1"/>
                <w:sz w:val="22"/>
                <w:szCs w:val="22"/>
              </w:rPr>
              <w:t>the envelopes shall be marked as “</w:t>
            </w:r>
            <w:r w:rsidRPr="00C27906">
              <w:rPr>
                <w:rFonts w:ascii="Arial" w:hAnsi="Arial" w:cs="Arial"/>
                <w:b/>
                <w:bCs/>
                <w:color w:val="000000" w:themeColor="text1"/>
                <w:sz w:val="22"/>
                <w:szCs w:val="22"/>
              </w:rPr>
              <w:t>TECHNICAL</w:t>
            </w:r>
            <w:r w:rsidR="002127E7">
              <w:rPr>
                <w:rFonts w:ascii="Arial" w:hAnsi="Arial" w:cs="Arial"/>
                <w:b/>
                <w:bCs/>
                <w:color w:val="000000" w:themeColor="text1"/>
                <w:sz w:val="22"/>
                <w:szCs w:val="22"/>
              </w:rPr>
              <w:t xml:space="preserve"> </w:t>
            </w:r>
            <w:r w:rsidRPr="00C27906">
              <w:rPr>
                <w:rFonts w:ascii="Arial" w:hAnsi="Arial" w:cs="Arial"/>
                <w:b/>
                <w:bCs/>
                <w:color w:val="000000" w:themeColor="text1"/>
                <w:sz w:val="22"/>
                <w:szCs w:val="22"/>
              </w:rPr>
              <w:t>BID</w:t>
            </w:r>
            <w:r w:rsidRPr="00C27906">
              <w:rPr>
                <w:rFonts w:ascii="Arial" w:hAnsi="Arial" w:cs="Arial"/>
                <w:color w:val="000000" w:themeColor="text1"/>
                <w:sz w:val="22"/>
                <w:szCs w:val="22"/>
              </w:rPr>
              <w:t>” and “</w:t>
            </w:r>
            <w:r w:rsidRPr="00C27906">
              <w:rPr>
                <w:rFonts w:ascii="Arial" w:hAnsi="Arial" w:cs="Arial"/>
                <w:b/>
                <w:bCs/>
                <w:color w:val="000000" w:themeColor="text1"/>
                <w:sz w:val="22"/>
                <w:szCs w:val="22"/>
                <w:shd w:val="clear" w:color="auto" w:fill="FFFFFF"/>
              </w:rPr>
              <w:t>FINANCIAL</w:t>
            </w:r>
            <w:r w:rsidRPr="00C27906">
              <w:rPr>
                <w:rFonts w:ascii="Arial" w:hAnsi="Arial" w:cs="Arial"/>
                <w:b/>
                <w:bCs/>
                <w:color w:val="000000" w:themeColor="text1"/>
                <w:sz w:val="22"/>
                <w:szCs w:val="22"/>
              </w:rPr>
              <w:t xml:space="preserve"> BID</w:t>
            </w:r>
            <w:r w:rsidRPr="00C27906">
              <w:rPr>
                <w:rFonts w:ascii="Arial" w:hAnsi="Arial" w:cs="Arial"/>
                <w:color w:val="000000" w:themeColor="text1"/>
                <w:sz w:val="22"/>
                <w:szCs w:val="22"/>
              </w:rPr>
              <w:t>” in bold and legible letters to avoid confusion;</w:t>
            </w:r>
          </w:p>
          <w:p w:rsidR="00986BC2" w:rsidRPr="00C27906" w:rsidRDefault="00986BC2" w:rsidP="00A40B9E">
            <w:pPr>
              <w:pStyle w:val="NormalWeb"/>
              <w:numPr>
                <w:ilvl w:val="0"/>
                <w:numId w:val="2"/>
              </w:numPr>
              <w:tabs>
                <w:tab w:val="left" w:pos="474"/>
              </w:tabs>
              <w:jc w:val="both"/>
              <w:rPr>
                <w:rFonts w:ascii="Arial" w:hAnsi="Arial" w:cs="Arial"/>
                <w:color w:val="000000" w:themeColor="text1"/>
              </w:rPr>
            </w:pPr>
            <w:r w:rsidRPr="00C27906">
              <w:rPr>
                <w:rFonts w:ascii="Arial" w:hAnsi="Arial" w:cs="Arial"/>
                <w:color w:val="000000" w:themeColor="text1"/>
                <w:sz w:val="22"/>
                <w:szCs w:val="22"/>
              </w:rPr>
              <w:t>Initially, only the envelope marked “</w:t>
            </w:r>
            <w:r w:rsidRPr="00C27906">
              <w:rPr>
                <w:rFonts w:ascii="Arial" w:hAnsi="Arial" w:cs="Arial"/>
                <w:b/>
                <w:bCs/>
                <w:color w:val="000000" w:themeColor="text1"/>
                <w:sz w:val="22"/>
                <w:szCs w:val="22"/>
              </w:rPr>
              <w:t>TECHNICAL BID</w:t>
            </w:r>
            <w:r w:rsidRPr="00C27906">
              <w:rPr>
                <w:rFonts w:ascii="Arial" w:hAnsi="Arial" w:cs="Arial"/>
                <w:color w:val="000000" w:themeColor="text1"/>
                <w:sz w:val="22"/>
                <w:szCs w:val="22"/>
              </w:rPr>
              <w:t xml:space="preserve">” shall be opened. </w:t>
            </w:r>
            <w:r w:rsidRPr="00C27906">
              <w:rPr>
                <w:rFonts w:ascii="Arial" w:hAnsi="Arial" w:cs="Arial"/>
                <w:color w:val="000000" w:themeColor="text1"/>
                <w:sz w:val="22"/>
                <w:szCs w:val="22"/>
                <w:shd w:val="clear" w:color="auto" w:fill="FFFFFF"/>
              </w:rPr>
              <w:t xml:space="preserve">Technical bid contains requirements for the responsiveness and technical and financial eligibility for the firm and its quoted product. The extent </w:t>
            </w:r>
            <w:r w:rsidR="006E56E9" w:rsidRPr="00C27906">
              <w:rPr>
                <w:rFonts w:ascii="Arial" w:hAnsi="Arial" w:cs="Arial"/>
                <w:color w:val="000000" w:themeColor="text1"/>
                <w:sz w:val="22"/>
                <w:szCs w:val="22"/>
                <w:shd w:val="clear" w:color="auto" w:fill="FFFFFF"/>
              </w:rPr>
              <w:t>of compliance</w:t>
            </w:r>
            <w:r w:rsidRPr="00C27906">
              <w:rPr>
                <w:rFonts w:ascii="Arial" w:hAnsi="Arial" w:cs="Arial"/>
                <w:color w:val="000000" w:themeColor="text1"/>
                <w:sz w:val="22"/>
                <w:szCs w:val="22"/>
                <w:shd w:val="clear" w:color="auto" w:fill="FFFFFF"/>
              </w:rPr>
              <w:t xml:space="preserve"> to the stated requirements will determine that the firm and its product qualify technically before the opening of the financial bids.</w:t>
            </w:r>
          </w:p>
          <w:p w:rsidR="00986BC2" w:rsidRPr="00C27906" w:rsidRDefault="00986BC2" w:rsidP="00A40B9E">
            <w:pPr>
              <w:pStyle w:val="NormalWeb"/>
              <w:numPr>
                <w:ilvl w:val="0"/>
                <w:numId w:val="2"/>
              </w:numPr>
              <w:tabs>
                <w:tab w:val="left" w:pos="474"/>
              </w:tabs>
              <w:jc w:val="both"/>
              <w:rPr>
                <w:rFonts w:ascii="Arial" w:hAnsi="Arial" w:cs="Arial"/>
                <w:color w:val="000000" w:themeColor="text1"/>
              </w:rPr>
            </w:pPr>
            <w:r w:rsidRPr="00C27906">
              <w:rPr>
                <w:rFonts w:ascii="Arial" w:hAnsi="Arial" w:cs="Arial"/>
                <w:color w:val="000000" w:themeColor="text1"/>
                <w:sz w:val="22"/>
                <w:szCs w:val="22"/>
              </w:rPr>
              <w:t>the envelope marked as “</w:t>
            </w:r>
            <w:r w:rsidRPr="00C27906">
              <w:rPr>
                <w:rFonts w:ascii="Arial" w:hAnsi="Arial" w:cs="Arial"/>
                <w:b/>
                <w:bCs/>
                <w:color w:val="000000" w:themeColor="text1"/>
                <w:sz w:val="22"/>
                <w:szCs w:val="22"/>
              </w:rPr>
              <w:t>FINANCIAL BID</w:t>
            </w:r>
            <w:r w:rsidRPr="00C27906">
              <w:rPr>
                <w:rFonts w:ascii="Arial" w:hAnsi="Arial" w:cs="Arial"/>
                <w:color w:val="000000" w:themeColor="text1"/>
                <w:sz w:val="22"/>
                <w:szCs w:val="22"/>
              </w:rPr>
              <w:t>” shall be retained in the custody of Procuring Agency without being opened;</w:t>
            </w:r>
          </w:p>
          <w:p w:rsidR="00986BC2" w:rsidRPr="00C27906" w:rsidRDefault="00986BC2" w:rsidP="00A40B9E">
            <w:pPr>
              <w:pStyle w:val="NoteLevel11"/>
              <w:numPr>
                <w:ilvl w:val="0"/>
                <w:numId w:val="2"/>
              </w:numPr>
              <w:tabs>
                <w:tab w:val="left" w:pos="474"/>
              </w:tabs>
              <w:suppressAutoHyphens/>
              <w:jc w:val="both"/>
              <w:rPr>
                <w:rFonts w:ascii="Arial" w:hAnsi="Arial" w:cs="Arial"/>
                <w:color w:val="000000" w:themeColor="text1"/>
              </w:rPr>
            </w:pPr>
            <w:r w:rsidRPr="00C27906">
              <w:rPr>
                <w:rFonts w:ascii="Arial" w:hAnsi="Arial" w:cs="Arial"/>
                <w:color w:val="000000" w:themeColor="text1"/>
                <w:sz w:val="22"/>
                <w:szCs w:val="22"/>
              </w:rPr>
              <w:t>the Procuring Agency shall evaluate the technical bid according to the Technical Evaluation Criteria i</w:t>
            </w:r>
            <w:r w:rsidR="00C43DF8">
              <w:rPr>
                <w:rFonts w:ascii="Arial" w:hAnsi="Arial" w:cs="Arial"/>
                <w:color w:val="000000" w:themeColor="text1"/>
                <w:sz w:val="22"/>
                <w:szCs w:val="22"/>
              </w:rPr>
              <w:t>ndicated in the Bid Solicitation</w:t>
            </w:r>
            <w:r w:rsidRPr="00C27906">
              <w:rPr>
                <w:rFonts w:ascii="Arial" w:hAnsi="Arial" w:cs="Arial"/>
                <w:color w:val="000000" w:themeColor="text1"/>
                <w:sz w:val="22"/>
                <w:szCs w:val="22"/>
              </w:rPr>
              <w:t xml:space="preserve"> Documents as </w:t>
            </w:r>
            <w:r w:rsidRPr="00C27906">
              <w:rPr>
                <w:rFonts w:ascii="Arial" w:hAnsi="Arial" w:cs="Arial"/>
                <w:sz w:val="22"/>
                <w:szCs w:val="22"/>
              </w:rPr>
              <w:t>under Khyber Pakhtunkhwa Public Procurement Rules (KPPRA rules 2014)</w:t>
            </w:r>
            <w:r w:rsidRPr="00C27906">
              <w:rPr>
                <w:rFonts w:ascii="Arial" w:hAnsi="Arial" w:cs="Arial"/>
                <w:color w:val="000000" w:themeColor="text1"/>
                <w:sz w:val="22"/>
                <w:szCs w:val="22"/>
              </w:rPr>
              <w:t>, without reference to the price and may reject any bid which does not conform to the specified requirements;</w:t>
            </w:r>
          </w:p>
          <w:p w:rsidR="00986BC2" w:rsidRPr="00C27906" w:rsidRDefault="00986BC2" w:rsidP="00A40B9E">
            <w:pPr>
              <w:pStyle w:val="NormalWeb"/>
              <w:numPr>
                <w:ilvl w:val="0"/>
                <w:numId w:val="2"/>
              </w:numPr>
              <w:tabs>
                <w:tab w:val="left" w:pos="474"/>
              </w:tabs>
              <w:jc w:val="both"/>
              <w:rPr>
                <w:rFonts w:ascii="Arial" w:hAnsi="Arial" w:cs="Arial"/>
                <w:color w:val="000000" w:themeColor="text1"/>
              </w:rPr>
            </w:pPr>
            <w:r w:rsidRPr="00C27906">
              <w:rPr>
                <w:rFonts w:ascii="Arial" w:hAnsi="Arial" w:cs="Arial"/>
                <w:color w:val="000000" w:themeColor="text1"/>
                <w:sz w:val="22"/>
                <w:szCs w:val="22"/>
              </w:rPr>
              <w:t>during the technical evaluation no amendments in the technical bid shall be permitted;</w:t>
            </w:r>
          </w:p>
          <w:p w:rsidR="00986BC2" w:rsidRPr="00C27906" w:rsidRDefault="00986BC2" w:rsidP="00A40B9E">
            <w:pPr>
              <w:pStyle w:val="NormalWeb"/>
              <w:numPr>
                <w:ilvl w:val="0"/>
                <w:numId w:val="2"/>
              </w:numPr>
              <w:tabs>
                <w:tab w:val="left" w:pos="474"/>
              </w:tabs>
              <w:jc w:val="both"/>
              <w:rPr>
                <w:rFonts w:ascii="Arial" w:hAnsi="Arial" w:cs="Arial"/>
                <w:color w:val="000000" w:themeColor="text1"/>
              </w:rPr>
            </w:pPr>
            <w:r w:rsidRPr="00C27906">
              <w:rPr>
                <w:rFonts w:ascii="Arial" w:hAnsi="Arial" w:cs="Arial"/>
                <w:color w:val="000000" w:themeColor="text1"/>
                <w:sz w:val="22"/>
                <w:szCs w:val="22"/>
              </w:rPr>
              <w:t>the financial bids of only the technically qualified bids shall be opened publicly by the Procuring Entity at a time, date and venue to be announced and communicated to the Bidders in advance;</w:t>
            </w:r>
          </w:p>
          <w:p w:rsidR="00986BC2" w:rsidRPr="00C27906" w:rsidRDefault="00986BC2" w:rsidP="00A40B9E">
            <w:pPr>
              <w:pStyle w:val="NormalWeb"/>
              <w:numPr>
                <w:ilvl w:val="0"/>
                <w:numId w:val="2"/>
              </w:numPr>
              <w:tabs>
                <w:tab w:val="left" w:pos="474"/>
              </w:tabs>
              <w:jc w:val="both"/>
              <w:rPr>
                <w:rFonts w:ascii="Arial" w:hAnsi="Arial" w:cs="Arial"/>
                <w:color w:val="000000" w:themeColor="text1"/>
              </w:rPr>
            </w:pPr>
            <w:r w:rsidRPr="00C27906">
              <w:rPr>
                <w:rFonts w:ascii="Arial" w:hAnsi="Arial" w:cs="Arial"/>
                <w:color w:val="000000" w:themeColor="text1"/>
                <w:sz w:val="22"/>
                <w:szCs w:val="22"/>
              </w:rPr>
              <w:t xml:space="preserve">The financial bids found technically non-qualified or rendered dis-qualified shall be returned un-opened to the respective Bidders; and </w:t>
            </w:r>
            <w:r w:rsidR="00F86AC2" w:rsidRPr="00C27906">
              <w:rPr>
                <w:rFonts w:ascii="Arial" w:hAnsi="Arial" w:cs="Arial"/>
                <w:color w:val="000000" w:themeColor="text1"/>
                <w:sz w:val="22"/>
                <w:szCs w:val="22"/>
              </w:rPr>
              <w:t>the</w:t>
            </w:r>
            <w:r w:rsidRPr="00C27906">
              <w:rPr>
                <w:rFonts w:ascii="Arial" w:hAnsi="Arial" w:cs="Arial"/>
                <w:color w:val="000000" w:themeColor="text1"/>
                <w:sz w:val="22"/>
                <w:szCs w:val="22"/>
              </w:rPr>
              <w:t xml:space="preserve"> bid found to be</w:t>
            </w:r>
            <w:r w:rsidR="006E56E9" w:rsidRPr="00C27906">
              <w:rPr>
                <w:rFonts w:ascii="Arial" w:hAnsi="Arial" w:cs="Arial"/>
                <w:color w:val="000000" w:themeColor="text1"/>
                <w:sz w:val="22"/>
                <w:szCs w:val="22"/>
              </w:rPr>
              <w:t xml:space="preserve"> the </w:t>
            </w:r>
            <w:r w:rsidR="006E56E9" w:rsidRPr="00C27906">
              <w:rPr>
                <w:rFonts w:ascii="Arial" w:hAnsi="Arial" w:cs="Arial"/>
                <w:color w:val="000000" w:themeColor="text1"/>
                <w:sz w:val="22"/>
                <w:szCs w:val="22"/>
              </w:rPr>
              <w:lastRenderedPageBreak/>
              <w:t>best</w:t>
            </w:r>
            <w:r w:rsidRPr="00C27906">
              <w:rPr>
                <w:rFonts w:ascii="Arial" w:hAnsi="Arial" w:cs="Arial"/>
                <w:color w:val="000000" w:themeColor="text1"/>
                <w:sz w:val="22"/>
                <w:szCs w:val="22"/>
              </w:rPr>
              <w:t xml:space="preserve"> evaluated responsive bid as per the Technical &amp; Financial Evaluation Criteria shall be accepted for contract award.</w:t>
            </w:r>
          </w:p>
        </w:tc>
      </w:tr>
      <w:tr w:rsidR="00301055" w:rsidRPr="00C27906" w:rsidTr="00A40B9E">
        <w:trPr>
          <w:trHeight w:val="548"/>
        </w:trPr>
        <w:tc>
          <w:tcPr>
            <w:tcW w:w="0" w:type="auto"/>
            <w:gridSpan w:val="5"/>
          </w:tcPr>
          <w:p w:rsidR="00301055" w:rsidRPr="00C27906" w:rsidRDefault="00301055" w:rsidP="00A40B9E">
            <w:pPr>
              <w:pStyle w:val="Heading2"/>
              <w:spacing w:before="0"/>
              <w:rPr>
                <w:rFonts w:ascii="Arial" w:hAnsi="Arial" w:cs="Arial"/>
                <w:color w:val="000000" w:themeColor="text1"/>
              </w:rPr>
            </w:pPr>
            <w:r w:rsidRPr="00C27906">
              <w:rPr>
                <w:rFonts w:ascii="Arial" w:hAnsi="Arial" w:cs="Arial"/>
                <w:color w:val="000000" w:themeColor="text1"/>
                <w:sz w:val="32"/>
                <w:szCs w:val="32"/>
              </w:rPr>
              <w:lastRenderedPageBreak/>
              <w:t>The Standard Bidding Documents</w:t>
            </w:r>
          </w:p>
        </w:tc>
      </w:tr>
      <w:tr w:rsidR="00301055" w:rsidRPr="00C27906" w:rsidTr="00A40B9E">
        <w:trPr>
          <w:trHeight w:val="4553"/>
        </w:trPr>
        <w:tc>
          <w:tcPr>
            <w:tcW w:w="0" w:type="auto"/>
            <w:gridSpan w:val="2"/>
          </w:tcPr>
          <w:p w:rsidR="00301055" w:rsidRPr="00C27906" w:rsidRDefault="00736F4C" w:rsidP="00A40B9E">
            <w:pPr>
              <w:pStyle w:val="Head42"/>
              <w:rPr>
                <w:rFonts w:ascii="Arial" w:hAnsi="Arial" w:cs="Arial"/>
                <w:color w:val="000000" w:themeColor="text1"/>
              </w:rPr>
            </w:pPr>
            <w:r w:rsidRPr="00C27906">
              <w:rPr>
                <w:rFonts w:ascii="Arial" w:hAnsi="Arial" w:cs="Arial"/>
                <w:color w:val="000000" w:themeColor="text1"/>
                <w:sz w:val="22"/>
                <w:szCs w:val="22"/>
              </w:rPr>
              <w:t>9</w:t>
            </w:r>
            <w:r w:rsidR="00301055" w:rsidRPr="00C27906">
              <w:rPr>
                <w:rFonts w:ascii="Arial" w:hAnsi="Arial" w:cs="Arial"/>
                <w:color w:val="000000" w:themeColor="text1"/>
                <w:sz w:val="22"/>
                <w:szCs w:val="22"/>
              </w:rPr>
              <w:t>.</w:t>
            </w:r>
            <w:r w:rsidR="00301055" w:rsidRPr="00C27906">
              <w:rPr>
                <w:rFonts w:ascii="Arial" w:hAnsi="Arial" w:cs="Arial"/>
                <w:color w:val="000000" w:themeColor="text1"/>
                <w:sz w:val="22"/>
                <w:szCs w:val="22"/>
              </w:rPr>
              <w:tab/>
            </w:r>
            <w:r w:rsidR="00301055" w:rsidRPr="00C27906">
              <w:rPr>
                <w:rFonts w:ascii="Arial" w:hAnsi="Arial" w:cs="Arial"/>
                <w:color w:val="000000" w:themeColor="text1"/>
              </w:rPr>
              <w:t>Contents of the Standard Bidding Documents</w:t>
            </w:r>
          </w:p>
        </w:tc>
        <w:tc>
          <w:tcPr>
            <w:tcW w:w="0" w:type="auto"/>
          </w:tcPr>
          <w:p w:rsidR="00301055" w:rsidRPr="00C27906" w:rsidRDefault="00736F4C" w:rsidP="00A40B9E">
            <w:pPr>
              <w:jc w:val="both"/>
              <w:rPr>
                <w:rFonts w:ascii="Arial" w:hAnsi="Arial" w:cs="Arial"/>
                <w:color w:val="000000" w:themeColor="text1"/>
              </w:rPr>
            </w:pPr>
            <w:r w:rsidRPr="00C27906">
              <w:rPr>
                <w:rFonts w:ascii="Arial" w:hAnsi="Arial" w:cs="Arial"/>
                <w:color w:val="000000" w:themeColor="text1"/>
                <w:sz w:val="22"/>
                <w:szCs w:val="22"/>
              </w:rPr>
              <w:t>9</w:t>
            </w:r>
            <w:r w:rsidR="00301055" w:rsidRPr="00C27906">
              <w:rPr>
                <w:rFonts w:ascii="Arial" w:hAnsi="Arial" w:cs="Arial"/>
                <w:color w:val="000000" w:themeColor="text1"/>
                <w:sz w:val="22"/>
                <w:szCs w:val="22"/>
              </w:rPr>
              <w:t>.1</w:t>
            </w:r>
          </w:p>
        </w:tc>
        <w:tc>
          <w:tcPr>
            <w:tcW w:w="0" w:type="auto"/>
            <w:gridSpan w:val="2"/>
          </w:tcPr>
          <w:p w:rsidR="00301055" w:rsidRPr="00C27906" w:rsidRDefault="00301055" w:rsidP="00A40B9E">
            <w:pPr>
              <w:spacing w:after="120"/>
              <w:jc w:val="both"/>
              <w:rPr>
                <w:rFonts w:ascii="Arial" w:hAnsi="Arial" w:cs="Arial"/>
                <w:color w:val="000000" w:themeColor="text1"/>
              </w:rPr>
            </w:pPr>
            <w:r w:rsidRPr="00C27906">
              <w:rPr>
                <w:rFonts w:ascii="Arial" w:hAnsi="Arial" w:cs="Arial"/>
                <w:color w:val="000000" w:themeColor="text1"/>
              </w:rPr>
              <w:t>The goods required, applicable bidding procedures, and Contract terms &amp; conditions are prescribed in the Standard Bidding Documents.  Contents of the Standard Bidding Documents include:</w:t>
            </w:r>
          </w:p>
          <w:p w:rsidR="00301055" w:rsidRPr="00C27906" w:rsidRDefault="00301055" w:rsidP="00A40B9E">
            <w:pPr>
              <w:pStyle w:val="ListParagraph"/>
              <w:numPr>
                <w:ilvl w:val="0"/>
                <w:numId w:val="3"/>
              </w:numPr>
              <w:tabs>
                <w:tab w:val="left" w:pos="1080"/>
              </w:tabs>
              <w:suppressAutoHyphens/>
              <w:ind w:right="-72"/>
              <w:jc w:val="both"/>
              <w:rPr>
                <w:rFonts w:ascii="Arial" w:hAnsi="Arial" w:cs="Arial"/>
                <w:color w:val="000000" w:themeColor="text1"/>
              </w:rPr>
            </w:pPr>
            <w:r w:rsidRPr="00C27906">
              <w:rPr>
                <w:rFonts w:ascii="Arial" w:hAnsi="Arial" w:cs="Arial"/>
                <w:color w:val="000000" w:themeColor="text1"/>
              </w:rPr>
              <w:t>Invitation for Bids (IFB)</w:t>
            </w:r>
          </w:p>
          <w:p w:rsidR="00301055" w:rsidRPr="00C27906" w:rsidRDefault="00301055" w:rsidP="00A40B9E">
            <w:pPr>
              <w:pStyle w:val="ListParagraph"/>
              <w:numPr>
                <w:ilvl w:val="0"/>
                <w:numId w:val="3"/>
              </w:numPr>
              <w:tabs>
                <w:tab w:val="left" w:pos="1080"/>
              </w:tabs>
              <w:suppressAutoHyphens/>
              <w:ind w:right="-72"/>
              <w:jc w:val="both"/>
              <w:rPr>
                <w:rFonts w:ascii="Arial" w:hAnsi="Arial" w:cs="Arial"/>
                <w:color w:val="000000" w:themeColor="text1"/>
              </w:rPr>
            </w:pPr>
            <w:r w:rsidRPr="00C27906">
              <w:rPr>
                <w:rFonts w:ascii="Arial" w:hAnsi="Arial" w:cs="Arial"/>
                <w:color w:val="000000" w:themeColor="text1"/>
              </w:rPr>
              <w:t xml:space="preserve">Instructions </w:t>
            </w:r>
            <w:r w:rsidR="00700E77" w:rsidRPr="00C27906">
              <w:rPr>
                <w:rFonts w:ascii="Arial" w:hAnsi="Arial" w:cs="Arial"/>
                <w:color w:val="000000" w:themeColor="text1"/>
              </w:rPr>
              <w:t>to</w:t>
            </w:r>
            <w:r w:rsidRPr="00C27906">
              <w:rPr>
                <w:rFonts w:ascii="Arial" w:hAnsi="Arial" w:cs="Arial"/>
                <w:color w:val="000000" w:themeColor="text1"/>
              </w:rPr>
              <w:t xml:space="preserve"> the Bidders (ITB)</w:t>
            </w:r>
          </w:p>
          <w:p w:rsidR="00301055" w:rsidRPr="00C27906" w:rsidRDefault="00301055" w:rsidP="00A40B9E">
            <w:pPr>
              <w:pStyle w:val="ListParagraph"/>
              <w:numPr>
                <w:ilvl w:val="0"/>
                <w:numId w:val="3"/>
              </w:numPr>
              <w:tabs>
                <w:tab w:val="left" w:pos="1080"/>
              </w:tabs>
              <w:suppressAutoHyphens/>
              <w:ind w:right="-72"/>
              <w:jc w:val="both"/>
              <w:rPr>
                <w:rFonts w:ascii="Arial" w:hAnsi="Arial" w:cs="Arial"/>
                <w:color w:val="000000" w:themeColor="text1"/>
              </w:rPr>
            </w:pPr>
            <w:r w:rsidRPr="00C27906">
              <w:rPr>
                <w:rFonts w:ascii="Arial" w:hAnsi="Arial" w:cs="Arial"/>
                <w:color w:val="000000" w:themeColor="text1"/>
              </w:rPr>
              <w:t>General Conditions of Contract (GCC)</w:t>
            </w:r>
          </w:p>
          <w:p w:rsidR="00301055" w:rsidRPr="00C27906" w:rsidRDefault="00301055" w:rsidP="00A40B9E">
            <w:pPr>
              <w:pStyle w:val="ListParagraph"/>
              <w:numPr>
                <w:ilvl w:val="0"/>
                <w:numId w:val="3"/>
              </w:numPr>
              <w:tabs>
                <w:tab w:val="left" w:pos="1080"/>
              </w:tabs>
              <w:suppressAutoHyphens/>
              <w:ind w:right="-72"/>
              <w:jc w:val="both"/>
              <w:rPr>
                <w:rFonts w:ascii="Arial" w:hAnsi="Arial" w:cs="Arial"/>
                <w:color w:val="000000" w:themeColor="text1"/>
              </w:rPr>
            </w:pPr>
            <w:r w:rsidRPr="00C27906">
              <w:rPr>
                <w:rFonts w:ascii="Arial" w:hAnsi="Arial" w:cs="Arial"/>
                <w:color w:val="000000" w:themeColor="text1"/>
              </w:rPr>
              <w:t>Special Conditions of Contract (SCC)</w:t>
            </w:r>
          </w:p>
          <w:p w:rsidR="00301055" w:rsidRPr="00C27906" w:rsidRDefault="00301055" w:rsidP="00A40B9E">
            <w:pPr>
              <w:pStyle w:val="ListParagraph"/>
              <w:numPr>
                <w:ilvl w:val="0"/>
                <w:numId w:val="3"/>
              </w:numPr>
              <w:tabs>
                <w:tab w:val="left" w:pos="1080"/>
              </w:tabs>
              <w:suppressAutoHyphens/>
              <w:ind w:right="-72"/>
              <w:jc w:val="both"/>
              <w:rPr>
                <w:rFonts w:ascii="Arial" w:hAnsi="Arial" w:cs="Arial"/>
                <w:color w:val="000000" w:themeColor="text1"/>
              </w:rPr>
            </w:pPr>
            <w:r w:rsidRPr="00C27906">
              <w:rPr>
                <w:rFonts w:ascii="Arial" w:hAnsi="Arial" w:cs="Arial"/>
                <w:color w:val="000000" w:themeColor="text1"/>
              </w:rPr>
              <w:t>Technical &amp; Financial Evaluation Criteria</w:t>
            </w:r>
          </w:p>
          <w:p w:rsidR="00301055" w:rsidRPr="00C27906" w:rsidRDefault="00301055" w:rsidP="00A40B9E">
            <w:pPr>
              <w:pStyle w:val="ListParagraph"/>
              <w:numPr>
                <w:ilvl w:val="0"/>
                <w:numId w:val="3"/>
              </w:numPr>
              <w:tabs>
                <w:tab w:val="left" w:pos="1080"/>
              </w:tabs>
              <w:suppressAutoHyphens/>
              <w:ind w:right="-72"/>
              <w:jc w:val="both"/>
              <w:rPr>
                <w:rFonts w:ascii="Arial" w:hAnsi="Arial" w:cs="Arial"/>
              </w:rPr>
            </w:pPr>
            <w:r w:rsidRPr="00C27906">
              <w:rPr>
                <w:rFonts w:ascii="Arial" w:hAnsi="Arial" w:cs="Arial"/>
              </w:rPr>
              <w:t xml:space="preserve">List of </w:t>
            </w:r>
            <w:r w:rsidR="00C43DF8">
              <w:rPr>
                <w:rFonts w:ascii="Arial" w:hAnsi="Arial" w:cs="Arial"/>
              </w:rPr>
              <w:t>items</w:t>
            </w:r>
          </w:p>
          <w:p w:rsidR="00301055" w:rsidRPr="00C27906" w:rsidRDefault="00301055" w:rsidP="00A40B9E">
            <w:pPr>
              <w:pStyle w:val="ListParagraph"/>
              <w:numPr>
                <w:ilvl w:val="0"/>
                <w:numId w:val="3"/>
              </w:numPr>
              <w:tabs>
                <w:tab w:val="left" w:pos="1080"/>
              </w:tabs>
              <w:suppressAutoHyphens/>
              <w:ind w:right="-72"/>
              <w:jc w:val="both"/>
              <w:rPr>
                <w:rFonts w:ascii="Arial" w:hAnsi="Arial" w:cs="Arial"/>
                <w:color w:val="000000" w:themeColor="text1"/>
              </w:rPr>
            </w:pPr>
            <w:r w:rsidRPr="00C27906">
              <w:rPr>
                <w:rFonts w:ascii="Arial" w:hAnsi="Arial" w:cs="Arial"/>
                <w:color w:val="000000" w:themeColor="text1"/>
              </w:rPr>
              <w:t>Technical Specifications of the intended goods</w:t>
            </w:r>
          </w:p>
          <w:p w:rsidR="00301055" w:rsidRPr="00C27906" w:rsidRDefault="00301055" w:rsidP="00A40B9E">
            <w:pPr>
              <w:pStyle w:val="ListParagraph"/>
              <w:numPr>
                <w:ilvl w:val="0"/>
                <w:numId w:val="3"/>
              </w:numPr>
              <w:tabs>
                <w:tab w:val="left" w:pos="1080"/>
              </w:tabs>
              <w:suppressAutoHyphens/>
              <w:ind w:right="-72"/>
              <w:jc w:val="both"/>
              <w:rPr>
                <w:rFonts w:ascii="Arial" w:hAnsi="Arial" w:cs="Arial"/>
                <w:color w:val="000000" w:themeColor="text1"/>
              </w:rPr>
            </w:pPr>
            <w:r w:rsidRPr="00C27906">
              <w:rPr>
                <w:rFonts w:ascii="Arial" w:hAnsi="Arial" w:cs="Arial"/>
                <w:color w:val="000000" w:themeColor="text1"/>
              </w:rPr>
              <w:t>Sample Size &amp; Ancillary Services</w:t>
            </w:r>
          </w:p>
          <w:p w:rsidR="00301055" w:rsidRPr="00C27906" w:rsidRDefault="00301055" w:rsidP="00A40B9E">
            <w:pPr>
              <w:pStyle w:val="ListParagraph"/>
              <w:numPr>
                <w:ilvl w:val="0"/>
                <w:numId w:val="3"/>
              </w:numPr>
              <w:tabs>
                <w:tab w:val="left" w:pos="1080"/>
              </w:tabs>
              <w:suppressAutoHyphens/>
              <w:ind w:right="-72"/>
              <w:jc w:val="both"/>
              <w:rPr>
                <w:rFonts w:ascii="Arial" w:hAnsi="Arial" w:cs="Arial"/>
                <w:color w:val="000000" w:themeColor="text1"/>
              </w:rPr>
            </w:pPr>
            <w:r w:rsidRPr="00C27906">
              <w:rPr>
                <w:rFonts w:ascii="Arial" w:hAnsi="Arial" w:cs="Arial"/>
                <w:color w:val="000000" w:themeColor="text1"/>
              </w:rPr>
              <w:t>Schedule of Requirements</w:t>
            </w:r>
          </w:p>
          <w:p w:rsidR="00301055" w:rsidRPr="00C27906" w:rsidRDefault="00301055" w:rsidP="00A40B9E">
            <w:pPr>
              <w:pStyle w:val="ListParagraph"/>
              <w:numPr>
                <w:ilvl w:val="0"/>
                <w:numId w:val="3"/>
              </w:numPr>
              <w:tabs>
                <w:tab w:val="left" w:pos="1080"/>
              </w:tabs>
              <w:suppressAutoHyphens/>
              <w:ind w:right="-72"/>
              <w:jc w:val="both"/>
              <w:rPr>
                <w:rFonts w:ascii="Arial" w:hAnsi="Arial" w:cs="Arial"/>
                <w:color w:val="000000" w:themeColor="text1"/>
              </w:rPr>
            </w:pPr>
            <w:r w:rsidRPr="00C27906">
              <w:rPr>
                <w:rFonts w:ascii="Arial" w:hAnsi="Arial" w:cs="Arial"/>
                <w:color w:val="000000" w:themeColor="text1"/>
              </w:rPr>
              <w:t>Distribution Plan for Health Institutions</w:t>
            </w:r>
          </w:p>
          <w:p w:rsidR="00301055" w:rsidRPr="00C27906" w:rsidRDefault="00301055" w:rsidP="00A40B9E">
            <w:pPr>
              <w:pStyle w:val="ListParagraph"/>
              <w:numPr>
                <w:ilvl w:val="0"/>
                <w:numId w:val="3"/>
              </w:numPr>
              <w:tabs>
                <w:tab w:val="left" w:pos="1080"/>
              </w:tabs>
              <w:suppressAutoHyphens/>
              <w:ind w:right="-72"/>
              <w:jc w:val="both"/>
              <w:rPr>
                <w:rFonts w:ascii="Arial" w:hAnsi="Arial" w:cs="Arial"/>
                <w:color w:val="000000" w:themeColor="text1"/>
              </w:rPr>
            </w:pPr>
            <w:r w:rsidRPr="00C27906">
              <w:rPr>
                <w:rFonts w:ascii="Arial" w:hAnsi="Arial" w:cs="Arial"/>
                <w:color w:val="000000" w:themeColor="text1"/>
              </w:rPr>
              <w:t>Sample Forms, Schedules &amp; contract template</w:t>
            </w:r>
          </w:p>
          <w:p w:rsidR="00301055" w:rsidRPr="00C27906" w:rsidRDefault="00301055" w:rsidP="00A40B9E">
            <w:pPr>
              <w:tabs>
                <w:tab w:val="left" w:pos="1080"/>
              </w:tabs>
              <w:suppressAutoHyphens/>
              <w:ind w:right="-72"/>
              <w:jc w:val="both"/>
              <w:rPr>
                <w:color w:val="000000" w:themeColor="text1"/>
              </w:rPr>
            </w:pPr>
          </w:p>
        </w:tc>
      </w:tr>
      <w:tr w:rsidR="00301055" w:rsidRPr="00C27906" w:rsidTr="00A40B9E">
        <w:trPr>
          <w:trHeight w:val="870"/>
        </w:trPr>
        <w:tc>
          <w:tcPr>
            <w:tcW w:w="0" w:type="auto"/>
            <w:gridSpan w:val="2"/>
            <w:vMerge w:val="restart"/>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p w:rsidR="00301055" w:rsidRPr="00C27906" w:rsidRDefault="00736F4C" w:rsidP="00A40B9E">
            <w:pPr>
              <w:jc w:val="both"/>
              <w:rPr>
                <w:rFonts w:ascii="Arial" w:hAnsi="Arial" w:cs="Arial"/>
                <w:color w:val="000000" w:themeColor="text1"/>
              </w:rPr>
            </w:pPr>
            <w:r w:rsidRPr="00C27906">
              <w:rPr>
                <w:rFonts w:ascii="Arial" w:hAnsi="Arial" w:cs="Arial"/>
                <w:color w:val="000000" w:themeColor="text1"/>
                <w:sz w:val="22"/>
                <w:szCs w:val="22"/>
              </w:rPr>
              <w:t>9</w:t>
            </w:r>
            <w:r w:rsidR="00301055" w:rsidRPr="00C27906">
              <w:rPr>
                <w:rFonts w:ascii="Arial" w:hAnsi="Arial" w:cs="Arial"/>
                <w:color w:val="000000" w:themeColor="text1"/>
                <w:sz w:val="22"/>
                <w:szCs w:val="22"/>
              </w:rPr>
              <w:t>.2</w:t>
            </w: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tc>
        <w:tc>
          <w:tcPr>
            <w:tcW w:w="0" w:type="auto"/>
            <w:gridSpan w:val="2"/>
          </w:tcPr>
          <w:p w:rsidR="00301055" w:rsidRPr="00C27906" w:rsidRDefault="00301055" w:rsidP="0093066E">
            <w:pPr>
              <w:pStyle w:val="BodyText"/>
              <w:rPr>
                <w:color w:val="000000" w:themeColor="text1"/>
              </w:rPr>
            </w:pPr>
          </w:p>
          <w:p w:rsidR="00301055" w:rsidRPr="00C27906" w:rsidRDefault="00301055" w:rsidP="00A40B9E">
            <w:pPr>
              <w:tabs>
                <w:tab w:val="left" w:pos="2160"/>
              </w:tabs>
              <w:suppressAutoHyphens/>
              <w:ind w:right="-72"/>
              <w:jc w:val="both"/>
              <w:rPr>
                <w:rFonts w:ascii="Arial" w:hAnsi="Arial" w:cs="Arial"/>
                <w:color w:val="000000" w:themeColor="text1"/>
              </w:rPr>
            </w:pPr>
            <w:r w:rsidRPr="00C27906">
              <w:rPr>
                <w:rFonts w:ascii="Arial" w:hAnsi="Arial" w:cs="Arial"/>
                <w:color w:val="000000" w:themeColor="text1"/>
              </w:rPr>
              <w:t>In case of any discrepancy between the contents of the Invitation for Bid (IFB) and those of the Standard Bidding Documents listed in 10.1 above, the Standard Bidding Documents shall take precedence.</w:t>
            </w:r>
          </w:p>
          <w:p w:rsidR="00301055" w:rsidRPr="00C27906" w:rsidRDefault="00301055" w:rsidP="00A40B9E">
            <w:pPr>
              <w:pStyle w:val="BodyText"/>
              <w:ind w:left="24" w:hanging="24"/>
              <w:rPr>
                <w:color w:val="000000" w:themeColor="text1"/>
              </w:rPr>
            </w:pPr>
          </w:p>
        </w:tc>
      </w:tr>
      <w:tr w:rsidR="00301055" w:rsidRPr="00C27906" w:rsidTr="00A40B9E">
        <w:trPr>
          <w:trHeight w:val="712"/>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vMerge w:val="restart"/>
          </w:tcPr>
          <w:p w:rsidR="00301055" w:rsidRPr="00C27906" w:rsidRDefault="00301055" w:rsidP="00A40B9E">
            <w:pPr>
              <w:rPr>
                <w:rFonts w:ascii="Arial" w:hAnsi="Arial" w:cs="Arial"/>
                <w:color w:val="000000" w:themeColor="text1"/>
              </w:rPr>
            </w:pPr>
          </w:p>
          <w:p w:rsidR="00301055" w:rsidRPr="00C27906" w:rsidRDefault="00736F4C" w:rsidP="00A40B9E">
            <w:pPr>
              <w:rPr>
                <w:rFonts w:ascii="Arial" w:hAnsi="Arial" w:cs="Arial"/>
                <w:color w:val="000000" w:themeColor="text1"/>
              </w:rPr>
            </w:pPr>
            <w:r w:rsidRPr="00C27906">
              <w:rPr>
                <w:rFonts w:ascii="Arial" w:hAnsi="Arial" w:cs="Arial"/>
                <w:color w:val="000000" w:themeColor="text1"/>
                <w:sz w:val="22"/>
                <w:szCs w:val="22"/>
              </w:rPr>
              <w:t>9</w:t>
            </w:r>
            <w:r w:rsidR="00301055" w:rsidRPr="00C27906">
              <w:rPr>
                <w:rFonts w:ascii="Arial" w:hAnsi="Arial" w:cs="Arial"/>
                <w:color w:val="000000" w:themeColor="text1"/>
                <w:sz w:val="22"/>
                <w:szCs w:val="22"/>
              </w:rPr>
              <w:t>.3</w:t>
            </w:r>
          </w:p>
        </w:tc>
        <w:tc>
          <w:tcPr>
            <w:tcW w:w="0" w:type="auto"/>
            <w:gridSpan w:val="2"/>
          </w:tcPr>
          <w:p w:rsidR="00301055" w:rsidRPr="00C27906" w:rsidRDefault="00301055" w:rsidP="00A40B9E">
            <w:pPr>
              <w:ind w:left="72"/>
              <w:jc w:val="both"/>
              <w:rPr>
                <w:rFonts w:ascii="Arial" w:hAnsi="Arial" w:cs="Arial"/>
                <w:color w:val="000000" w:themeColor="text1"/>
              </w:rPr>
            </w:pPr>
          </w:p>
          <w:p w:rsidR="00301055" w:rsidRPr="00C27906" w:rsidRDefault="00D17230" w:rsidP="00A40B9E">
            <w:pPr>
              <w:pStyle w:val="BodyText"/>
              <w:ind w:left="24" w:hanging="24"/>
              <w:rPr>
                <w:color w:val="000000" w:themeColor="text1"/>
              </w:rPr>
            </w:pPr>
            <w:r>
              <w:rPr>
                <w:color w:val="000000" w:themeColor="text1"/>
              </w:rPr>
              <w:t>The b</w:t>
            </w:r>
            <w:r w:rsidR="00301055" w:rsidRPr="00C27906">
              <w:rPr>
                <w:color w:val="000000" w:themeColor="text1"/>
              </w:rPr>
              <w:t xml:space="preserve">idder is expected to examine all instructions, forms, terms, and specifications in the Invitation </w:t>
            </w:r>
            <w:r w:rsidR="00F86AC2" w:rsidRPr="00C27906">
              <w:rPr>
                <w:color w:val="000000" w:themeColor="text1"/>
              </w:rPr>
              <w:t>for</w:t>
            </w:r>
            <w:r w:rsidR="00301055" w:rsidRPr="00C27906">
              <w:rPr>
                <w:color w:val="000000" w:themeColor="text1"/>
              </w:rPr>
              <w:t xml:space="preserve"> Bids (IFB) and the Standard Bidding Documents (SBDs).  Failure to furnish all information required by the Standard Bidding Documents</w:t>
            </w:r>
            <w:r w:rsidR="005A11A5">
              <w:rPr>
                <w:color w:val="000000" w:themeColor="text1"/>
              </w:rPr>
              <w:t xml:space="preserve"> </w:t>
            </w:r>
            <w:r w:rsidR="00301055" w:rsidRPr="00C27906">
              <w:rPr>
                <w:color w:val="000000" w:themeColor="text1"/>
              </w:rPr>
              <w:t xml:space="preserve">or to submit a bid not substantially responsive may be at the Bidder’s risk and shall lead to the non-responsiveness of his bid </w:t>
            </w:r>
            <w:r w:rsidR="00301055" w:rsidRPr="00C27906">
              <w:t>under Khyber Pakhtunkhwa Public Procurement Rules (KPPRA rules 2014).</w:t>
            </w:r>
          </w:p>
        </w:tc>
      </w:tr>
      <w:tr w:rsidR="00301055" w:rsidRPr="00C27906" w:rsidTr="00A40B9E">
        <w:trPr>
          <w:trHeight w:val="80"/>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vMerge/>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ind w:left="72"/>
              <w:jc w:val="both"/>
              <w:rPr>
                <w:rFonts w:ascii="Arial" w:hAnsi="Arial" w:cs="Arial"/>
                <w:color w:val="000000" w:themeColor="text1"/>
              </w:rPr>
            </w:pPr>
          </w:p>
        </w:tc>
      </w:tr>
      <w:tr w:rsidR="00301055" w:rsidRPr="00C27906" w:rsidTr="00A40B9E">
        <w:trPr>
          <w:trHeight w:val="4490"/>
        </w:trPr>
        <w:tc>
          <w:tcPr>
            <w:tcW w:w="0" w:type="auto"/>
            <w:gridSpan w:val="2"/>
          </w:tcPr>
          <w:p w:rsidR="00301055" w:rsidRPr="00C27906" w:rsidRDefault="00301055" w:rsidP="00A40B9E">
            <w:pPr>
              <w:pStyle w:val="Head42"/>
              <w:rPr>
                <w:rFonts w:ascii="Arial" w:hAnsi="Arial" w:cs="Arial"/>
                <w:color w:val="000000" w:themeColor="text1"/>
              </w:rPr>
            </w:pPr>
            <w:r w:rsidRPr="00C27906">
              <w:rPr>
                <w:rFonts w:ascii="Arial" w:hAnsi="Arial" w:cs="Arial"/>
                <w:color w:val="000000" w:themeColor="text1"/>
                <w:sz w:val="22"/>
                <w:szCs w:val="22"/>
              </w:rPr>
              <w:lastRenderedPageBreak/>
              <w:t>1</w:t>
            </w:r>
            <w:r w:rsidR="00736F4C" w:rsidRPr="00C27906">
              <w:rPr>
                <w:rFonts w:ascii="Arial" w:hAnsi="Arial" w:cs="Arial"/>
                <w:color w:val="000000" w:themeColor="text1"/>
                <w:sz w:val="22"/>
                <w:szCs w:val="22"/>
              </w:rPr>
              <w:t>0</w:t>
            </w:r>
            <w:r w:rsidRPr="00C27906">
              <w:rPr>
                <w:rFonts w:ascii="Arial" w:hAnsi="Arial" w:cs="Arial"/>
                <w:color w:val="000000" w:themeColor="text1"/>
                <w:sz w:val="22"/>
                <w:szCs w:val="22"/>
              </w:rPr>
              <w:t xml:space="preserve">. </w:t>
            </w:r>
            <w:r w:rsidRPr="00C27906">
              <w:rPr>
                <w:rFonts w:ascii="Arial" w:hAnsi="Arial" w:cs="Arial"/>
                <w:color w:val="000000" w:themeColor="text1"/>
              </w:rPr>
              <w:t>Clarification</w:t>
            </w:r>
            <w:r w:rsidR="00D17230">
              <w:rPr>
                <w:rFonts w:ascii="Arial" w:hAnsi="Arial" w:cs="Arial"/>
                <w:color w:val="000000" w:themeColor="text1"/>
              </w:rPr>
              <w:t xml:space="preserve"> </w:t>
            </w:r>
            <w:r w:rsidRPr="00C27906">
              <w:rPr>
                <w:rFonts w:ascii="Arial" w:hAnsi="Arial" w:cs="Arial"/>
                <w:color w:val="000000" w:themeColor="text1"/>
              </w:rPr>
              <w:t>(s) on Standard Bidding Documents</w:t>
            </w: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8E7359" w:rsidRDefault="000040A8" w:rsidP="00243AB9">
            <w:pPr>
              <w:pStyle w:val="NoteLevel11"/>
              <w:tabs>
                <w:tab w:val="clear" w:pos="810"/>
                <w:tab w:val="num" w:pos="180"/>
              </w:tabs>
              <w:ind w:left="0" w:hanging="28"/>
              <w:jc w:val="both"/>
              <w:rPr>
                <w:rFonts w:ascii="Arial" w:hAnsi="Arial" w:cs="Arial"/>
                <w:color w:val="000000" w:themeColor="text1"/>
              </w:rPr>
            </w:pPr>
            <w:r>
              <w:rPr>
                <w:rFonts w:ascii="Arial" w:hAnsi="Arial" w:cs="Arial"/>
                <w:color w:val="000000" w:themeColor="text1"/>
              </w:rPr>
              <w:t>A prospective b</w:t>
            </w:r>
            <w:r w:rsidR="00301055" w:rsidRPr="00C27906">
              <w:rPr>
                <w:rFonts w:ascii="Arial" w:hAnsi="Arial" w:cs="Arial"/>
                <w:color w:val="000000" w:themeColor="text1"/>
              </w:rPr>
              <w:t>idder requiring any clarification(s) on the Bidding Documents may notify the Procuring Agency in a Pre-Bid meeting or in writing</w:t>
            </w:r>
            <w:r w:rsidR="00FB006B" w:rsidRPr="00C27906">
              <w:rPr>
                <w:rFonts w:ascii="Arial" w:hAnsi="Arial" w:cs="Arial"/>
                <w:color w:val="000000" w:themeColor="text1"/>
              </w:rPr>
              <w:t xml:space="preserve"> depending on provisions as the case may be</w:t>
            </w:r>
            <w:r w:rsidR="00301055" w:rsidRPr="00C27906">
              <w:rPr>
                <w:rFonts w:ascii="Arial" w:hAnsi="Arial" w:cs="Arial"/>
                <w:color w:val="000000" w:themeColor="text1"/>
              </w:rPr>
              <w:t xml:space="preserve"> at the Procuring Agency’s address indicated in the </w:t>
            </w:r>
            <w:r w:rsidR="00301055" w:rsidRPr="00C27906">
              <w:rPr>
                <w:rFonts w:ascii="Arial" w:hAnsi="Arial" w:cs="Arial"/>
                <w:b/>
                <w:color w:val="000000" w:themeColor="text1"/>
              </w:rPr>
              <w:t>Bid Data Sheet</w:t>
            </w:r>
            <w:r w:rsidR="003B311E">
              <w:rPr>
                <w:rFonts w:ascii="Arial" w:hAnsi="Arial" w:cs="Arial"/>
                <w:b/>
                <w:color w:val="000000" w:themeColor="text1"/>
              </w:rPr>
              <w:t xml:space="preserve"> </w:t>
            </w:r>
            <w:r w:rsidR="00301055" w:rsidRPr="00C27906">
              <w:rPr>
                <w:rFonts w:ascii="Arial" w:hAnsi="Arial" w:cs="Arial"/>
                <w:b/>
                <w:color w:val="000000" w:themeColor="text1"/>
              </w:rPr>
              <w:t>(BDS).</w:t>
            </w:r>
            <w:r w:rsidR="003B311E">
              <w:rPr>
                <w:rFonts w:ascii="Arial" w:hAnsi="Arial" w:cs="Arial"/>
                <w:color w:val="000000" w:themeColor="text1"/>
              </w:rPr>
              <w:t xml:space="preserve"> </w:t>
            </w:r>
            <w:r w:rsidR="00301055" w:rsidRPr="00C27906">
              <w:rPr>
                <w:rFonts w:ascii="Arial" w:hAnsi="Arial" w:cs="Arial"/>
                <w:color w:val="000000" w:themeColor="text1"/>
              </w:rPr>
              <w:t xml:space="preserve">The Procuring Agency shall respond in writing to any request for clarification(s) of the bidding documents, which it receives no later than ten (10) days prior to the deadline for the submission of bids prescribed in the Invitation for Bids.  Written copies of the Procuring Agency’s response (including an explanation of the query but without identifying the source of inquiry) shall be sent to all prospective Bidders that have received the Bidding Documents. To respond to all such queries, the Procuring Entity will hold a Pre-Bid Meeting </w:t>
            </w:r>
            <w:r w:rsidR="00301055" w:rsidRPr="00C27906">
              <w:rPr>
                <w:rFonts w:ascii="Arial" w:hAnsi="Arial" w:cs="Arial"/>
              </w:rPr>
              <w:t>under Khyber Pakhtunkhwa Public Procurement Rules (KPPRA rules 2014)</w:t>
            </w:r>
            <w:r w:rsidR="008E7359">
              <w:rPr>
                <w:rFonts w:ascii="Arial" w:hAnsi="Arial" w:cs="Arial"/>
              </w:rPr>
              <w:t xml:space="preserve"> </w:t>
            </w:r>
            <w:r w:rsidR="00301055" w:rsidRPr="00C27906">
              <w:rPr>
                <w:rFonts w:ascii="Arial" w:hAnsi="Arial" w:cs="Arial"/>
                <w:color w:val="000000" w:themeColor="text1"/>
              </w:rPr>
              <w:t xml:space="preserve">on a date specified in the </w:t>
            </w:r>
            <w:r w:rsidR="00301055" w:rsidRPr="00C27906">
              <w:rPr>
                <w:rFonts w:ascii="Arial" w:hAnsi="Arial" w:cs="Arial"/>
                <w:b/>
                <w:color w:val="000000" w:themeColor="text1"/>
              </w:rPr>
              <w:t>Bid Data Sheet (BDS).</w:t>
            </w:r>
          </w:p>
          <w:p w:rsidR="008E7359" w:rsidRPr="00C27906" w:rsidRDefault="008E7359" w:rsidP="00243AB9">
            <w:pPr>
              <w:pStyle w:val="NoteLevel11"/>
              <w:tabs>
                <w:tab w:val="clear" w:pos="810"/>
                <w:tab w:val="num" w:pos="180"/>
              </w:tabs>
              <w:ind w:left="0" w:hanging="28"/>
              <w:jc w:val="both"/>
              <w:rPr>
                <w:rFonts w:ascii="Arial" w:hAnsi="Arial" w:cs="Arial"/>
                <w:color w:val="000000" w:themeColor="text1"/>
              </w:rPr>
            </w:pPr>
          </w:p>
        </w:tc>
      </w:tr>
      <w:tr w:rsidR="00301055" w:rsidRPr="00C27906" w:rsidTr="00A40B9E">
        <w:trPr>
          <w:trHeight w:val="1809"/>
        </w:trPr>
        <w:tc>
          <w:tcPr>
            <w:tcW w:w="0" w:type="auto"/>
            <w:gridSpan w:val="2"/>
            <w:vMerge w:val="restart"/>
          </w:tcPr>
          <w:p w:rsidR="00301055" w:rsidRPr="00C27906" w:rsidRDefault="00301055" w:rsidP="00A40B9E">
            <w:pPr>
              <w:pStyle w:val="Head42"/>
              <w:tabs>
                <w:tab w:val="clear" w:pos="360"/>
              </w:tabs>
              <w:rPr>
                <w:rFonts w:ascii="Arial" w:hAnsi="Arial" w:cs="Arial"/>
                <w:color w:val="000000" w:themeColor="text1"/>
              </w:rPr>
            </w:pPr>
          </w:p>
        </w:tc>
        <w:tc>
          <w:tcPr>
            <w:tcW w:w="0" w:type="auto"/>
          </w:tcPr>
          <w:p w:rsidR="00301055" w:rsidRPr="00C27906" w:rsidRDefault="00736F4C" w:rsidP="00A40B9E">
            <w:pPr>
              <w:jc w:val="both"/>
              <w:rPr>
                <w:rFonts w:ascii="Arial" w:hAnsi="Arial" w:cs="Arial"/>
                <w:color w:val="000000" w:themeColor="text1"/>
              </w:rPr>
            </w:pPr>
            <w:r w:rsidRPr="00C27906">
              <w:rPr>
                <w:rFonts w:ascii="Arial" w:hAnsi="Arial" w:cs="Arial"/>
                <w:color w:val="000000" w:themeColor="text1"/>
                <w:sz w:val="22"/>
                <w:szCs w:val="22"/>
              </w:rPr>
              <w:t>11</w:t>
            </w:r>
            <w:r w:rsidR="00301055" w:rsidRPr="00C27906">
              <w:rPr>
                <w:rFonts w:ascii="Arial" w:hAnsi="Arial" w:cs="Arial"/>
                <w:color w:val="000000" w:themeColor="text1"/>
                <w:sz w:val="22"/>
                <w:szCs w:val="22"/>
              </w:rPr>
              <w:t>.1</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F86AC2">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At any time prior to the deadline for submission of bids, the Procuring Agency, for any reason, whether at its own initiative or in response to a clarification(s) requested by a prospective Bidder, either </w:t>
            </w:r>
            <w:r w:rsidR="00E7523A" w:rsidRPr="00C27906">
              <w:rPr>
                <w:rFonts w:ascii="Arial" w:hAnsi="Arial" w:cs="Arial"/>
                <w:color w:val="000000" w:themeColor="text1"/>
              </w:rPr>
              <w:t>in a Pre-Bid Meeting held under</w:t>
            </w:r>
            <w:r w:rsidRPr="00C27906">
              <w:rPr>
                <w:rFonts w:ascii="Arial" w:hAnsi="Arial" w:cs="Arial"/>
              </w:rPr>
              <w:t xml:space="preserve"> Khyber Pakhtunkhwa Public Procurement Rules (KPPRA rules 2014).</w:t>
            </w:r>
            <w:r w:rsidR="00572F4C">
              <w:rPr>
                <w:rFonts w:ascii="Arial" w:hAnsi="Arial" w:cs="Arial"/>
              </w:rPr>
              <w:t xml:space="preserve"> </w:t>
            </w:r>
            <w:r w:rsidR="00572F4C">
              <w:rPr>
                <w:rFonts w:ascii="Arial" w:hAnsi="Arial" w:cs="Arial"/>
                <w:color w:val="000000" w:themeColor="text1"/>
              </w:rPr>
              <w:t>O</w:t>
            </w:r>
            <w:r w:rsidRPr="00C27906">
              <w:rPr>
                <w:rFonts w:ascii="Arial" w:hAnsi="Arial" w:cs="Arial"/>
                <w:color w:val="000000" w:themeColor="text1"/>
              </w:rPr>
              <w:t xml:space="preserve">n a date specified in the </w:t>
            </w:r>
            <w:r w:rsidRPr="00C27906">
              <w:rPr>
                <w:rFonts w:ascii="Arial" w:hAnsi="Arial" w:cs="Arial"/>
                <w:b/>
                <w:color w:val="000000" w:themeColor="text1"/>
              </w:rPr>
              <w:t>Bid Data Sheet (BDS)</w:t>
            </w:r>
            <w:r w:rsidRPr="00C27906">
              <w:rPr>
                <w:rFonts w:ascii="Arial" w:hAnsi="Arial" w:cs="Arial"/>
                <w:color w:val="000000" w:themeColor="text1"/>
              </w:rPr>
              <w:t xml:space="preserve"> or through official communication to the prospective bidders, may modify the Standard Bidding Documents by amendment(s).</w:t>
            </w:r>
          </w:p>
          <w:p w:rsidR="00301055" w:rsidRPr="00C27906" w:rsidRDefault="00301055" w:rsidP="00A40B9E">
            <w:pPr>
              <w:pStyle w:val="BodyText"/>
              <w:rPr>
                <w:color w:val="000000" w:themeColor="text1"/>
              </w:rPr>
            </w:pPr>
          </w:p>
        </w:tc>
      </w:tr>
      <w:tr w:rsidR="00301055" w:rsidRPr="00C27906" w:rsidTr="00A40B9E">
        <w:trPr>
          <w:trHeight w:val="900"/>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p w:rsidR="00301055" w:rsidRPr="00C27906" w:rsidRDefault="00736F4C" w:rsidP="00A40B9E">
            <w:pPr>
              <w:jc w:val="both"/>
              <w:rPr>
                <w:rFonts w:ascii="Arial" w:hAnsi="Arial" w:cs="Arial"/>
                <w:color w:val="000000" w:themeColor="text1"/>
              </w:rPr>
            </w:pPr>
            <w:r w:rsidRPr="00C27906">
              <w:rPr>
                <w:rFonts w:ascii="Arial" w:hAnsi="Arial" w:cs="Arial"/>
                <w:color w:val="000000" w:themeColor="text1"/>
                <w:sz w:val="22"/>
                <w:szCs w:val="22"/>
              </w:rPr>
              <w:t>11</w:t>
            </w:r>
            <w:r w:rsidR="00301055" w:rsidRPr="00C27906">
              <w:rPr>
                <w:rFonts w:ascii="Arial" w:hAnsi="Arial" w:cs="Arial"/>
                <w:color w:val="000000" w:themeColor="text1"/>
                <w:sz w:val="22"/>
                <w:szCs w:val="22"/>
              </w:rPr>
              <w:t>.2</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spacing w:before="120" w:after="120"/>
              <w:jc w:val="both"/>
              <w:rPr>
                <w:rFonts w:ascii="Arial" w:hAnsi="Arial" w:cs="Arial"/>
                <w:color w:val="000000" w:themeColor="text1"/>
              </w:rPr>
            </w:pPr>
            <w:r w:rsidRPr="00C27906">
              <w:rPr>
                <w:rFonts w:ascii="Arial" w:hAnsi="Arial" w:cs="Arial"/>
                <w:color w:val="000000" w:themeColor="text1"/>
              </w:rPr>
              <w:t xml:space="preserve">All prospective Bidders who have received the Standard Bidding Documents shall be notified of the amendment(s) in writing through Post, e-mail or fax or advertisement in two national </w:t>
            </w:r>
            <w:r w:rsidR="00FB006B" w:rsidRPr="00C27906">
              <w:rPr>
                <w:rFonts w:ascii="Arial" w:hAnsi="Arial" w:cs="Arial"/>
                <w:color w:val="000000" w:themeColor="text1"/>
              </w:rPr>
              <w:t>daily news</w:t>
            </w:r>
            <w:r w:rsidRPr="00C27906">
              <w:rPr>
                <w:rFonts w:ascii="Arial" w:hAnsi="Arial" w:cs="Arial"/>
                <w:color w:val="000000" w:themeColor="text1"/>
              </w:rPr>
              <w:t>papers. The said amendment(s) shall be binding on them.</w:t>
            </w:r>
          </w:p>
          <w:p w:rsidR="00301055" w:rsidRPr="00C27906" w:rsidRDefault="00301055" w:rsidP="00A40B9E">
            <w:pPr>
              <w:pStyle w:val="BodyText"/>
              <w:rPr>
                <w:color w:val="000000" w:themeColor="text1"/>
              </w:rPr>
            </w:pPr>
          </w:p>
        </w:tc>
      </w:tr>
      <w:tr w:rsidR="00301055" w:rsidRPr="00C27906" w:rsidTr="00A40B9E">
        <w:trPr>
          <w:trHeight w:val="1350"/>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1</w:t>
            </w:r>
            <w:r w:rsidR="00736F4C" w:rsidRPr="00C27906">
              <w:rPr>
                <w:rFonts w:ascii="Arial" w:hAnsi="Arial" w:cs="Arial"/>
                <w:color w:val="000000" w:themeColor="text1"/>
                <w:sz w:val="22"/>
                <w:szCs w:val="22"/>
              </w:rPr>
              <w:t>1</w:t>
            </w:r>
            <w:r w:rsidRPr="00C27906">
              <w:rPr>
                <w:rFonts w:ascii="Arial" w:hAnsi="Arial" w:cs="Arial"/>
                <w:color w:val="000000" w:themeColor="text1"/>
                <w:sz w:val="22"/>
                <w:szCs w:val="22"/>
              </w:rPr>
              <w:t>.3</w:t>
            </w:r>
          </w:p>
        </w:tc>
        <w:tc>
          <w:tcPr>
            <w:tcW w:w="0" w:type="auto"/>
            <w:gridSpan w:val="2"/>
          </w:tcPr>
          <w:p w:rsidR="00301055" w:rsidRPr="00C27906" w:rsidRDefault="00301055" w:rsidP="00A40B9E">
            <w:pPr>
              <w:pStyle w:val="BodyText"/>
              <w:rPr>
                <w:color w:val="000000" w:themeColor="text1"/>
              </w:rPr>
            </w:pPr>
            <w:r w:rsidRPr="00C27906">
              <w:rPr>
                <w:color w:val="000000" w:themeColor="text1"/>
              </w:rPr>
              <w:t xml:space="preserve">The Procuring Entity may extend, under </w:t>
            </w:r>
            <w:r w:rsidRPr="00C27906">
              <w:t>Khyber Pakhtunkhwa Public Procurement Rules (KPPRA rules 2014).</w:t>
            </w:r>
            <w:r w:rsidRPr="00C27906">
              <w:rPr>
                <w:color w:val="000000" w:themeColor="text1"/>
              </w:rPr>
              <w:t xml:space="preserve">, the bid submission date and time after giving adequate notice to all intending bidders in case the communication of change(s) in the Standard Bidding Documents to the prospective bidders has taken time. The extended time should be reasonable enough to enable the bidder to adequately reflect the approved change(s) in his bid. </w:t>
            </w:r>
          </w:p>
        </w:tc>
      </w:tr>
      <w:tr w:rsidR="00301055" w:rsidRPr="00C27906" w:rsidTr="00A40B9E">
        <w:tc>
          <w:tcPr>
            <w:tcW w:w="0" w:type="auto"/>
            <w:gridSpan w:val="5"/>
          </w:tcPr>
          <w:p w:rsidR="00301055" w:rsidRPr="00C27906" w:rsidRDefault="00301055" w:rsidP="00A40B9E">
            <w:pPr>
              <w:pStyle w:val="Heading2"/>
              <w:spacing w:before="120" w:after="120"/>
              <w:rPr>
                <w:rFonts w:ascii="Arial" w:hAnsi="Arial" w:cs="Arial"/>
                <w:color w:val="000000" w:themeColor="text1"/>
                <w:sz w:val="36"/>
                <w:szCs w:val="36"/>
              </w:rPr>
            </w:pPr>
          </w:p>
          <w:p w:rsidR="00301055" w:rsidRPr="00C27906" w:rsidRDefault="00301055" w:rsidP="00A40B9E">
            <w:pPr>
              <w:pStyle w:val="Heading2"/>
              <w:spacing w:before="120" w:after="120"/>
              <w:rPr>
                <w:rFonts w:ascii="Arial" w:hAnsi="Arial" w:cs="Arial"/>
                <w:color w:val="000000" w:themeColor="text1"/>
                <w:sz w:val="40"/>
                <w:szCs w:val="40"/>
              </w:rPr>
            </w:pPr>
            <w:r w:rsidRPr="00C27906">
              <w:rPr>
                <w:rFonts w:ascii="Arial" w:hAnsi="Arial" w:cs="Arial"/>
                <w:color w:val="000000" w:themeColor="text1"/>
                <w:sz w:val="36"/>
                <w:szCs w:val="36"/>
              </w:rPr>
              <w:t>Preparation of Bids</w:t>
            </w:r>
          </w:p>
          <w:p w:rsidR="00301055" w:rsidRPr="00C27906" w:rsidRDefault="00301055" w:rsidP="00A40B9E">
            <w:pPr>
              <w:rPr>
                <w:rFonts w:ascii="Arial" w:hAnsi="Arial" w:cs="Arial"/>
                <w:color w:val="000000" w:themeColor="text1"/>
              </w:rPr>
            </w:pPr>
          </w:p>
        </w:tc>
      </w:tr>
      <w:tr w:rsidR="00301055" w:rsidRPr="00C27906" w:rsidTr="00A40B9E">
        <w:tc>
          <w:tcPr>
            <w:tcW w:w="0" w:type="auto"/>
            <w:gridSpan w:val="2"/>
          </w:tcPr>
          <w:p w:rsidR="00301055" w:rsidRPr="00C27906" w:rsidRDefault="00301055" w:rsidP="00A40B9E">
            <w:pPr>
              <w:pStyle w:val="Head42"/>
              <w:rPr>
                <w:rFonts w:ascii="Arial" w:hAnsi="Arial" w:cs="Arial"/>
                <w:color w:val="000000" w:themeColor="text1"/>
              </w:rPr>
            </w:pPr>
            <w:r w:rsidRPr="00C27906">
              <w:rPr>
                <w:rFonts w:ascii="Arial" w:hAnsi="Arial" w:cs="Arial"/>
                <w:color w:val="000000" w:themeColor="text1"/>
                <w:sz w:val="22"/>
                <w:szCs w:val="22"/>
              </w:rPr>
              <w:t>1</w:t>
            </w:r>
            <w:r w:rsidR="00582B97" w:rsidRPr="00C27906">
              <w:rPr>
                <w:rFonts w:ascii="Arial" w:hAnsi="Arial" w:cs="Arial"/>
                <w:color w:val="000000" w:themeColor="text1"/>
                <w:sz w:val="22"/>
                <w:szCs w:val="22"/>
              </w:rPr>
              <w:t>2</w:t>
            </w:r>
            <w:r w:rsidRPr="00C27906">
              <w:rPr>
                <w:rFonts w:ascii="Arial" w:hAnsi="Arial" w:cs="Arial"/>
                <w:color w:val="000000" w:themeColor="text1"/>
                <w:sz w:val="22"/>
                <w:szCs w:val="22"/>
              </w:rPr>
              <w:t xml:space="preserve">. </w:t>
            </w:r>
            <w:r w:rsidRPr="00C27906">
              <w:rPr>
                <w:rFonts w:ascii="Arial" w:hAnsi="Arial" w:cs="Arial"/>
                <w:color w:val="000000" w:themeColor="text1"/>
              </w:rPr>
              <w:t>Language of Bids</w:t>
            </w: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spacing w:before="120" w:after="120"/>
              <w:jc w:val="both"/>
              <w:rPr>
                <w:rFonts w:ascii="Arial" w:hAnsi="Arial" w:cs="Arial"/>
                <w:color w:val="000000" w:themeColor="text1"/>
              </w:rPr>
            </w:pPr>
            <w:r w:rsidRPr="00C27906">
              <w:rPr>
                <w:rFonts w:ascii="Arial" w:hAnsi="Arial" w:cs="Arial"/>
                <w:color w:val="000000" w:themeColor="text1"/>
              </w:rPr>
              <w:t xml:space="preserve">All correspondences, communications, associated with preparation of Bids, clarifications, amendments, </w:t>
            </w:r>
            <w:r w:rsidR="00FB006B" w:rsidRPr="00C27906">
              <w:rPr>
                <w:rFonts w:ascii="Arial" w:hAnsi="Arial" w:cs="Arial"/>
                <w:color w:val="000000" w:themeColor="text1"/>
              </w:rPr>
              <w:t>and submissions</w:t>
            </w:r>
            <w:r w:rsidRPr="00C27906">
              <w:rPr>
                <w:rFonts w:ascii="Arial" w:hAnsi="Arial" w:cs="Arial"/>
                <w:color w:val="000000" w:themeColor="text1"/>
              </w:rPr>
              <w:t xml:space="preserve"> shall be written in English.  Supporting documents and printed literature furnished by the Bidder may be in another language provided they are accompanied by an accurate translation of the relevant passages in English, in which case, for purposes of interpretation of the Bid, the said translation shall take precedence.</w:t>
            </w:r>
          </w:p>
          <w:p w:rsidR="00301055" w:rsidRPr="00C27906" w:rsidRDefault="00301055" w:rsidP="00A40B9E">
            <w:pPr>
              <w:rPr>
                <w:rFonts w:ascii="Arial" w:hAnsi="Arial" w:cs="Arial"/>
                <w:color w:val="000000" w:themeColor="text1"/>
              </w:rPr>
            </w:pPr>
          </w:p>
        </w:tc>
      </w:tr>
      <w:tr w:rsidR="00301055" w:rsidRPr="00C27906" w:rsidTr="00A40B9E">
        <w:trPr>
          <w:trHeight w:val="1095"/>
        </w:trPr>
        <w:tc>
          <w:tcPr>
            <w:tcW w:w="0" w:type="auto"/>
            <w:gridSpan w:val="2"/>
            <w:vMerge w:val="restart"/>
          </w:tcPr>
          <w:p w:rsidR="00301055" w:rsidRPr="00C27906" w:rsidRDefault="00301055" w:rsidP="00974EDF">
            <w:pPr>
              <w:pStyle w:val="Head42"/>
              <w:rPr>
                <w:rFonts w:ascii="Arial" w:hAnsi="Arial" w:cs="Arial"/>
                <w:color w:val="000000" w:themeColor="text1"/>
              </w:rPr>
            </w:pPr>
            <w:r w:rsidRPr="00C27906">
              <w:rPr>
                <w:rFonts w:ascii="Arial" w:hAnsi="Arial" w:cs="Arial"/>
                <w:color w:val="000000" w:themeColor="text1"/>
                <w:sz w:val="22"/>
                <w:szCs w:val="22"/>
              </w:rPr>
              <w:t>1</w:t>
            </w:r>
            <w:r w:rsidR="00582B97" w:rsidRPr="00C27906">
              <w:rPr>
                <w:rFonts w:ascii="Arial" w:hAnsi="Arial" w:cs="Arial"/>
                <w:color w:val="000000" w:themeColor="text1"/>
                <w:sz w:val="22"/>
                <w:szCs w:val="22"/>
              </w:rPr>
              <w:t>3</w:t>
            </w:r>
            <w:r w:rsidRPr="00C27906">
              <w:rPr>
                <w:rFonts w:ascii="Arial" w:hAnsi="Arial" w:cs="Arial"/>
                <w:color w:val="000000" w:themeColor="text1"/>
                <w:sz w:val="22"/>
                <w:szCs w:val="22"/>
              </w:rPr>
              <w:t>.</w:t>
            </w:r>
            <w:r w:rsidRPr="00C27906">
              <w:rPr>
                <w:rFonts w:ascii="Arial" w:hAnsi="Arial" w:cs="Arial"/>
                <w:color w:val="000000" w:themeColor="text1"/>
              </w:rPr>
              <w:t xml:space="preserve"> Documents comprising the Bids</w:t>
            </w: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1</w:t>
            </w:r>
            <w:r w:rsidR="00582B97" w:rsidRPr="00C27906">
              <w:rPr>
                <w:rFonts w:ascii="Arial" w:hAnsi="Arial" w:cs="Arial"/>
                <w:color w:val="000000" w:themeColor="text1"/>
                <w:sz w:val="22"/>
                <w:szCs w:val="22"/>
              </w:rPr>
              <w:t>3</w:t>
            </w:r>
            <w:r w:rsidRPr="00C27906">
              <w:rPr>
                <w:rFonts w:ascii="Arial" w:hAnsi="Arial" w:cs="Arial"/>
                <w:color w:val="000000" w:themeColor="text1"/>
                <w:sz w:val="22"/>
                <w:szCs w:val="22"/>
              </w:rPr>
              <w:t>.1</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93066E">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Bid shall comprise the Bid Forms of these Standard Bidding Documents and all </w:t>
            </w:r>
            <w:r w:rsidR="00B13ADE" w:rsidRPr="00C27906">
              <w:rPr>
                <w:rFonts w:ascii="Arial" w:hAnsi="Arial" w:cs="Arial"/>
                <w:color w:val="000000" w:themeColor="text1"/>
              </w:rPr>
              <w:t>that ancillary documentation</w:t>
            </w:r>
            <w:r w:rsidRPr="00C27906">
              <w:rPr>
                <w:rFonts w:ascii="Arial" w:hAnsi="Arial" w:cs="Arial"/>
                <w:color w:val="000000" w:themeColor="text1"/>
              </w:rPr>
              <w:t xml:space="preserve"> that are prescribed for the eligibility of the bidders and goods, and ancillary services that are found necessary and highlighted in the Bid Forms in Section V of these Standard Bidding Documents.</w:t>
            </w:r>
          </w:p>
          <w:p w:rsidR="00301055" w:rsidRPr="00C27906" w:rsidRDefault="00301055" w:rsidP="00A40B9E">
            <w:pPr>
              <w:pStyle w:val="BodyText"/>
              <w:rPr>
                <w:color w:val="000000" w:themeColor="text1"/>
              </w:rPr>
            </w:pPr>
          </w:p>
        </w:tc>
      </w:tr>
      <w:tr w:rsidR="00301055" w:rsidRPr="00C27906" w:rsidTr="00A40B9E">
        <w:trPr>
          <w:trHeight w:val="960"/>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1</w:t>
            </w:r>
            <w:r w:rsidR="00987B87" w:rsidRPr="00C27906">
              <w:rPr>
                <w:rFonts w:ascii="Arial" w:hAnsi="Arial" w:cs="Arial"/>
                <w:color w:val="000000" w:themeColor="text1"/>
                <w:sz w:val="22"/>
                <w:szCs w:val="22"/>
              </w:rPr>
              <w:t>3</w:t>
            </w:r>
            <w:r w:rsidRPr="00C27906">
              <w:rPr>
                <w:rFonts w:ascii="Arial" w:hAnsi="Arial" w:cs="Arial"/>
                <w:color w:val="000000" w:themeColor="text1"/>
                <w:sz w:val="22"/>
                <w:szCs w:val="22"/>
              </w:rPr>
              <w:t>.2</w:t>
            </w:r>
          </w:p>
        </w:tc>
        <w:tc>
          <w:tcPr>
            <w:tcW w:w="0" w:type="auto"/>
            <w:gridSpan w:val="2"/>
          </w:tcPr>
          <w:p w:rsidR="00301055" w:rsidRPr="00C27906" w:rsidRDefault="00301055" w:rsidP="00A40B9E">
            <w:pPr>
              <w:pStyle w:val="BodyText"/>
              <w:rPr>
                <w:color w:val="000000" w:themeColor="text1"/>
              </w:rPr>
            </w:pPr>
          </w:p>
          <w:p w:rsidR="00301055" w:rsidRPr="00C27906" w:rsidRDefault="00301055" w:rsidP="00A40B9E">
            <w:pPr>
              <w:pStyle w:val="NoteLevel11"/>
              <w:tabs>
                <w:tab w:val="clear" w:pos="810"/>
                <w:tab w:val="num" w:pos="360"/>
              </w:tabs>
              <w:ind w:left="3" w:hanging="3"/>
              <w:jc w:val="both"/>
              <w:rPr>
                <w:rFonts w:ascii="Arial" w:hAnsi="Arial" w:cs="Arial"/>
                <w:color w:val="000000" w:themeColor="text1"/>
              </w:rPr>
            </w:pPr>
            <w:r w:rsidRPr="00C27906">
              <w:rPr>
                <w:rFonts w:ascii="Arial" w:hAnsi="Arial" w:cs="Arial"/>
                <w:color w:val="000000" w:themeColor="text1"/>
              </w:rPr>
              <w:t xml:space="preserve">The Bidder shall complete the Bid Forms and an appropriate Price Schedule furnished in these Standard Bidding Documents, indicating the goods to be supplied, a brief description of the goods, their general and specific characteristics as specified in the </w:t>
            </w:r>
            <w:r w:rsidRPr="00C27906">
              <w:rPr>
                <w:rFonts w:ascii="Arial" w:hAnsi="Arial" w:cs="Arial"/>
                <w:b/>
                <w:color w:val="000000" w:themeColor="text1"/>
              </w:rPr>
              <w:t>Bid Data Sheet (BDS),</w:t>
            </w:r>
            <w:r w:rsidRPr="00C27906">
              <w:rPr>
                <w:rFonts w:ascii="Arial" w:hAnsi="Arial" w:cs="Arial"/>
                <w:color w:val="000000" w:themeColor="text1"/>
              </w:rPr>
              <w:t xml:space="preserve"> ancillary services that the bidder is willing or required to provide along with the proposed price.</w:t>
            </w:r>
          </w:p>
          <w:p w:rsidR="00301055" w:rsidRPr="00C27906" w:rsidRDefault="00301055" w:rsidP="00A40B9E">
            <w:pPr>
              <w:pStyle w:val="NoteLevel11"/>
              <w:jc w:val="both"/>
              <w:rPr>
                <w:rFonts w:ascii="Arial" w:hAnsi="Arial" w:cs="Arial"/>
                <w:color w:val="000000" w:themeColor="text1"/>
              </w:rPr>
            </w:pPr>
          </w:p>
          <w:p w:rsidR="00301055" w:rsidRPr="00C27906" w:rsidRDefault="00301055" w:rsidP="00A40B9E">
            <w:pPr>
              <w:pStyle w:val="BodyText"/>
              <w:rPr>
                <w:color w:val="000000" w:themeColor="text1"/>
              </w:rPr>
            </w:pPr>
          </w:p>
        </w:tc>
      </w:tr>
      <w:tr w:rsidR="00301055" w:rsidRPr="00C27906" w:rsidTr="00A40B9E">
        <w:trPr>
          <w:trHeight w:val="990"/>
        </w:trPr>
        <w:tc>
          <w:tcPr>
            <w:tcW w:w="0" w:type="auto"/>
            <w:gridSpan w:val="2"/>
            <w:vMerge w:val="restart"/>
          </w:tcPr>
          <w:p w:rsidR="00987B87" w:rsidRPr="00C27906" w:rsidRDefault="00987B87" w:rsidP="00A40B9E">
            <w:pPr>
              <w:pStyle w:val="NoteLevel11"/>
              <w:numPr>
                <w:ilvl w:val="0"/>
                <w:numId w:val="0"/>
              </w:numPr>
              <w:jc w:val="both"/>
              <w:rPr>
                <w:rFonts w:ascii="Arial" w:hAnsi="Arial" w:cs="Arial"/>
                <w:b/>
                <w:bCs/>
                <w:color w:val="000000" w:themeColor="text1"/>
              </w:rPr>
            </w:pPr>
          </w:p>
          <w:p w:rsidR="00301055" w:rsidRPr="00C27906" w:rsidRDefault="00301055" w:rsidP="00A40B9E">
            <w:pPr>
              <w:pStyle w:val="NoteLevel11"/>
              <w:numPr>
                <w:ilvl w:val="0"/>
                <w:numId w:val="0"/>
              </w:numPr>
              <w:jc w:val="both"/>
              <w:rPr>
                <w:rFonts w:ascii="Arial" w:hAnsi="Arial" w:cs="Arial"/>
                <w:b/>
                <w:bCs/>
                <w:color w:val="000000" w:themeColor="text1"/>
              </w:rPr>
            </w:pPr>
            <w:r w:rsidRPr="00C27906">
              <w:rPr>
                <w:rFonts w:ascii="Arial" w:hAnsi="Arial" w:cs="Arial"/>
                <w:b/>
                <w:bCs/>
                <w:color w:val="000000" w:themeColor="text1"/>
                <w:sz w:val="22"/>
                <w:szCs w:val="22"/>
              </w:rPr>
              <w:t>1</w:t>
            </w:r>
            <w:r w:rsidR="00987B87" w:rsidRPr="00C27906">
              <w:rPr>
                <w:rFonts w:ascii="Arial" w:hAnsi="Arial" w:cs="Arial"/>
                <w:b/>
                <w:bCs/>
                <w:color w:val="000000" w:themeColor="text1"/>
                <w:sz w:val="22"/>
                <w:szCs w:val="22"/>
              </w:rPr>
              <w:t>4</w:t>
            </w:r>
            <w:r w:rsidRPr="00C27906">
              <w:rPr>
                <w:rFonts w:ascii="Arial" w:hAnsi="Arial" w:cs="Arial"/>
                <w:b/>
                <w:bCs/>
                <w:color w:val="000000" w:themeColor="text1"/>
                <w:sz w:val="22"/>
                <w:szCs w:val="22"/>
              </w:rPr>
              <w:t>. Bid Price.</w:t>
            </w:r>
          </w:p>
          <w:p w:rsidR="00301055" w:rsidRPr="00C27906" w:rsidRDefault="00301055" w:rsidP="00A40B9E">
            <w:pPr>
              <w:pStyle w:val="Head42"/>
              <w:tabs>
                <w:tab w:val="clear" w:pos="360"/>
                <w:tab w:val="left" w:pos="720"/>
              </w:tabs>
              <w:ind w:left="720" w:hanging="720"/>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1</w:t>
            </w:r>
            <w:r w:rsidR="00987B87" w:rsidRPr="00C27906">
              <w:rPr>
                <w:rFonts w:ascii="Arial" w:hAnsi="Arial" w:cs="Arial"/>
                <w:color w:val="000000" w:themeColor="text1"/>
              </w:rPr>
              <w:t>4</w:t>
            </w:r>
            <w:r w:rsidRPr="00C27906">
              <w:rPr>
                <w:rFonts w:ascii="Arial" w:hAnsi="Arial" w:cs="Arial"/>
                <w:color w:val="000000" w:themeColor="text1"/>
              </w:rPr>
              <w:t>.1</w:t>
            </w: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pStyle w:val="NoteLevel11"/>
              <w:tabs>
                <w:tab w:val="clear" w:pos="810"/>
                <w:tab w:val="num" w:pos="0"/>
              </w:tabs>
              <w:ind w:left="0"/>
              <w:jc w:val="both"/>
              <w:rPr>
                <w:rFonts w:ascii="Arial" w:hAnsi="Arial" w:cs="Arial"/>
                <w:strike/>
                <w:color w:val="000000" w:themeColor="text1"/>
              </w:rPr>
            </w:pPr>
            <w:r w:rsidRPr="00C27906">
              <w:rPr>
                <w:rFonts w:ascii="Arial" w:hAnsi="Arial" w:cs="Arial"/>
                <w:color w:val="000000" w:themeColor="text1"/>
              </w:rPr>
              <w:t>The Bidder shall indicate on the appropriate form prescribed in these Standard Bidding Documents the unit prices and total bid price of the goods, it proposes to supply under the Contract.</w:t>
            </w:r>
          </w:p>
          <w:p w:rsidR="00301055" w:rsidRPr="00C27906" w:rsidRDefault="00301055" w:rsidP="00A40B9E">
            <w:pPr>
              <w:jc w:val="both"/>
              <w:rPr>
                <w:rFonts w:ascii="Arial" w:hAnsi="Arial" w:cs="Arial"/>
                <w:color w:val="000000" w:themeColor="text1"/>
              </w:rPr>
            </w:pPr>
          </w:p>
        </w:tc>
      </w:tr>
      <w:tr w:rsidR="00301055" w:rsidRPr="00C27906" w:rsidTr="00A40B9E">
        <w:trPr>
          <w:trHeight w:val="990"/>
        </w:trPr>
        <w:tc>
          <w:tcPr>
            <w:tcW w:w="0" w:type="auto"/>
            <w:gridSpan w:val="2"/>
            <w:vMerge/>
          </w:tcPr>
          <w:p w:rsidR="00301055" w:rsidRPr="00C27906" w:rsidRDefault="00301055" w:rsidP="00A40B9E">
            <w:pPr>
              <w:pStyle w:val="NoteLevel11"/>
              <w:jc w:val="both"/>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1</w:t>
            </w:r>
            <w:r w:rsidR="00415255" w:rsidRPr="00C27906">
              <w:rPr>
                <w:rFonts w:ascii="Arial" w:hAnsi="Arial" w:cs="Arial"/>
                <w:color w:val="000000" w:themeColor="text1"/>
              </w:rPr>
              <w:t>4</w:t>
            </w:r>
            <w:r w:rsidRPr="00C27906">
              <w:rPr>
                <w:rFonts w:ascii="Arial" w:hAnsi="Arial" w:cs="Arial"/>
                <w:color w:val="000000" w:themeColor="text1"/>
              </w:rPr>
              <w:t>.2</w:t>
            </w:r>
          </w:p>
        </w:tc>
        <w:tc>
          <w:tcPr>
            <w:tcW w:w="0" w:type="auto"/>
            <w:gridSpan w:val="2"/>
          </w:tcPr>
          <w:p w:rsidR="00301055" w:rsidRPr="00C27906" w:rsidRDefault="00301055" w:rsidP="0093066E">
            <w:pPr>
              <w:pStyle w:val="NoteLevel11"/>
              <w:numPr>
                <w:ilvl w:val="0"/>
                <w:numId w:val="0"/>
              </w:numPr>
              <w:tabs>
                <w:tab w:val="num" w:pos="810"/>
              </w:tabs>
              <w:ind w:left="3"/>
              <w:jc w:val="both"/>
              <w:rPr>
                <w:rFonts w:ascii="Arial" w:hAnsi="Arial" w:cs="Arial"/>
                <w:color w:val="000000" w:themeColor="text1"/>
              </w:rPr>
            </w:pPr>
            <w:r w:rsidRPr="00C27906">
              <w:rPr>
                <w:rFonts w:ascii="Arial" w:hAnsi="Arial" w:cs="Arial"/>
                <w:color w:val="000000" w:themeColor="text1"/>
              </w:rPr>
              <w:t>Form prescribed for qu</w:t>
            </w:r>
            <w:r w:rsidR="0093066E">
              <w:rPr>
                <w:rFonts w:ascii="Arial" w:hAnsi="Arial" w:cs="Arial"/>
                <w:color w:val="000000" w:themeColor="text1"/>
              </w:rPr>
              <w:t xml:space="preserve">oting of prices is to be filled </w:t>
            </w:r>
            <w:r w:rsidRPr="00C27906">
              <w:rPr>
                <w:rFonts w:ascii="Arial" w:hAnsi="Arial" w:cs="Arial"/>
                <w:color w:val="000000" w:themeColor="text1"/>
              </w:rPr>
              <w:t>in very carefully, preferably typed. Every page of these Standard Bidding Documents is to be signed and stamped at the bottom by the bidder. No alteration of any Term or Condition is allowed.</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990"/>
        </w:trPr>
        <w:tc>
          <w:tcPr>
            <w:tcW w:w="0" w:type="auto"/>
            <w:gridSpan w:val="2"/>
            <w:vMerge/>
          </w:tcPr>
          <w:p w:rsidR="00301055" w:rsidRPr="00C27906" w:rsidRDefault="00301055" w:rsidP="00A40B9E">
            <w:pPr>
              <w:pStyle w:val="NoteLevel11"/>
              <w:jc w:val="both"/>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14</w:t>
            </w:r>
            <w:r w:rsidR="00301055" w:rsidRPr="00C27906">
              <w:rPr>
                <w:rFonts w:ascii="Arial" w:hAnsi="Arial" w:cs="Arial"/>
                <w:color w:val="000000" w:themeColor="text1"/>
              </w:rPr>
              <w:t>.3</w:t>
            </w:r>
          </w:p>
        </w:tc>
        <w:tc>
          <w:tcPr>
            <w:tcW w:w="0" w:type="auto"/>
            <w:gridSpan w:val="2"/>
          </w:tcPr>
          <w:p w:rsidR="00301055" w:rsidRPr="00C27906" w:rsidRDefault="00301055" w:rsidP="0093066E">
            <w:pPr>
              <w:pStyle w:val="NoteLevel11"/>
              <w:numPr>
                <w:ilvl w:val="0"/>
                <w:numId w:val="0"/>
              </w:numPr>
              <w:ind w:left="3"/>
              <w:jc w:val="both"/>
              <w:rPr>
                <w:rFonts w:ascii="Arial" w:hAnsi="Arial" w:cs="Arial"/>
                <w:color w:val="000000" w:themeColor="text1"/>
              </w:rPr>
            </w:pPr>
            <w:r w:rsidRPr="00C27906">
              <w:rPr>
                <w:rFonts w:ascii="Arial" w:hAnsi="Arial" w:cs="Arial"/>
                <w:color w:val="000000" w:themeColor="text1"/>
              </w:rPr>
              <w:t>The Bidder should quote the prices of goods according to the technical specifications as provided in Part-Two: Section III of these Standard Bidding Documents. The technical specifications of goods, different from the required specifications, shall be rejected out rightly.</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990"/>
        </w:trPr>
        <w:tc>
          <w:tcPr>
            <w:tcW w:w="0" w:type="auto"/>
            <w:gridSpan w:val="2"/>
            <w:vMerge/>
          </w:tcPr>
          <w:p w:rsidR="00301055" w:rsidRPr="00C27906" w:rsidRDefault="00301055" w:rsidP="00A40B9E">
            <w:pPr>
              <w:pStyle w:val="NoteLevel11"/>
              <w:jc w:val="both"/>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14</w:t>
            </w:r>
            <w:r w:rsidR="00301055" w:rsidRPr="00C27906">
              <w:rPr>
                <w:rFonts w:ascii="Arial" w:hAnsi="Arial" w:cs="Arial"/>
                <w:color w:val="000000" w:themeColor="text1"/>
              </w:rPr>
              <w:t>.4</w:t>
            </w:r>
          </w:p>
        </w:tc>
        <w:tc>
          <w:tcPr>
            <w:tcW w:w="0" w:type="auto"/>
            <w:gridSpan w:val="2"/>
          </w:tcPr>
          <w:p w:rsidR="00301055" w:rsidRPr="00C27906" w:rsidRDefault="00301055" w:rsidP="0093066E">
            <w:pPr>
              <w:pStyle w:val="NoteLevel11"/>
              <w:numPr>
                <w:ilvl w:val="0"/>
                <w:numId w:val="0"/>
              </w:numPr>
              <w:tabs>
                <w:tab w:val="num" w:pos="810"/>
              </w:tabs>
              <w:ind w:left="3"/>
              <w:jc w:val="both"/>
              <w:rPr>
                <w:rFonts w:ascii="Arial" w:hAnsi="Arial" w:cs="Arial"/>
                <w:color w:val="000000" w:themeColor="text1"/>
              </w:rPr>
            </w:pPr>
            <w:r w:rsidRPr="00C27906">
              <w:rPr>
                <w:rFonts w:ascii="Arial" w:hAnsi="Arial" w:cs="Arial"/>
                <w:color w:val="000000" w:themeColor="text1"/>
              </w:rPr>
              <w:t xml:space="preserve">The Bidder is required to offer </w:t>
            </w:r>
            <w:r w:rsidR="000F63F0" w:rsidRPr="00C27906">
              <w:rPr>
                <w:rFonts w:ascii="Arial" w:hAnsi="Arial" w:cs="Arial"/>
                <w:color w:val="000000" w:themeColor="text1"/>
              </w:rPr>
              <w:t xml:space="preserve">a competitive price which must </w:t>
            </w:r>
            <w:r w:rsidRPr="00C27906">
              <w:rPr>
                <w:rFonts w:ascii="Arial" w:hAnsi="Arial" w:cs="Arial"/>
                <w:color w:val="000000" w:themeColor="text1"/>
              </w:rPr>
              <w:t xml:space="preserve">include all the taxes, duties, prescribed price and any other price as mentioned in the </w:t>
            </w:r>
            <w:r w:rsidRPr="00C27906">
              <w:rPr>
                <w:rFonts w:ascii="Arial" w:hAnsi="Arial" w:cs="Arial"/>
                <w:b/>
                <w:color w:val="000000" w:themeColor="text1"/>
              </w:rPr>
              <w:t>Bid Data Sheet (BDS)</w:t>
            </w:r>
            <w:r w:rsidRPr="00C27906">
              <w:rPr>
                <w:rFonts w:ascii="Arial" w:hAnsi="Arial" w:cs="Arial"/>
                <w:color w:val="000000" w:themeColor="text1"/>
              </w:rPr>
              <w:t xml:space="preserve"> where applicable. If there is no mention of taxes, the offered/ quoted price shall be considered as inclusive of all prevailing taxes/ duties, etc. </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990"/>
        </w:trPr>
        <w:tc>
          <w:tcPr>
            <w:tcW w:w="0" w:type="auto"/>
            <w:gridSpan w:val="2"/>
            <w:vMerge/>
          </w:tcPr>
          <w:p w:rsidR="00301055" w:rsidRPr="00C27906" w:rsidRDefault="00301055" w:rsidP="00A40B9E">
            <w:pPr>
              <w:pStyle w:val="NoteLevel11"/>
              <w:jc w:val="both"/>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14</w:t>
            </w:r>
            <w:r w:rsidR="00301055" w:rsidRPr="00C27906">
              <w:rPr>
                <w:rFonts w:ascii="Arial" w:hAnsi="Arial" w:cs="Arial"/>
                <w:color w:val="000000" w:themeColor="text1"/>
              </w:rPr>
              <w:t>.5</w:t>
            </w:r>
          </w:p>
        </w:tc>
        <w:tc>
          <w:tcPr>
            <w:tcW w:w="0" w:type="auto"/>
            <w:gridSpan w:val="2"/>
          </w:tcPr>
          <w:p w:rsidR="00301055" w:rsidRPr="00C27906" w:rsidRDefault="00301055" w:rsidP="00A40B9E">
            <w:pPr>
              <w:pStyle w:val="NoteLevel11"/>
              <w:tabs>
                <w:tab w:val="num" w:pos="252"/>
              </w:tabs>
              <w:ind w:left="72" w:hanging="72"/>
              <w:jc w:val="both"/>
              <w:rPr>
                <w:rFonts w:ascii="Arial" w:hAnsi="Arial" w:cs="Arial"/>
                <w:color w:val="000000" w:themeColor="text1"/>
              </w:rPr>
            </w:pPr>
            <w:r w:rsidRPr="00C27906">
              <w:rPr>
                <w:rFonts w:ascii="Arial" w:hAnsi="Arial" w:cs="Arial"/>
                <w:color w:val="000000" w:themeColor="text1"/>
              </w:rPr>
              <w:t>The benefit of exemption from or reduction in the taxes and duties shall be passed on to the Procuring Agency.</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990"/>
        </w:trPr>
        <w:tc>
          <w:tcPr>
            <w:tcW w:w="0" w:type="auto"/>
            <w:gridSpan w:val="2"/>
            <w:vMerge/>
          </w:tcPr>
          <w:p w:rsidR="00301055" w:rsidRPr="00C27906" w:rsidRDefault="00301055" w:rsidP="00A40B9E">
            <w:pPr>
              <w:pStyle w:val="NoteLevel11"/>
              <w:jc w:val="both"/>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14</w:t>
            </w:r>
            <w:r w:rsidR="00301055" w:rsidRPr="00C27906">
              <w:rPr>
                <w:rFonts w:ascii="Arial" w:hAnsi="Arial" w:cs="Arial"/>
                <w:color w:val="000000" w:themeColor="text1"/>
              </w:rPr>
              <w:t>.6</w:t>
            </w:r>
          </w:p>
        </w:tc>
        <w:tc>
          <w:tcPr>
            <w:tcW w:w="0" w:type="auto"/>
            <w:gridSpan w:val="2"/>
          </w:tcPr>
          <w:p w:rsidR="00301055" w:rsidRPr="00C27906" w:rsidRDefault="00301055" w:rsidP="005A649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Prices offered should be for the entire quantity of an item demanded in the Schedule of Requirement or in a lot; partial quantity offers within a lot shall straightaway be rejected. Conditional, alternate or provisional offer shall also render the bid as non-responsive. No negotiation on price is allowed.</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990"/>
        </w:trPr>
        <w:tc>
          <w:tcPr>
            <w:tcW w:w="0" w:type="auto"/>
            <w:gridSpan w:val="2"/>
            <w:vMerge/>
          </w:tcPr>
          <w:p w:rsidR="00301055" w:rsidRPr="00C27906" w:rsidRDefault="00301055" w:rsidP="00A40B9E">
            <w:pPr>
              <w:pStyle w:val="NoteLevel11"/>
              <w:jc w:val="both"/>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14</w:t>
            </w:r>
            <w:r w:rsidR="00301055" w:rsidRPr="00C27906">
              <w:rPr>
                <w:rFonts w:ascii="Arial" w:hAnsi="Arial" w:cs="Arial"/>
                <w:color w:val="000000" w:themeColor="text1"/>
              </w:rPr>
              <w:t>.7</w:t>
            </w:r>
          </w:p>
        </w:tc>
        <w:tc>
          <w:tcPr>
            <w:tcW w:w="0" w:type="auto"/>
            <w:gridSpan w:val="2"/>
          </w:tcPr>
          <w:p w:rsidR="00301055" w:rsidRPr="00C27906" w:rsidRDefault="00301055" w:rsidP="005A649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While making a price quote, trend/ inflation in the rate of goods and services in the market should be kept in mind. No request for increase in price due to market fluctuation in the cost of goods and services shall be entertained. The bidder needs to consider including any probable price fluctuation or expected inflation in the quoted price before the bid submission.</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1025"/>
        </w:trPr>
        <w:tc>
          <w:tcPr>
            <w:tcW w:w="0" w:type="auto"/>
            <w:gridSpan w:val="2"/>
          </w:tcPr>
          <w:p w:rsidR="00301055" w:rsidRPr="00C27906" w:rsidRDefault="00301055" w:rsidP="00A40B9E">
            <w:pPr>
              <w:pStyle w:val="Head42"/>
              <w:ind w:left="358" w:hanging="358"/>
              <w:rPr>
                <w:rFonts w:ascii="Arial" w:hAnsi="Arial" w:cs="Arial"/>
                <w:color w:val="000000" w:themeColor="text1"/>
              </w:rPr>
            </w:pPr>
            <w:r w:rsidRPr="00C27906">
              <w:rPr>
                <w:rFonts w:ascii="Arial" w:hAnsi="Arial" w:cs="Arial"/>
                <w:color w:val="000000" w:themeColor="text1"/>
                <w:sz w:val="22"/>
                <w:szCs w:val="22"/>
              </w:rPr>
              <w:t>1</w:t>
            </w:r>
            <w:r w:rsidR="00415255" w:rsidRPr="00C27906">
              <w:rPr>
                <w:rFonts w:ascii="Arial" w:hAnsi="Arial" w:cs="Arial"/>
                <w:color w:val="000000" w:themeColor="text1"/>
                <w:sz w:val="22"/>
                <w:szCs w:val="22"/>
              </w:rPr>
              <w:t>5</w:t>
            </w:r>
            <w:r w:rsidRPr="00C27906">
              <w:rPr>
                <w:rFonts w:ascii="Arial" w:hAnsi="Arial" w:cs="Arial"/>
                <w:color w:val="000000" w:themeColor="text1"/>
                <w:sz w:val="22"/>
                <w:szCs w:val="22"/>
              </w:rPr>
              <w:t xml:space="preserve">. </w:t>
            </w:r>
            <w:r w:rsidRPr="00C27906">
              <w:rPr>
                <w:rFonts w:ascii="Arial" w:hAnsi="Arial" w:cs="Arial"/>
                <w:color w:val="000000" w:themeColor="text1"/>
              </w:rPr>
              <w:t>Bid Currencies</w:t>
            </w: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Prices shall be quoted in the c</w:t>
            </w:r>
            <w:r w:rsidR="001E3CEA">
              <w:rPr>
                <w:rFonts w:ascii="Arial" w:hAnsi="Arial" w:cs="Arial"/>
                <w:color w:val="000000" w:themeColor="text1"/>
              </w:rPr>
              <w:t xml:space="preserve">urrency as mentioned in the </w:t>
            </w:r>
            <w:r w:rsidRPr="00C27906">
              <w:rPr>
                <w:rFonts w:ascii="Arial" w:hAnsi="Arial" w:cs="Arial"/>
                <w:bCs/>
                <w:color w:val="000000" w:themeColor="text1"/>
              </w:rPr>
              <w:t>Bid Data Sheet.</w:t>
            </w:r>
          </w:p>
        </w:tc>
      </w:tr>
      <w:tr w:rsidR="00301055" w:rsidRPr="00C27906" w:rsidTr="00A40B9E">
        <w:tc>
          <w:tcPr>
            <w:tcW w:w="0" w:type="auto"/>
            <w:gridSpan w:val="2"/>
          </w:tcPr>
          <w:p w:rsidR="00301055" w:rsidRPr="00C27906" w:rsidRDefault="00301055" w:rsidP="00A40B9E">
            <w:pPr>
              <w:pStyle w:val="Head42"/>
              <w:tabs>
                <w:tab w:val="left" w:pos="720"/>
              </w:tabs>
              <w:ind w:left="720" w:hanging="720"/>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jc w:val="both"/>
              <w:rPr>
                <w:rFonts w:ascii="Arial" w:hAnsi="Arial" w:cs="Arial"/>
                <w:color w:val="000000" w:themeColor="text1"/>
              </w:rPr>
            </w:pPr>
          </w:p>
        </w:tc>
      </w:tr>
      <w:tr w:rsidR="00301055" w:rsidRPr="00C27906" w:rsidTr="00A40B9E">
        <w:trPr>
          <w:trHeight w:val="615"/>
        </w:trPr>
        <w:tc>
          <w:tcPr>
            <w:tcW w:w="0" w:type="auto"/>
            <w:gridSpan w:val="2"/>
          </w:tcPr>
          <w:p w:rsidR="00301055" w:rsidRPr="00C27906" w:rsidRDefault="00415255" w:rsidP="00A40B9E">
            <w:pPr>
              <w:pStyle w:val="Head42"/>
              <w:rPr>
                <w:rFonts w:ascii="Arial" w:hAnsi="Arial" w:cs="Arial"/>
                <w:color w:val="000000" w:themeColor="text1"/>
              </w:rPr>
            </w:pPr>
            <w:r w:rsidRPr="00C27906">
              <w:rPr>
                <w:rFonts w:ascii="Arial" w:hAnsi="Arial" w:cs="Arial"/>
                <w:color w:val="000000" w:themeColor="text1"/>
                <w:sz w:val="22"/>
                <w:szCs w:val="22"/>
              </w:rPr>
              <w:t>16</w:t>
            </w:r>
            <w:r w:rsidR="00301055" w:rsidRPr="00C27906">
              <w:rPr>
                <w:rFonts w:ascii="Arial" w:hAnsi="Arial" w:cs="Arial"/>
                <w:color w:val="000000" w:themeColor="text1"/>
                <w:sz w:val="22"/>
                <w:szCs w:val="22"/>
              </w:rPr>
              <w:t xml:space="preserve">. </w:t>
            </w:r>
            <w:r w:rsidR="00301055" w:rsidRPr="00C27906">
              <w:rPr>
                <w:rFonts w:ascii="Arial" w:hAnsi="Arial" w:cs="Arial"/>
                <w:color w:val="000000" w:themeColor="text1"/>
              </w:rPr>
              <w:t>Samples.</w:t>
            </w: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5A649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Bidder shall provide samples of quoted goods i.e, drugs or equipment along</w:t>
            </w:r>
            <w:r w:rsidR="005875C6">
              <w:rPr>
                <w:rFonts w:ascii="Arial" w:hAnsi="Arial" w:cs="Arial"/>
                <w:color w:val="000000" w:themeColor="text1"/>
              </w:rPr>
              <w:t xml:space="preserve"> </w:t>
            </w:r>
            <w:r w:rsidRPr="00C27906">
              <w:rPr>
                <w:rFonts w:ascii="Arial" w:hAnsi="Arial" w:cs="Arial"/>
                <w:color w:val="000000" w:themeColor="text1"/>
              </w:rPr>
              <w:t xml:space="preserve">with the bid at his own cost </w:t>
            </w:r>
            <w:r w:rsidRPr="00C27906">
              <w:rPr>
                <w:rFonts w:ascii="Arial" w:hAnsi="Arial" w:cs="Arial"/>
                <w:color w:val="000000" w:themeColor="text1"/>
              </w:rPr>
              <w:lastRenderedPageBreak/>
              <w:t>and in a quantity prescribed by the Procuring Agency in Part-Two: Section III of these Standard Bidding Documents. However, in case of biological drugs, samples of cold chain (perishable) goods, if any, will be called later at the time of technical evaluation of bids.</w:t>
            </w:r>
          </w:p>
          <w:p w:rsidR="00301055" w:rsidRPr="00C27906" w:rsidRDefault="00301055" w:rsidP="00A40B9E">
            <w:pPr>
              <w:jc w:val="both"/>
              <w:rPr>
                <w:rFonts w:ascii="Arial" w:hAnsi="Arial" w:cs="Arial"/>
                <w:color w:val="000000" w:themeColor="text1"/>
              </w:rPr>
            </w:pPr>
          </w:p>
        </w:tc>
      </w:tr>
      <w:tr w:rsidR="00301055" w:rsidRPr="00C27906" w:rsidTr="00A40B9E">
        <w:trPr>
          <w:trHeight w:val="900"/>
        </w:trPr>
        <w:tc>
          <w:tcPr>
            <w:tcW w:w="0" w:type="auto"/>
            <w:gridSpan w:val="2"/>
            <w:vMerge w:val="restart"/>
          </w:tcPr>
          <w:p w:rsidR="00301055" w:rsidRPr="00C27906" w:rsidRDefault="00415255" w:rsidP="00A40B9E">
            <w:pPr>
              <w:pStyle w:val="Head42"/>
              <w:rPr>
                <w:rFonts w:ascii="Arial" w:hAnsi="Arial" w:cs="Arial"/>
                <w:color w:val="000000" w:themeColor="text1"/>
              </w:rPr>
            </w:pPr>
            <w:r w:rsidRPr="00C27906">
              <w:rPr>
                <w:rFonts w:ascii="Arial" w:hAnsi="Arial" w:cs="Arial"/>
                <w:color w:val="000000" w:themeColor="text1"/>
                <w:sz w:val="22"/>
                <w:szCs w:val="22"/>
              </w:rPr>
              <w:lastRenderedPageBreak/>
              <w:t>17</w:t>
            </w:r>
            <w:r w:rsidR="00301055" w:rsidRPr="00C27906">
              <w:rPr>
                <w:rFonts w:ascii="Arial" w:hAnsi="Arial" w:cs="Arial"/>
                <w:color w:val="000000" w:themeColor="text1"/>
                <w:sz w:val="22"/>
                <w:szCs w:val="22"/>
              </w:rPr>
              <w:t>. D</w:t>
            </w:r>
            <w:r w:rsidR="00301055" w:rsidRPr="00C27906">
              <w:rPr>
                <w:rFonts w:ascii="Arial" w:hAnsi="Arial" w:cs="Arial"/>
                <w:color w:val="000000" w:themeColor="text1"/>
              </w:rPr>
              <w:t>ocumentation on Eligibility of Bidders.</w:t>
            </w: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1</w:t>
            </w:r>
            <w:r w:rsidR="00415255" w:rsidRPr="00C27906">
              <w:rPr>
                <w:rFonts w:ascii="Arial" w:hAnsi="Arial" w:cs="Arial"/>
                <w:color w:val="000000" w:themeColor="text1"/>
                <w:sz w:val="22"/>
                <w:szCs w:val="22"/>
              </w:rPr>
              <w:t>7</w:t>
            </w:r>
            <w:r w:rsidRPr="00C27906">
              <w:rPr>
                <w:rFonts w:ascii="Arial" w:hAnsi="Arial" w:cs="Arial"/>
                <w:color w:val="000000" w:themeColor="text1"/>
                <w:sz w:val="22"/>
                <w:szCs w:val="22"/>
              </w:rPr>
              <w:t>.1</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5A649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Bidder shall furnish, as part of his bid, the Bid Form(s) as primary document (s) provided </w:t>
            </w:r>
            <w:r w:rsidRPr="00C27906">
              <w:rPr>
                <w:rFonts w:ascii="Arial" w:hAnsi="Arial" w:cs="Arial"/>
                <w:bCs/>
                <w:color w:val="000000" w:themeColor="text1"/>
              </w:rPr>
              <w:t>in Part-Two: Section IV of the Standard Bidding Documents and as specified in the Bid Data Sheet (BDS),</w:t>
            </w:r>
            <w:r w:rsidRPr="00C27906">
              <w:rPr>
                <w:rFonts w:ascii="Arial" w:hAnsi="Arial" w:cs="Arial"/>
                <w:color w:val="000000" w:themeColor="text1"/>
              </w:rPr>
              <w:t xml:space="preserve"> establishing Bidder’s eligibility to bid and his qualifications to perform the Contract if his bid is accepted. </w:t>
            </w:r>
          </w:p>
          <w:p w:rsidR="00301055" w:rsidRPr="00C27906" w:rsidRDefault="00301055" w:rsidP="00A40B9E">
            <w:pPr>
              <w:jc w:val="both"/>
              <w:rPr>
                <w:rFonts w:ascii="Arial" w:hAnsi="Arial" w:cs="Arial"/>
                <w:color w:val="000000" w:themeColor="text1"/>
              </w:rPr>
            </w:pPr>
          </w:p>
        </w:tc>
      </w:tr>
      <w:tr w:rsidR="00301055" w:rsidRPr="00C27906" w:rsidTr="00A40B9E">
        <w:trPr>
          <w:trHeight w:val="705"/>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sz w:val="22"/>
                <w:szCs w:val="22"/>
              </w:rPr>
              <w:t>17</w:t>
            </w:r>
            <w:r w:rsidR="00301055" w:rsidRPr="00C27906">
              <w:rPr>
                <w:rFonts w:ascii="Arial" w:hAnsi="Arial" w:cs="Arial"/>
                <w:color w:val="000000" w:themeColor="text1"/>
                <w:sz w:val="22"/>
                <w:szCs w:val="22"/>
              </w:rPr>
              <w:t>.2</w:t>
            </w:r>
          </w:p>
        </w:tc>
        <w:tc>
          <w:tcPr>
            <w:tcW w:w="0" w:type="auto"/>
            <w:gridSpan w:val="2"/>
          </w:tcPr>
          <w:p w:rsidR="00301055" w:rsidRPr="00C27906" w:rsidRDefault="00301055" w:rsidP="005A649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Bid Evaluation </w:t>
            </w:r>
            <w:r w:rsidR="00C5106C" w:rsidRPr="00C27906">
              <w:rPr>
                <w:rFonts w:ascii="Arial" w:hAnsi="Arial" w:cs="Arial"/>
                <w:color w:val="000000" w:themeColor="text1"/>
              </w:rPr>
              <w:t>Proforma</w:t>
            </w:r>
            <w:r w:rsidRPr="00C27906">
              <w:rPr>
                <w:rFonts w:ascii="Arial" w:hAnsi="Arial" w:cs="Arial"/>
                <w:color w:val="000000" w:themeColor="text1"/>
              </w:rPr>
              <w:t xml:space="preserve">s provided as Annexures </w:t>
            </w:r>
            <w:r w:rsidRPr="00C27906">
              <w:rPr>
                <w:rFonts w:ascii="Arial" w:hAnsi="Arial" w:cs="Arial"/>
                <w:bCs/>
                <w:color w:val="000000" w:themeColor="text1"/>
              </w:rPr>
              <w:t xml:space="preserve">in Part-Two: Section IV of these Standard Bidding Documents may be filled </w:t>
            </w:r>
            <w:r w:rsidR="00B13ADE" w:rsidRPr="00C27906">
              <w:rPr>
                <w:rFonts w:ascii="Arial" w:hAnsi="Arial" w:cs="Arial"/>
                <w:bCs/>
                <w:color w:val="000000" w:themeColor="text1"/>
              </w:rPr>
              <w:t>and</w:t>
            </w:r>
            <w:r w:rsidRPr="00C27906">
              <w:rPr>
                <w:rFonts w:ascii="Arial" w:hAnsi="Arial" w:cs="Arial"/>
                <w:bCs/>
                <w:color w:val="000000" w:themeColor="text1"/>
              </w:rPr>
              <w:t xml:space="preserve"> submitted by the bidders to facilitate the Procuring Entity </w:t>
            </w:r>
            <w:r w:rsidRPr="00C27906">
              <w:rPr>
                <w:rFonts w:ascii="Arial" w:hAnsi="Arial" w:cs="Arial"/>
                <w:color w:val="000000" w:themeColor="text1"/>
              </w:rPr>
              <w:t xml:space="preserve">for the preliminary evaluation of their Technical Bids if specified in Bid data Sheet (BDS).  </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1781"/>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sz w:val="22"/>
                <w:szCs w:val="22"/>
              </w:rPr>
              <w:t>17</w:t>
            </w:r>
            <w:r w:rsidR="00301055" w:rsidRPr="00C27906">
              <w:rPr>
                <w:rFonts w:ascii="Arial" w:hAnsi="Arial" w:cs="Arial"/>
                <w:color w:val="000000" w:themeColor="text1"/>
                <w:sz w:val="22"/>
                <w:szCs w:val="22"/>
              </w:rPr>
              <w:t>.3</w:t>
            </w:r>
          </w:p>
        </w:tc>
        <w:tc>
          <w:tcPr>
            <w:tcW w:w="0" w:type="auto"/>
            <w:gridSpan w:val="2"/>
          </w:tcPr>
          <w:p w:rsidR="00301055" w:rsidRDefault="00301055" w:rsidP="005A649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Bidder shall furnish, as part of his technical bid, the Bid Forms provided </w:t>
            </w:r>
            <w:r w:rsidRPr="00C27906">
              <w:rPr>
                <w:rFonts w:ascii="Arial" w:hAnsi="Arial" w:cs="Arial"/>
                <w:bCs/>
                <w:color w:val="000000" w:themeColor="text1"/>
              </w:rPr>
              <w:t>in Part-Two: Section IV of these Standard Bidding Documents as specified in the Bid Data Sheet (BDS)</w:t>
            </w:r>
            <w:r w:rsidRPr="00C27906">
              <w:rPr>
                <w:rFonts w:ascii="Arial" w:hAnsi="Arial" w:cs="Arial"/>
                <w:color w:val="000000" w:themeColor="text1"/>
              </w:rPr>
              <w:t>, establishing his substantial responsiveness required for establishing his eligibility for further evaluation of his technical bid as defined under ITB Clause 3 of these Standard Bidding Documents.</w:t>
            </w:r>
          </w:p>
          <w:p w:rsidR="005A6496" w:rsidRPr="00C27906" w:rsidRDefault="005A6496" w:rsidP="005A6496">
            <w:pPr>
              <w:pStyle w:val="NoteLevel11"/>
              <w:numPr>
                <w:ilvl w:val="0"/>
                <w:numId w:val="0"/>
              </w:numPr>
              <w:jc w:val="both"/>
              <w:rPr>
                <w:rFonts w:ascii="Arial" w:hAnsi="Arial" w:cs="Arial"/>
                <w:color w:val="000000" w:themeColor="text1"/>
              </w:rPr>
            </w:pPr>
          </w:p>
        </w:tc>
      </w:tr>
      <w:tr w:rsidR="00301055" w:rsidRPr="00C27906" w:rsidTr="00A40B9E">
        <w:trPr>
          <w:trHeight w:val="1170"/>
        </w:trPr>
        <w:tc>
          <w:tcPr>
            <w:tcW w:w="0" w:type="auto"/>
            <w:gridSpan w:val="2"/>
          </w:tcPr>
          <w:p w:rsidR="00301055" w:rsidRPr="00C27906" w:rsidRDefault="00301055" w:rsidP="00A40B9E">
            <w:pPr>
              <w:pStyle w:val="Head42"/>
              <w:rPr>
                <w:rFonts w:ascii="Arial" w:hAnsi="Arial" w:cs="Arial"/>
                <w:color w:val="000000" w:themeColor="text1"/>
              </w:rPr>
            </w:pPr>
            <w:r w:rsidRPr="00C27906">
              <w:rPr>
                <w:rFonts w:ascii="Arial" w:hAnsi="Arial" w:cs="Arial"/>
                <w:color w:val="000000" w:themeColor="text1"/>
                <w:sz w:val="22"/>
                <w:szCs w:val="22"/>
              </w:rPr>
              <w:t>1</w:t>
            </w:r>
            <w:r w:rsidR="00415255" w:rsidRPr="00C27906">
              <w:rPr>
                <w:rFonts w:ascii="Arial" w:hAnsi="Arial" w:cs="Arial"/>
                <w:color w:val="000000" w:themeColor="text1"/>
                <w:sz w:val="22"/>
                <w:szCs w:val="22"/>
              </w:rPr>
              <w:t>8</w:t>
            </w:r>
            <w:r w:rsidRPr="00C27906">
              <w:rPr>
                <w:rFonts w:ascii="Arial" w:hAnsi="Arial" w:cs="Arial"/>
                <w:color w:val="000000" w:themeColor="text1"/>
                <w:sz w:val="22"/>
                <w:szCs w:val="22"/>
              </w:rPr>
              <w:t>.</w:t>
            </w:r>
            <w:r w:rsidRPr="00C27906">
              <w:rPr>
                <w:rFonts w:ascii="Arial" w:hAnsi="Arial" w:cs="Arial"/>
                <w:color w:val="000000" w:themeColor="text1"/>
                <w:sz w:val="22"/>
                <w:szCs w:val="22"/>
              </w:rPr>
              <w:tab/>
            </w:r>
            <w:r w:rsidRPr="00C27906">
              <w:rPr>
                <w:rFonts w:ascii="Arial" w:hAnsi="Arial" w:cs="Arial"/>
                <w:color w:val="000000" w:themeColor="text1"/>
              </w:rPr>
              <w:t>Documentation on Eligibility of Goods</w:t>
            </w: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5A649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documentary evidence required in the evaluation criteria of these Standard Bidding Documents </w:t>
            </w:r>
            <w:r w:rsidRPr="00C27906">
              <w:rPr>
                <w:rFonts w:ascii="Arial" w:hAnsi="Arial" w:cs="Arial"/>
                <w:bCs/>
                <w:color w:val="000000" w:themeColor="text1"/>
              </w:rPr>
              <w:t>as specified in the Bid Data Sheet (BDS)</w:t>
            </w:r>
            <w:r w:rsidRPr="00C27906">
              <w:rPr>
                <w:rFonts w:ascii="Arial" w:hAnsi="Arial" w:cs="Arial"/>
                <w:color w:val="000000" w:themeColor="text1"/>
              </w:rPr>
              <w:t xml:space="preserve">for Bidder’s eligibility to bid for the intended goods, shall establish to the Procuring Entity’s satisfaction that the Bidder, at the time of submission of his bid, is an eligible bidder </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4191"/>
        </w:trPr>
        <w:tc>
          <w:tcPr>
            <w:tcW w:w="0" w:type="auto"/>
            <w:gridSpan w:val="2"/>
            <w:vMerge w:val="restart"/>
          </w:tcPr>
          <w:p w:rsidR="00301055" w:rsidRPr="00C27906" w:rsidRDefault="00415255" w:rsidP="00A40B9E">
            <w:pPr>
              <w:pStyle w:val="Head42"/>
              <w:rPr>
                <w:rFonts w:ascii="Arial" w:hAnsi="Arial" w:cs="Arial"/>
                <w:color w:val="000000" w:themeColor="text1"/>
              </w:rPr>
            </w:pPr>
            <w:r w:rsidRPr="00C27906">
              <w:rPr>
                <w:rFonts w:ascii="Arial" w:hAnsi="Arial" w:cs="Arial"/>
                <w:color w:val="000000" w:themeColor="text1"/>
                <w:sz w:val="22"/>
                <w:szCs w:val="22"/>
              </w:rPr>
              <w:lastRenderedPageBreak/>
              <w:t>19</w:t>
            </w:r>
            <w:r w:rsidR="00301055" w:rsidRPr="00C27906">
              <w:rPr>
                <w:rFonts w:ascii="Arial" w:hAnsi="Arial" w:cs="Arial"/>
                <w:color w:val="000000" w:themeColor="text1"/>
                <w:sz w:val="22"/>
                <w:szCs w:val="22"/>
              </w:rPr>
              <w:t xml:space="preserve">.  </w:t>
            </w:r>
            <w:r w:rsidR="00301055" w:rsidRPr="00C27906">
              <w:rPr>
                <w:rFonts w:ascii="Arial" w:hAnsi="Arial" w:cs="Arial"/>
                <w:color w:val="000000" w:themeColor="text1"/>
              </w:rPr>
              <w:t>Bid Security</w:t>
            </w: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19</w:t>
            </w:r>
            <w:r w:rsidR="00301055" w:rsidRPr="00C27906">
              <w:rPr>
                <w:rFonts w:ascii="Arial" w:hAnsi="Arial" w:cs="Arial"/>
                <w:color w:val="000000" w:themeColor="text1"/>
              </w:rPr>
              <w:t>.1</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Bidder shall furnish, as part of its bid, a Bid Security to the extent of a percentage of the total bid value or as a specified amount as mentioned in the Bid</w:t>
            </w:r>
            <w:r w:rsidR="008134B3">
              <w:rPr>
                <w:rFonts w:ascii="Arial" w:hAnsi="Arial" w:cs="Arial"/>
                <w:color w:val="000000" w:themeColor="text1"/>
              </w:rPr>
              <w:t xml:space="preserve"> </w:t>
            </w:r>
            <w:r w:rsidRPr="00C27906">
              <w:rPr>
                <w:rFonts w:ascii="Arial" w:hAnsi="Arial" w:cs="Arial"/>
                <w:bCs/>
                <w:color w:val="000000" w:themeColor="text1"/>
              </w:rPr>
              <w:t>Data Sheet (BDS)</w:t>
            </w:r>
            <w:r w:rsidRPr="00C27906">
              <w:rPr>
                <w:rFonts w:ascii="Arial" w:hAnsi="Arial" w:cs="Arial"/>
                <w:color w:val="000000" w:themeColor="text1"/>
              </w:rPr>
              <w:t xml:space="preserve">. Unsuccessful bidder’s bid security shall be discharged or returned under </w:t>
            </w:r>
            <w:r w:rsidRPr="00C27906">
              <w:rPr>
                <w:rFonts w:ascii="Arial" w:hAnsi="Arial" w:cs="Arial"/>
              </w:rPr>
              <w:t>Khyber Pakhtunkhwa Public Procurement Rules (KPPRA rules 2014</w:t>
            </w:r>
            <w:r w:rsidR="00B13ADE" w:rsidRPr="00C27906">
              <w:rPr>
                <w:rFonts w:ascii="Arial" w:hAnsi="Arial" w:cs="Arial"/>
              </w:rPr>
              <w:t>).</w:t>
            </w:r>
            <w:r w:rsidR="00B13ADE" w:rsidRPr="00C27906">
              <w:rPr>
                <w:rFonts w:ascii="Arial" w:hAnsi="Arial" w:cs="Arial"/>
                <w:color w:val="000000" w:themeColor="text1"/>
              </w:rPr>
              <w:t xml:space="preserve"> when</w:t>
            </w:r>
            <w:r w:rsidRPr="00C27906">
              <w:rPr>
                <w:rFonts w:ascii="Arial" w:hAnsi="Arial" w:cs="Arial"/>
                <w:color w:val="000000" w:themeColor="text1"/>
              </w:rPr>
              <w:t>:</w:t>
            </w:r>
          </w:p>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(a) the period for which the bid security was valid, expires;</w:t>
            </w:r>
          </w:p>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(b) the termination of the tendering proceedings without its culminating in signing of a contract; or</w:t>
            </w:r>
          </w:p>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(c) the withdrawal of the tender prior to the deadline for submission of tenders; provided the Tender Inviting Authority receives the notice to withdraw prior to the deadline for submission of tenders.</w:t>
            </w:r>
          </w:p>
          <w:p w:rsidR="00301055" w:rsidRPr="00C27906" w:rsidRDefault="00301055" w:rsidP="00A40B9E">
            <w:pPr>
              <w:jc w:val="both"/>
              <w:rPr>
                <w:rFonts w:ascii="Arial" w:hAnsi="Arial" w:cs="Arial"/>
                <w:color w:val="000000" w:themeColor="text1"/>
              </w:rPr>
            </w:pPr>
          </w:p>
        </w:tc>
      </w:tr>
      <w:tr w:rsidR="00301055" w:rsidRPr="00C27906" w:rsidTr="00A40B9E">
        <w:trPr>
          <w:trHeight w:val="1340"/>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19</w:t>
            </w:r>
            <w:r w:rsidR="00301055" w:rsidRPr="00C27906">
              <w:rPr>
                <w:rFonts w:ascii="Arial" w:hAnsi="Arial" w:cs="Arial"/>
                <w:color w:val="000000" w:themeColor="text1"/>
              </w:rPr>
              <w:t>.2</w:t>
            </w: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successful Bidder’s bid security shall be discharged upon signing of contract and upon furnishing of the performance security/guarantee by the successful bidder within the time stipulated by the Client in the Bid Data Sheet (BDS).</w:t>
            </w:r>
          </w:p>
          <w:p w:rsidR="00301055" w:rsidRPr="00C27906" w:rsidRDefault="00301055" w:rsidP="00A40B9E">
            <w:pPr>
              <w:tabs>
                <w:tab w:val="left" w:pos="1080"/>
              </w:tabs>
              <w:suppressAutoHyphens/>
              <w:ind w:left="1080" w:right="-72" w:hanging="540"/>
              <w:jc w:val="both"/>
              <w:rPr>
                <w:rFonts w:ascii="Arial" w:hAnsi="Arial" w:cs="Arial"/>
                <w:color w:val="000000" w:themeColor="text1"/>
              </w:rPr>
            </w:pPr>
          </w:p>
        </w:tc>
      </w:tr>
      <w:tr w:rsidR="00301055" w:rsidRPr="00C27906" w:rsidTr="00A40B9E">
        <w:trPr>
          <w:trHeight w:val="1340"/>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19</w:t>
            </w:r>
            <w:r w:rsidR="00301055" w:rsidRPr="00C27906">
              <w:rPr>
                <w:rFonts w:ascii="Arial" w:hAnsi="Arial" w:cs="Arial"/>
                <w:color w:val="000000" w:themeColor="text1"/>
              </w:rPr>
              <w:t>.3</w:t>
            </w:r>
            <w:r w:rsidR="00301055" w:rsidRPr="00C27906">
              <w:rPr>
                <w:rFonts w:ascii="Arial" w:hAnsi="Arial" w:cs="Arial"/>
                <w:color w:val="000000" w:themeColor="text1"/>
              </w:rPr>
              <w:tab/>
            </w:r>
          </w:p>
        </w:tc>
        <w:tc>
          <w:tcPr>
            <w:tcW w:w="0" w:type="auto"/>
            <w:gridSpan w:val="2"/>
          </w:tcPr>
          <w:p w:rsidR="00301055" w:rsidRDefault="00301055" w:rsidP="00B810DB">
            <w:pPr>
              <w:tabs>
                <w:tab w:val="left" w:pos="1080"/>
              </w:tabs>
              <w:suppressAutoHyphens/>
              <w:ind w:right="-72"/>
              <w:jc w:val="both"/>
              <w:rPr>
                <w:rFonts w:ascii="Arial" w:hAnsi="Arial" w:cs="Arial"/>
              </w:rPr>
            </w:pPr>
            <w:r w:rsidRPr="00C27906">
              <w:rPr>
                <w:rFonts w:ascii="Arial" w:hAnsi="Arial" w:cs="Arial"/>
                <w:color w:val="000000" w:themeColor="text1"/>
              </w:rPr>
              <w:t xml:space="preserve">The Bid Security (Earnest Money) may be forfeited under </w:t>
            </w:r>
            <w:r w:rsidRPr="00C27906">
              <w:rPr>
                <w:rFonts w:ascii="Arial" w:hAnsi="Arial" w:cs="Arial"/>
              </w:rPr>
              <w:t>Khyber Pakhtunkhwa Public Procurement Rules (KPPRA rules 2014).</w:t>
            </w:r>
            <w:r w:rsidR="006C116E" w:rsidRPr="00C27906">
              <w:rPr>
                <w:rFonts w:ascii="Arial" w:hAnsi="Arial" w:cs="Arial"/>
                <w:color w:val="000000" w:themeColor="text1"/>
              </w:rPr>
              <w:t>When</w:t>
            </w:r>
            <w:r w:rsidRPr="00C27906">
              <w:rPr>
                <w:rFonts w:ascii="Arial" w:hAnsi="Arial" w:cs="Arial"/>
                <w:color w:val="000000" w:themeColor="text1"/>
              </w:rPr>
              <w:t xml:space="preserve"> the tenderer who withdraws from the tendering process after opening of his bid, or whose tender has been accepted, fails to sign the contract or fails to provide any required security for the performance of the contract. The Procuring Entity shall then order the forfeiture of the Bid Security / Earnest Money and shall give order of acceptance to the second lowest bidder, or in case of the second bidder, to the third lowest bidder and so on, on the same term of forfeiture of the Bid Security / Earnest Money, unless the Procuring Entity feels that the bid submitted by the bidder other than the lowest Evaluated Responsive Bidder exceeds the price threshold mentioned by the Client in the Bid Data Sheet (BDS),and the reason of non-acceptance of bid is to be recorded in writing under</w:t>
            </w:r>
            <w:r w:rsidR="00901AD1">
              <w:rPr>
                <w:rFonts w:ascii="Arial" w:hAnsi="Arial" w:cs="Arial"/>
                <w:color w:val="000000" w:themeColor="text1"/>
              </w:rPr>
              <w:t xml:space="preserve"> </w:t>
            </w:r>
            <w:r w:rsidRPr="00C27906">
              <w:rPr>
                <w:rFonts w:ascii="Arial" w:hAnsi="Arial" w:cs="Arial"/>
              </w:rPr>
              <w:t>Khyber Pakhtunkhwa Public Procurement Rules (KPPRA rules 2014).</w:t>
            </w:r>
          </w:p>
          <w:p w:rsidR="005D0C89" w:rsidRPr="00C27906" w:rsidRDefault="005D0C89" w:rsidP="00B810DB">
            <w:pPr>
              <w:tabs>
                <w:tab w:val="left" w:pos="1080"/>
              </w:tabs>
              <w:suppressAutoHyphens/>
              <w:ind w:right="-72"/>
              <w:jc w:val="both"/>
              <w:rPr>
                <w:rFonts w:ascii="Arial" w:hAnsi="Arial" w:cs="Arial"/>
                <w:color w:val="000000" w:themeColor="text1"/>
              </w:rPr>
            </w:pPr>
          </w:p>
        </w:tc>
      </w:tr>
      <w:tr w:rsidR="00301055" w:rsidRPr="00C27906" w:rsidTr="00A40B9E">
        <w:trPr>
          <w:trHeight w:val="1340"/>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19</w:t>
            </w:r>
            <w:r w:rsidR="00301055" w:rsidRPr="00C27906">
              <w:rPr>
                <w:rFonts w:ascii="Arial" w:hAnsi="Arial" w:cs="Arial"/>
                <w:color w:val="000000" w:themeColor="text1"/>
              </w:rPr>
              <w:t>.4</w:t>
            </w: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Bid Security of the successful bidder can be counted towards the Performance Security to be submitted by him for the same procurement activity under </w:t>
            </w:r>
            <w:r w:rsidRPr="00C27906">
              <w:rPr>
                <w:rFonts w:ascii="Arial" w:hAnsi="Arial" w:cs="Arial"/>
              </w:rPr>
              <w:t>Khyber Pakhtunkhwa Public Procurement Rules (KPPRA rules 2014).</w:t>
            </w:r>
            <w:r w:rsidR="00B13ADE">
              <w:rPr>
                <w:rFonts w:ascii="Arial" w:hAnsi="Arial" w:cs="Arial"/>
              </w:rPr>
              <w:t xml:space="preserve"> I</w:t>
            </w:r>
            <w:r w:rsidRPr="00C27906">
              <w:rPr>
                <w:rFonts w:ascii="Arial" w:hAnsi="Arial" w:cs="Arial"/>
                <w:color w:val="000000" w:themeColor="text1"/>
              </w:rPr>
              <w:t xml:space="preserve">f the said bidder gives his consent to the Procuring Entity regarding the same in writing.  </w:t>
            </w:r>
          </w:p>
        </w:tc>
      </w:tr>
      <w:tr w:rsidR="00301055" w:rsidRPr="00C27906" w:rsidTr="00A40B9E">
        <w:trPr>
          <w:trHeight w:val="1340"/>
        </w:trPr>
        <w:tc>
          <w:tcPr>
            <w:tcW w:w="0" w:type="auto"/>
            <w:gridSpan w:val="2"/>
            <w:vMerge w:val="restart"/>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19</w:t>
            </w:r>
            <w:r w:rsidR="00301055" w:rsidRPr="00C27906">
              <w:rPr>
                <w:rFonts w:ascii="Arial" w:hAnsi="Arial" w:cs="Arial"/>
                <w:color w:val="000000" w:themeColor="text1"/>
              </w:rPr>
              <w:t>.5</w:t>
            </w: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A bid security submitted by a bidder for a previous tender can only be considered valid for a new tender if it has been released by the Procuring Entity to the said bidder upon his request prior to the commencement of the new tendering activity and upon finalization of the previous tender through:</w:t>
            </w:r>
          </w:p>
          <w:p w:rsidR="00301055" w:rsidRPr="00C27906" w:rsidRDefault="00301055" w:rsidP="00B810DB">
            <w:pPr>
              <w:pStyle w:val="NoteLevel11"/>
              <w:numPr>
                <w:ilvl w:val="0"/>
                <w:numId w:val="0"/>
              </w:numPr>
              <w:tabs>
                <w:tab w:val="num" w:pos="900"/>
              </w:tabs>
              <w:jc w:val="both"/>
              <w:rPr>
                <w:rFonts w:ascii="Arial" w:hAnsi="Arial" w:cs="Arial"/>
                <w:color w:val="000000" w:themeColor="text1"/>
              </w:rPr>
            </w:pPr>
            <w:r w:rsidRPr="00C27906">
              <w:rPr>
                <w:rFonts w:ascii="Arial" w:hAnsi="Arial" w:cs="Arial"/>
                <w:color w:val="000000" w:themeColor="text1"/>
              </w:rPr>
              <w:t>(a) contract award to selected bidder(s),</w:t>
            </w:r>
          </w:p>
          <w:p w:rsidR="00301055" w:rsidRPr="00C27906" w:rsidRDefault="00301055" w:rsidP="00B810DB">
            <w:pPr>
              <w:pStyle w:val="NoteLevel11"/>
              <w:numPr>
                <w:ilvl w:val="0"/>
                <w:numId w:val="0"/>
              </w:numPr>
              <w:tabs>
                <w:tab w:val="num" w:pos="900"/>
              </w:tabs>
              <w:jc w:val="both"/>
              <w:rPr>
                <w:rFonts w:ascii="Arial" w:hAnsi="Arial" w:cs="Arial"/>
                <w:color w:val="000000" w:themeColor="text1"/>
              </w:rPr>
            </w:pPr>
            <w:r w:rsidRPr="00C27906">
              <w:rPr>
                <w:rFonts w:ascii="Arial" w:hAnsi="Arial" w:cs="Arial"/>
                <w:color w:val="000000" w:themeColor="text1"/>
              </w:rPr>
              <w:t>(b) termination of tender by disqualification of all bidders,</w:t>
            </w:r>
          </w:p>
          <w:p w:rsidR="00301055" w:rsidRDefault="00301055" w:rsidP="00B810DB">
            <w:pPr>
              <w:pStyle w:val="NoteLevel11"/>
              <w:numPr>
                <w:ilvl w:val="0"/>
                <w:numId w:val="0"/>
              </w:numPr>
              <w:tabs>
                <w:tab w:val="num" w:pos="900"/>
              </w:tabs>
              <w:jc w:val="both"/>
              <w:rPr>
                <w:rFonts w:ascii="Arial" w:hAnsi="Arial" w:cs="Arial"/>
              </w:rPr>
            </w:pPr>
            <w:r w:rsidRPr="00C27906">
              <w:rPr>
                <w:rFonts w:ascii="Arial" w:hAnsi="Arial" w:cs="Arial"/>
                <w:color w:val="000000" w:themeColor="text1"/>
              </w:rPr>
              <w:t xml:space="preserve">(c) Re-tendering upon cancellation of tender under </w:t>
            </w:r>
            <w:r w:rsidRPr="00C27906">
              <w:rPr>
                <w:rFonts w:ascii="Arial" w:hAnsi="Arial" w:cs="Arial"/>
              </w:rPr>
              <w:t>Khyber Pakhtunkhwa Public Procurement Rules (KPPRA rules 2014).</w:t>
            </w:r>
            <w:r w:rsidRPr="00C27906">
              <w:rPr>
                <w:rFonts w:ascii="Arial" w:hAnsi="Arial" w:cs="Arial"/>
                <w:color w:val="000000" w:themeColor="text1"/>
              </w:rPr>
              <w:t xml:space="preserve"> or any reason assigned thereof </w:t>
            </w:r>
            <w:r w:rsidR="00415255" w:rsidRPr="00C27906">
              <w:rPr>
                <w:rFonts w:ascii="Arial" w:hAnsi="Arial" w:cs="Arial"/>
                <w:color w:val="000000" w:themeColor="text1"/>
              </w:rPr>
              <w:t xml:space="preserve">under the rules </w:t>
            </w:r>
            <w:r w:rsidR="00415255" w:rsidRPr="00C27906">
              <w:rPr>
                <w:rFonts w:ascii="Arial" w:hAnsi="Arial" w:cs="Arial"/>
              </w:rPr>
              <w:t>Khyber Pakhtunkhwa Public Procurement Rules (KPPRA rules 2014)</w:t>
            </w:r>
          </w:p>
          <w:p w:rsidR="005D0C89" w:rsidRPr="00C27906" w:rsidRDefault="005D0C89" w:rsidP="00B810DB">
            <w:pPr>
              <w:pStyle w:val="NoteLevel11"/>
              <w:numPr>
                <w:ilvl w:val="0"/>
                <w:numId w:val="0"/>
              </w:numPr>
              <w:tabs>
                <w:tab w:val="num" w:pos="900"/>
              </w:tabs>
              <w:jc w:val="both"/>
              <w:rPr>
                <w:rFonts w:ascii="Arial" w:hAnsi="Arial" w:cs="Arial"/>
                <w:color w:val="000000" w:themeColor="text1"/>
              </w:rPr>
            </w:pPr>
          </w:p>
        </w:tc>
      </w:tr>
      <w:tr w:rsidR="00301055" w:rsidRPr="00C27906" w:rsidTr="00A40B9E">
        <w:trPr>
          <w:trHeight w:val="1340"/>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19</w:t>
            </w:r>
            <w:r w:rsidR="00301055" w:rsidRPr="00C27906">
              <w:rPr>
                <w:rFonts w:ascii="Arial" w:hAnsi="Arial" w:cs="Arial"/>
                <w:color w:val="000000" w:themeColor="text1"/>
              </w:rPr>
              <w:t>.6</w:t>
            </w: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Bid Security released in the manner stated above, should be valid till the period of bid validity prescribed for the new tender in the Standard Bidding Documents.</w:t>
            </w:r>
          </w:p>
        </w:tc>
      </w:tr>
      <w:tr w:rsidR="00301055" w:rsidRPr="00C27906" w:rsidTr="00A40B9E">
        <w:trPr>
          <w:trHeight w:val="1340"/>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19</w:t>
            </w:r>
            <w:r w:rsidR="00301055" w:rsidRPr="00C27906">
              <w:rPr>
                <w:rFonts w:ascii="Arial" w:hAnsi="Arial" w:cs="Arial"/>
                <w:color w:val="000000" w:themeColor="text1"/>
              </w:rPr>
              <w:t>.7</w:t>
            </w: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bidder shall therefore request the Procuring Entity in writing to return him the said Bid Security for the previous tender. Upon verification of the finalization of the previous tender, the Procuring Entity may release the Bid Security for its submission prior to the Bid opening of the new tender.  Any previously submitted Bid Security released by the Procuring Entity after the Bid Opening shall not be considered for submission at the time of bid opening of the new tender. </w:t>
            </w:r>
          </w:p>
          <w:p w:rsidR="00301055" w:rsidRPr="00C27906" w:rsidRDefault="00301055" w:rsidP="00A40B9E">
            <w:pPr>
              <w:pStyle w:val="NoteLevel11"/>
              <w:jc w:val="both"/>
              <w:rPr>
                <w:rFonts w:ascii="Arial" w:hAnsi="Arial" w:cs="Arial"/>
                <w:color w:val="000000" w:themeColor="text1"/>
              </w:rPr>
            </w:pPr>
          </w:p>
        </w:tc>
      </w:tr>
      <w:tr w:rsidR="00301055" w:rsidRPr="00C27906" w:rsidTr="00A40B9E">
        <w:tc>
          <w:tcPr>
            <w:tcW w:w="0" w:type="auto"/>
            <w:gridSpan w:val="2"/>
          </w:tcPr>
          <w:p w:rsidR="00301055" w:rsidRPr="00C27906" w:rsidRDefault="00301055" w:rsidP="00A40B9E">
            <w:pPr>
              <w:pStyle w:val="Head42"/>
              <w:rPr>
                <w:rFonts w:ascii="Arial" w:hAnsi="Arial" w:cs="Arial"/>
                <w:color w:val="000000" w:themeColor="text1"/>
              </w:rPr>
            </w:pPr>
            <w:r w:rsidRPr="00C27906">
              <w:rPr>
                <w:rFonts w:ascii="Arial" w:hAnsi="Arial" w:cs="Arial"/>
                <w:color w:val="000000" w:themeColor="text1"/>
                <w:sz w:val="22"/>
                <w:szCs w:val="22"/>
              </w:rPr>
              <w:t>2</w:t>
            </w:r>
            <w:r w:rsidR="00415255" w:rsidRPr="00C27906">
              <w:rPr>
                <w:rFonts w:ascii="Arial" w:hAnsi="Arial" w:cs="Arial"/>
                <w:color w:val="000000" w:themeColor="text1"/>
                <w:sz w:val="22"/>
                <w:szCs w:val="22"/>
              </w:rPr>
              <w:t>0</w:t>
            </w:r>
            <w:r w:rsidRPr="00C27906">
              <w:rPr>
                <w:rFonts w:ascii="Arial" w:hAnsi="Arial" w:cs="Arial"/>
                <w:color w:val="000000" w:themeColor="text1"/>
                <w:sz w:val="22"/>
                <w:szCs w:val="22"/>
              </w:rPr>
              <w:t xml:space="preserve">. </w:t>
            </w:r>
            <w:r w:rsidRPr="00C27906">
              <w:rPr>
                <w:rFonts w:ascii="Arial" w:hAnsi="Arial" w:cs="Arial"/>
                <w:color w:val="000000" w:themeColor="text1"/>
              </w:rPr>
              <w:t>Bid Validity</w:t>
            </w: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20</w:t>
            </w:r>
            <w:r w:rsidR="00301055" w:rsidRPr="00C27906">
              <w:rPr>
                <w:rFonts w:ascii="Arial" w:hAnsi="Arial" w:cs="Arial"/>
                <w:color w:val="000000" w:themeColor="text1"/>
              </w:rPr>
              <w:t>.1</w:t>
            </w: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Bids shall remain valid for the period identified in the </w:t>
            </w:r>
            <w:r w:rsidRPr="00C27906">
              <w:rPr>
                <w:rFonts w:ascii="Arial" w:hAnsi="Arial" w:cs="Arial"/>
                <w:bCs/>
                <w:color w:val="000000" w:themeColor="text1"/>
              </w:rPr>
              <w:t>Bid Data Sheet</w:t>
            </w:r>
            <w:r w:rsidR="00BB7E2B">
              <w:rPr>
                <w:rFonts w:ascii="Arial" w:hAnsi="Arial" w:cs="Arial"/>
                <w:bCs/>
                <w:color w:val="000000" w:themeColor="text1"/>
              </w:rPr>
              <w:t xml:space="preserve"> </w:t>
            </w:r>
            <w:r w:rsidRPr="00C27906">
              <w:rPr>
                <w:rFonts w:ascii="Arial" w:hAnsi="Arial" w:cs="Arial"/>
                <w:bCs/>
                <w:color w:val="000000" w:themeColor="text1"/>
              </w:rPr>
              <w:t>(BDS)</w:t>
            </w:r>
            <w:r w:rsidR="00DD0236">
              <w:rPr>
                <w:rFonts w:ascii="Arial" w:hAnsi="Arial" w:cs="Arial"/>
                <w:bCs/>
                <w:color w:val="000000" w:themeColor="text1"/>
              </w:rPr>
              <w:t xml:space="preserve"> </w:t>
            </w:r>
            <w:r w:rsidRPr="00C27906">
              <w:rPr>
                <w:rFonts w:ascii="Arial" w:hAnsi="Arial" w:cs="Arial"/>
                <w:color w:val="000000" w:themeColor="text1"/>
              </w:rPr>
              <w:t xml:space="preserve">after the date of opening of technical bid prescribed by the Procuring Agency.  A bid valid for a period shorter than the one prescribed in the </w:t>
            </w:r>
            <w:r w:rsidRPr="00C27906">
              <w:rPr>
                <w:rFonts w:ascii="Arial" w:hAnsi="Arial" w:cs="Arial"/>
                <w:bCs/>
                <w:color w:val="000000" w:themeColor="text1"/>
              </w:rPr>
              <w:t>Bid Data Sheet</w:t>
            </w:r>
            <w:r w:rsidRPr="00C27906">
              <w:rPr>
                <w:rFonts w:ascii="Arial" w:hAnsi="Arial" w:cs="Arial"/>
                <w:color w:val="000000" w:themeColor="text1"/>
              </w:rPr>
              <w:t xml:space="preserve"> (BDS) shall be rejected by the Pro</w:t>
            </w:r>
            <w:r w:rsidR="006C116E" w:rsidRPr="00C27906">
              <w:rPr>
                <w:rFonts w:ascii="Arial" w:hAnsi="Arial" w:cs="Arial"/>
                <w:color w:val="000000" w:themeColor="text1"/>
              </w:rPr>
              <w:t>curing Entity as non-responsive</w:t>
            </w:r>
            <w:r w:rsidR="004F5179" w:rsidRPr="00C27906">
              <w:rPr>
                <w:rFonts w:ascii="Arial" w:hAnsi="Arial" w:cs="Arial"/>
                <w:color w:val="000000" w:themeColor="text1"/>
              </w:rPr>
              <w:t>.</w:t>
            </w:r>
          </w:p>
          <w:p w:rsidR="00301055" w:rsidRPr="00C27906" w:rsidRDefault="00301055" w:rsidP="00A40B9E">
            <w:pPr>
              <w:jc w:val="both"/>
              <w:rPr>
                <w:rFonts w:ascii="Arial" w:hAnsi="Arial" w:cs="Arial"/>
                <w:color w:val="000000" w:themeColor="text1"/>
              </w:rPr>
            </w:pPr>
          </w:p>
        </w:tc>
      </w:tr>
      <w:tr w:rsidR="00301055" w:rsidRPr="00C27906" w:rsidTr="00A40B9E">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415255" w:rsidP="00A40B9E">
            <w:pPr>
              <w:jc w:val="both"/>
              <w:rPr>
                <w:rFonts w:ascii="Arial" w:hAnsi="Arial" w:cs="Arial"/>
                <w:color w:val="000000" w:themeColor="text1"/>
              </w:rPr>
            </w:pPr>
            <w:r w:rsidRPr="00C27906">
              <w:rPr>
                <w:rFonts w:ascii="Arial" w:hAnsi="Arial" w:cs="Arial"/>
                <w:color w:val="000000" w:themeColor="text1"/>
              </w:rPr>
              <w:t>20</w:t>
            </w:r>
            <w:r w:rsidR="00301055" w:rsidRPr="00C27906">
              <w:rPr>
                <w:rFonts w:ascii="Arial" w:hAnsi="Arial" w:cs="Arial"/>
                <w:color w:val="000000" w:themeColor="text1"/>
              </w:rPr>
              <w:t>.2</w:t>
            </w: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Procuring Entity shall ordinarily be under an obligation to process and evaluate the bid within the stipulated bid validity period. </w:t>
            </w:r>
            <w:r w:rsidR="00B13ADE" w:rsidRPr="00C27906">
              <w:rPr>
                <w:rFonts w:ascii="Arial" w:hAnsi="Arial" w:cs="Arial"/>
                <w:color w:val="000000" w:themeColor="text1"/>
              </w:rPr>
              <w:t>However,</w:t>
            </w:r>
            <w:r w:rsidRPr="00C27906">
              <w:rPr>
                <w:rFonts w:ascii="Arial" w:hAnsi="Arial" w:cs="Arial"/>
                <w:color w:val="000000" w:themeColor="text1"/>
              </w:rPr>
              <w:t xml:space="preserve"> under exceptional circumstances and for reason to be recorded in writing, if an extension is considered necessary, all those who have submitted their bids, shall be asked to extend their respective bid validity period. Such extension shall not exceed the period of the original bid validity.</w:t>
            </w:r>
          </w:p>
          <w:p w:rsidR="00301055" w:rsidRPr="00C27906" w:rsidRDefault="00301055" w:rsidP="00A40B9E">
            <w:pPr>
              <w:pStyle w:val="NoteLevel11"/>
              <w:jc w:val="both"/>
              <w:rPr>
                <w:rFonts w:ascii="Arial" w:hAnsi="Arial" w:cs="Arial"/>
                <w:color w:val="000000" w:themeColor="text1"/>
              </w:rPr>
            </w:pPr>
          </w:p>
        </w:tc>
      </w:tr>
      <w:tr w:rsidR="00301055" w:rsidRPr="00C27906" w:rsidTr="00A40B9E">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2</w:t>
            </w:r>
            <w:r w:rsidR="00415255" w:rsidRPr="00C27906">
              <w:rPr>
                <w:rFonts w:ascii="Arial" w:hAnsi="Arial" w:cs="Arial"/>
                <w:color w:val="000000" w:themeColor="text1"/>
              </w:rPr>
              <w:t>0</w:t>
            </w:r>
            <w:r w:rsidRPr="00C27906">
              <w:rPr>
                <w:rFonts w:ascii="Arial" w:hAnsi="Arial" w:cs="Arial"/>
                <w:color w:val="000000" w:themeColor="text1"/>
              </w:rPr>
              <w:t>.3</w:t>
            </w: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Bidders </w:t>
            </w:r>
            <w:r w:rsidR="00B13ADE" w:rsidRPr="00C27906">
              <w:rPr>
                <w:rFonts w:ascii="Arial" w:hAnsi="Arial" w:cs="Arial"/>
                <w:color w:val="000000" w:themeColor="text1"/>
              </w:rPr>
              <w:t>who, -</w:t>
            </w:r>
          </w:p>
          <w:p w:rsidR="00301055" w:rsidRPr="00C27906" w:rsidRDefault="00301055" w:rsidP="00A40B9E">
            <w:pPr>
              <w:pStyle w:val="NoteLevel11"/>
              <w:numPr>
                <w:ilvl w:val="0"/>
                <w:numId w:val="4"/>
              </w:numPr>
              <w:jc w:val="both"/>
              <w:rPr>
                <w:rFonts w:ascii="Arial" w:hAnsi="Arial" w:cs="Arial"/>
                <w:color w:val="000000" w:themeColor="text1"/>
              </w:rPr>
            </w:pPr>
            <w:r w:rsidRPr="00C27906">
              <w:rPr>
                <w:rFonts w:ascii="Arial" w:hAnsi="Arial" w:cs="Arial"/>
                <w:color w:val="000000" w:themeColor="text1"/>
              </w:rPr>
              <w:t xml:space="preserve">agree to the Procuring Entity’s request for extension of bid validity period, shall not be permitted to </w:t>
            </w:r>
            <w:r w:rsidRPr="00C27906">
              <w:rPr>
                <w:rFonts w:ascii="Arial" w:hAnsi="Arial" w:cs="Arial"/>
                <w:color w:val="000000" w:themeColor="text1"/>
              </w:rPr>
              <w:lastRenderedPageBreak/>
              <w:t xml:space="preserve">change the substance of their bids; </w:t>
            </w:r>
          </w:p>
          <w:p w:rsidR="00301055" w:rsidRPr="00C27906" w:rsidRDefault="00301055" w:rsidP="00A40B9E">
            <w:pPr>
              <w:pStyle w:val="NoteLevel11"/>
              <w:numPr>
                <w:ilvl w:val="0"/>
                <w:numId w:val="0"/>
              </w:numPr>
              <w:ind w:left="342" w:hanging="270"/>
              <w:jc w:val="both"/>
              <w:rPr>
                <w:rFonts w:ascii="Arial" w:hAnsi="Arial" w:cs="Arial"/>
                <w:color w:val="000000" w:themeColor="text1"/>
              </w:rPr>
            </w:pPr>
            <w:r w:rsidRPr="00C27906">
              <w:rPr>
                <w:rFonts w:ascii="Arial" w:hAnsi="Arial" w:cs="Arial"/>
                <w:color w:val="000000" w:themeColor="text1"/>
              </w:rPr>
              <w:t>b) Do not agree to an extension of the bid validity period, shall be allowed to withdraw their bids without forfeiture of their bid securities.</w:t>
            </w:r>
          </w:p>
          <w:p w:rsidR="00301055" w:rsidRPr="00C27906" w:rsidRDefault="00301055" w:rsidP="00A40B9E">
            <w:pPr>
              <w:pStyle w:val="NoteLevel11"/>
              <w:numPr>
                <w:ilvl w:val="0"/>
                <w:numId w:val="0"/>
              </w:numPr>
              <w:ind w:left="720"/>
              <w:jc w:val="both"/>
              <w:rPr>
                <w:rFonts w:ascii="Arial" w:hAnsi="Arial" w:cs="Arial"/>
                <w:color w:val="000000" w:themeColor="text1"/>
              </w:rPr>
            </w:pPr>
          </w:p>
        </w:tc>
      </w:tr>
      <w:tr w:rsidR="00301055" w:rsidRPr="00C27906" w:rsidTr="00A40B9E">
        <w:trPr>
          <w:trHeight w:val="1025"/>
        </w:trPr>
        <w:tc>
          <w:tcPr>
            <w:tcW w:w="0" w:type="auto"/>
            <w:gridSpan w:val="2"/>
            <w:vMerge w:val="restart"/>
          </w:tcPr>
          <w:p w:rsidR="00301055" w:rsidRPr="00C27906" w:rsidRDefault="00301055" w:rsidP="00A40B9E">
            <w:pPr>
              <w:pStyle w:val="Head42"/>
              <w:rPr>
                <w:rFonts w:ascii="Arial" w:hAnsi="Arial" w:cs="Arial"/>
                <w:color w:val="000000" w:themeColor="text1"/>
              </w:rPr>
            </w:pPr>
            <w:r w:rsidRPr="00C27906">
              <w:rPr>
                <w:rFonts w:ascii="Arial" w:hAnsi="Arial" w:cs="Arial"/>
                <w:color w:val="000000" w:themeColor="text1"/>
                <w:sz w:val="22"/>
                <w:szCs w:val="22"/>
              </w:rPr>
              <w:lastRenderedPageBreak/>
              <w:t>2</w:t>
            </w:r>
            <w:r w:rsidR="00415255" w:rsidRPr="00C27906">
              <w:rPr>
                <w:rFonts w:ascii="Arial" w:hAnsi="Arial" w:cs="Arial"/>
                <w:color w:val="000000" w:themeColor="text1"/>
                <w:sz w:val="22"/>
                <w:szCs w:val="22"/>
              </w:rPr>
              <w:t>1</w:t>
            </w:r>
            <w:r w:rsidRPr="00C27906">
              <w:rPr>
                <w:rFonts w:ascii="Arial" w:hAnsi="Arial" w:cs="Arial"/>
                <w:color w:val="000000" w:themeColor="text1"/>
                <w:sz w:val="22"/>
                <w:szCs w:val="22"/>
              </w:rPr>
              <w:t xml:space="preserve">.  </w:t>
            </w:r>
            <w:r w:rsidRPr="00C27906">
              <w:rPr>
                <w:rFonts w:ascii="Arial" w:hAnsi="Arial" w:cs="Arial"/>
                <w:color w:val="000000" w:themeColor="text1"/>
              </w:rPr>
              <w:t>Format and Signing of Bids.</w:t>
            </w: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2</w:t>
            </w:r>
            <w:r w:rsidR="00415255" w:rsidRPr="00C27906">
              <w:rPr>
                <w:rFonts w:ascii="Arial" w:hAnsi="Arial" w:cs="Arial"/>
                <w:color w:val="000000" w:themeColor="text1"/>
              </w:rPr>
              <w:t>1</w:t>
            </w:r>
            <w:r w:rsidRPr="00C27906">
              <w:rPr>
                <w:rFonts w:ascii="Arial" w:hAnsi="Arial" w:cs="Arial"/>
                <w:color w:val="000000" w:themeColor="text1"/>
              </w:rPr>
              <w:t>.1</w:t>
            </w:r>
          </w:p>
        </w:tc>
        <w:tc>
          <w:tcPr>
            <w:tcW w:w="0" w:type="auto"/>
            <w:gridSpan w:val="2"/>
          </w:tcPr>
          <w:p w:rsidR="00301055" w:rsidRDefault="00301055" w:rsidP="00A40B9E">
            <w:pPr>
              <w:jc w:val="both"/>
              <w:rPr>
                <w:rFonts w:ascii="Arial" w:hAnsi="Arial" w:cs="Arial"/>
                <w:color w:val="000000" w:themeColor="text1"/>
              </w:rPr>
            </w:pPr>
            <w:r w:rsidRPr="00C27906">
              <w:rPr>
                <w:rFonts w:ascii="Arial" w:hAnsi="Arial" w:cs="Arial"/>
                <w:color w:val="000000" w:themeColor="text1"/>
              </w:rPr>
              <w:t>The Bidder shall prepare and submit his bid and provide original documents, as appropriate. Copies of any documents must be signed and stamped by the bidder.</w:t>
            </w:r>
          </w:p>
          <w:p w:rsidR="005D0C89" w:rsidRPr="00C27906" w:rsidRDefault="005D0C89" w:rsidP="00A40B9E">
            <w:pPr>
              <w:jc w:val="both"/>
              <w:rPr>
                <w:rFonts w:ascii="Arial" w:hAnsi="Arial" w:cs="Arial"/>
                <w:color w:val="000000" w:themeColor="text1"/>
              </w:rPr>
            </w:pPr>
          </w:p>
        </w:tc>
      </w:tr>
      <w:tr w:rsidR="00301055" w:rsidRPr="00C27906" w:rsidTr="00A40B9E">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2</w:t>
            </w:r>
            <w:r w:rsidR="00662C07" w:rsidRPr="00C27906">
              <w:rPr>
                <w:rFonts w:ascii="Arial" w:hAnsi="Arial" w:cs="Arial"/>
                <w:color w:val="000000" w:themeColor="text1"/>
              </w:rPr>
              <w:t>1</w:t>
            </w:r>
            <w:r w:rsidRPr="00C27906">
              <w:rPr>
                <w:rFonts w:ascii="Arial" w:hAnsi="Arial" w:cs="Arial"/>
                <w:color w:val="000000" w:themeColor="text1"/>
              </w:rPr>
              <w:t>.2</w:t>
            </w:r>
          </w:p>
        </w:tc>
        <w:tc>
          <w:tcPr>
            <w:tcW w:w="0" w:type="auto"/>
            <w:gridSpan w:val="2"/>
          </w:tcPr>
          <w:p w:rsidR="00301055" w:rsidRPr="00C27906" w:rsidRDefault="00301055" w:rsidP="00B13ADE">
            <w:pPr>
              <w:pStyle w:val="NoteLevel11"/>
              <w:tabs>
                <w:tab w:val="clear" w:pos="810"/>
                <w:tab w:val="num" w:pos="0"/>
              </w:tabs>
              <w:ind w:left="0"/>
              <w:jc w:val="both"/>
              <w:rPr>
                <w:rFonts w:ascii="Arial" w:hAnsi="Arial" w:cs="Arial"/>
                <w:color w:val="000000" w:themeColor="text1"/>
              </w:rPr>
            </w:pPr>
            <w:r w:rsidRPr="00C27906">
              <w:rPr>
                <w:rFonts w:ascii="Arial" w:hAnsi="Arial" w:cs="Arial"/>
                <w:color w:val="000000" w:themeColor="text1"/>
              </w:rPr>
              <w:t>The Bid shall be accompanied by the original receipt for payment made for the purchase of the bidding document. In an event where the Bidder has downloaded the bidding document from the web, they will require to get the original payment receipt of the prescribed fee from the Procuring Agency well before the date of submission of bid.</w:t>
            </w:r>
          </w:p>
          <w:p w:rsidR="00301055" w:rsidRPr="00C27906" w:rsidRDefault="00301055" w:rsidP="00A40B9E">
            <w:pPr>
              <w:jc w:val="both"/>
              <w:rPr>
                <w:rFonts w:ascii="Arial" w:hAnsi="Arial" w:cs="Arial"/>
                <w:color w:val="000000" w:themeColor="text1"/>
              </w:rPr>
            </w:pPr>
          </w:p>
        </w:tc>
      </w:tr>
      <w:tr w:rsidR="00301055" w:rsidRPr="00C27906" w:rsidTr="00A40B9E">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21</w:t>
            </w:r>
            <w:r w:rsidR="00301055" w:rsidRPr="00C27906">
              <w:rPr>
                <w:rFonts w:ascii="Arial" w:hAnsi="Arial" w:cs="Arial"/>
                <w:color w:val="000000" w:themeColor="text1"/>
              </w:rPr>
              <w:t>.3</w:t>
            </w:r>
          </w:p>
        </w:tc>
        <w:tc>
          <w:tcPr>
            <w:tcW w:w="0" w:type="auto"/>
            <w:gridSpan w:val="2"/>
          </w:tcPr>
          <w:p w:rsidR="00301055" w:rsidRPr="00C27906" w:rsidRDefault="00301055" w:rsidP="00B13ADE">
            <w:pPr>
              <w:pStyle w:val="NoteLevel11"/>
              <w:tabs>
                <w:tab w:val="num" w:pos="162"/>
              </w:tabs>
              <w:ind w:left="-18" w:hanging="72"/>
              <w:jc w:val="both"/>
              <w:rPr>
                <w:rFonts w:ascii="Arial" w:hAnsi="Arial" w:cs="Arial"/>
                <w:color w:val="000000" w:themeColor="text1"/>
              </w:rPr>
            </w:pPr>
            <w:r w:rsidRPr="00C27906">
              <w:rPr>
                <w:rFonts w:ascii="Arial" w:hAnsi="Arial" w:cs="Arial"/>
                <w:color w:val="000000" w:themeColor="text1"/>
              </w:rPr>
              <w:t>The original bid shall be typed or written in indelible ink and shall be signed by the Bidder or a person or persons duly authorized to bind the Bidder to the Contract.  The person or persons signing the bid shall initial and stamp all pages of the Standard Bidding Documents.</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1070"/>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21</w:t>
            </w:r>
            <w:r w:rsidR="00301055" w:rsidRPr="00C27906">
              <w:rPr>
                <w:rFonts w:ascii="Arial" w:hAnsi="Arial" w:cs="Arial"/>
                <w:color w:val="000000" w:themeColor="text1"/>
              </w:rPr>
              <w:t>.4</w:t>
            </w:r>
          </w:p>
        </w:tc>
        <w:tc>
          <w:tcPr>
            <w:tcW w:w="0" w:type="auto"/>
            <w:gridSpan w:val="2"/>
          </w:tcPr>
          <w:p w:rsidR="00301055" w:rsidRPr="00C27906" w:rsidRDefault="00301055" w:rsidP="00B13ADE">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Any tampering, illegitimate inclusion or exclusion in any part of the Standard Bidding Documents shall lead to disqualification of the bidder.</w:t>
            </w:r>
          </w:p>
          <w:p w:rsidR="00301055" w:rsidRPr="00C27906" w:rsidRDefault="00301055" w:rsidP="00A40B9E">
            <w:pPr>
              <w:pStyle w:val="NoteLevel11"/>
              <w:tabs>
                <w:tab w:val="num" w:pos="162"/>
              </w:tabs>
              <w:ind w:left="72" w:hanging="72"/>
              <w:jc w:val="both"/>
              <w:rPr>
                <w:rFonts w:ascii="Arial" w:hAnsi="Arial" w:cs="Arial"/>
                <w:color w:val="000000" w:themeColor="text1"/>
              </w:rPr>
            </w:pPr>
          </w:p>
        </w:tc>
      </w:tr>
      <w:tr w:rsidR="00301055" w:rsidRPr="00C27906" w:rsidTr="00A40B9E">
        <w:trPr>
          <w:trHeight w:val="1070"/>
        </w:trPr>
        <w:tc>
          <w:tcPr>
            <w:tcW w:w="0" w:type="auto"/>
            <w:gridSpan w:val="5"/>
          </w:tcPr>
          <w:p w:rsidR="00301055" w:rsidRPr="00C27906" w:rsidRDefault="00301055" w:rsidP="00A40B9E"/>
        </w:tc>
      </w:tr>
      <w:tr w:rsidR="00301055" w:rsidRPr="00C27906" w:rsidTr="00A40B9E">
        <w:trPr>
          <w:trHeight w:val="900"/>
        </w:trPr>
        <w:tc>
          <w:tcPr>
            <w:tcW w:w="0" w:type="auto"/>
            <w:gridSpan w:val="2"/>
            <w:vMerge w:val="restart"/>
          </w:tcPr>
          <w:p w:rsidR="00301055" w:rsidRPr="00C27906" w:rsidRDefault="00662C07" w:rsidP="00A40B9E">
            <w:pPr>
              <w:ind w:left="448" w:hanging="448"/>
              <w:rPr>
                <w:rFonts w:ascii="Arial" w:hAnsi="Arial" w:cs="Arial"/>
                <w:color w:val="000000" w:themeColor="text1"/>
              </w:rPr>
            </w:pPr>
            <w:r w:rsidRPr="00C27906">
              <w:rPr>
                <w:rFonts w:ascii="Arial" w:hAnsi="Arial" w:cs="Arial"/>
                <w:color w:val="000000" w:themeColor="text1"/>
                <w:sz w:val="22"/>
                <w:szCs w:val="22"/>
              </w:rPr>
              <w:t>2</w:t>
            </w:r>
            <w:r w:rsidR="00301055" w:rsidRPr="00C27906">
              <w:rPr>
                <w:rFonts w:ascii="Arial" w:hAnsi="Arial" w:cs="Arial"/>
                <w:color w:val="000000" w:themeColor="text1"/>
                <w:sz w:val="22"/>
                <w:szCs w:val="22"/>
              </w:rPr>
              <w:t>2.</w:t>
            </w:r>
            <w:r w:rsidR="00301055" w:rsidRPr="00C27906">
              <w:rPr>
                <w:rFonts w:ascii="Arial" w:hAnsi="Arial" w:cs="Arial"/>
                <w:color w:val="000000" w:themeColor="text1"/>
                <w:sz w:val="22"/>
                <w:szCs w:val="22"/>
              </w:rPr>
              <w:tab/>
            </w:r>
            <w:r w:rsidR="00301055" w:rsidRPr="00C27906">
              <w:rPr>
                <w:rFonts w:ascii="Arial" w:hAnsi="Arial" w:cs="Arial"/>
                <w:b/>
                <w:color w:val="000000" w:themeColor="text1"/>
              </w:rPr>
              <w:t>Clarification of Tender Documents</w:t>
            </w: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ind w:left="448" w:hanging="448"/>
              <w:rPr>
                <w:rFonts w:ascii="Arial" w:hAnsi="Arial" w:cs="Arial"/>
                <w:b/>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2</w:t>
            </w:r>
            <w:r w:rsidR="00662C07" w:rsidRPr="00C27906">
              <w:rPr>
                <w:rFonts w:ascii="Arial" w:hAnsi="Arial" w:cs="Arial"/>
                <w:color w:val="000000" w:themeColor="text1"/>
                <w:sz w:val="22"/>
                <w:szCs w:val="22"/>
              </w:rPr>
              <w:t>2</w:t>
            </w:r>
            <w:r w:rsidRPr="00C27906">
              <w:rPr>
                <w:rFonts w:ascii="Arial" w:hAnsi="Arial" w:cs="Arial"/>
                <w:color w:val="000000" w:themeColor="text1"/>
                <w:sz w:val="22"/>
                <w:szCs w:val="22"/>
              </w:rPr>
              <w:t>.1</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Procuring Entity, under </w:t>
            </w:r>
            <w:r w:rsidRPr="00C27906">
              <w:rPr>
                <w:rFonts w:ascii="Arial" w:hAnsi="Arial" w:cs="Arial"/>
              </w:rPr>
              <w:t>Khyber Pakhtunkhwa Public Procurement Rules (KPPRA rules 2014).</w:t>
            </w:r>
            <w:r w:rsidRPr="00C27906">
              <w:rPr>
                <w:rFonts w:ascii="Arial" w:hAnsi="Arial" w:cs="Arial"/>
                <w:color w:val="000000" w:themeColor="text1"/>
              </w:rPr>
              <w:t>, may convene a Pre-Bid Conference any</w:t>
            </w:r>
            <w:r w:rsidR="001501EF">
              <w:rPr>
                <w:rFonts w:ascii="Arial" w:hAnsi="Arial" w:cs="Arial"/>
                <w:color w:val="000000" w:themeColor="text1"/>
              </w:rPr>
              <w:t xml:space="preserve"> </w:t>
            </w:r>
            <w:r w:rsidRPr="00C27906">
              <w:rPr>
                <w:rFonts w:ascii="Arial" w:hAnsi="Arial" w:cs="Arial"/>
                <w:color w:val="000000" w:themeColor="text1"/>
              </w:rPr>
              <w:t>time after the issuance of the Standard Bidding Documents and before the Bid opening to invite all the prospective bidders:</w:t>
            </w:r>
          </w:p>
          <w:p w:rsidR="00301055" w:rsidRPr="00C27906" w:rsidRDefault="00301055" w:rsidP="00A40B9E">
            <w:pPr>
              <w:pStyle w:val="NoteLevel11"/>
              <w:jc w:val="both"/>
              <w:rPr>
                <w:rFonts w:ascii="Arial" w:hAnsi="Arial" w:cs="Arial"/>
                <w:color w:val="000000" w:themeColor="text1"/>
              </w:rPr>
            </w:pPr>
          </w:p>
          <w:p w:rsidR="00301055" w:rsidRPr="00C27906" w:rsidRDefault="00301055" w:rsidP="00B810DB">
            <w:pPr>
              <w:pStyle w:val="NoteLevel11"/>
              <w:numPr>
                <w:ilvl w:val="0"/>
                <w:numId w:val="0"/>
              </w:numPr>
              <w:ind w:left="810" w:hanging="810"/>
              <w:jc w:val="both"/>
              <w:rPr>
                <w:rFonts w:ascii="Arial" w:hAnsi="Arial" w:cs="Arial"/>
                <w:color w:val="000000" w:themeColor="text1"/>
              </w:rPr>
            </w:pPr>
            <w:r w:rsidRPr="00C27906">
              <w:rPr>
                <w:rFonts w:ascii="Arial" w:hAnsi="Arial" w:cs="Arial"/>
                <w:color w:val="000000" w:themeColor="text1"/>
              </w:rPr>
              <w:t xml:space="preserve">(a) to brief them to submit responsive bids, </w:t>
            </w:r>
          </w:p>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(b) to respond to any queries made by them for clarification, </w:t>
            </w:r>
          </w:p>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(c) to make any changes or modifications in the Standard Bidding Documents in the light of such clarifications if agreed by the procuring Entity. </w:t>
            </w:r>
          </w:p>
          <w:p w:rsidR="00301055" w:rsidRPr="00C27906" w:rsidRDefault="00301055" w:rsidP="00A40B9E">
            <w:pPr>
              <w:jc w:val="both"/>
              <w:rPr>
                <w:rFonts w:ascii="Arial" w:hAnsi="Arial" w:cs="Arial"/>
                <w:color w:val="000000" w:themeColor="text1"/>
              </w:rPr>
            </w:pPr>
          </w:p>
        </w:tc>
      </w:tr>
      <w:tr w:rsidR="00301055" w:rsidRPr="00C27906" w:rsidTr="00A40B9E">
        <w:trPr>
          <w:trHeight w:val="2673"/>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2</w:t>
            </w:r>
            <w:r w:rsidR="00662C07" w:rsidRPr="00C27906">
              <w:rPr>
                <w:rFonts w:ascii="Arial" w:hAnsi="Arial" w:cs="Arial"/>
                <w:color w:val="000000" w:themeColor="text1"/>
                <w:sz w:val="22"/>
                <w:szCs w:val="22"/>
              </w:rPr>
              <w:t>2</w:t>
            </w:r>
            <w:r w:rsidRPr="00C27906">
              <w:rPr>
                <w:rFonts w:ascii="Arial" w:hAnsi="Arial" w:cs="Arial"/>
                <w:color w:val="000000" w:themeColor="text1"/>
                <w:sz w:val="22"/>
                <w:szCs w:val="22"/>
              </w:rPr>
              <w:t>.2</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Any such changes or modifications, after approval of the Procuring entity, shall </w:t>
            </w:r>
            <w:r w:rsidR="00C55816" w:rsidRPr="00C27906">
              <w:rPr>
                <w:rFonts w:ascii="Arial" w:hAnsi="Arial" w:cs="Arial"/>
                <w:color w:val="000000" w:themeColor="text1"/>
              </w:rPr>
              <w:t xml:space="preserve">be </w:t>
            </w:r>
            <w:r w:rsidRPr="00C27906">
              <w:rPr>
                <w:rFonts w:ascii="Arial" w:hAnsi="Arial" w:cs="Arial"/>
                <w:color w:val="000000" w:themeColor="text1"/>
              </w:rPr>
              <w:t xml:space="preserve">reflected in the form of an addendum or minutes of meeting and shall be timely: </w:t>
            </w:r>
          </w:p>
          <w:p w:rsidR="00301055" w:rsidRPr="00C27906" w:rsidRDefault="00301055" w:rsidP="00A40B9E">
            <w:pPr>
              <w:pStyle w:val="NoteLevel11"/>
              <w:jc w:val="both"/>
              <w:rPr>
                <w:rFonts w:ascii="Arial" w:hAnsi="Arial" w:cs="Arial"/>
                <w:color w:val="000000" w:themeColor="text1"/>
              </w:rPr>
            </w:pPr>
          </w:p>
          <w:p w:rsidR="00301055" w:rsidRPr="00C27906" w:rsidRDefault="00301055" w:rsidP="00B810DB">
            <w:pPr>
              <w:pStyle w:val="NoteLevel11"/>
              <w:numPr>
                <w:ilvl w:val="0"/>
                <w:numId w:val="0"/>
              </w:numPr>
              <w:tabs>
                <w:tab w:val="num" w:pos="391"/>
              </w:tabs>
              <w:jc w:val="both"/>
              <w:rPr>
                <w:rFonts w:ascii="Arial" w:hAnsi="Arial" w:cs="Arial"/>
                <w:color w:val="000000" w:themeColor="text1"/>
              </w:rPr>
            </w:pPr>
            <w:r w:rsidRPr="00C27906">
              <w:rPr>
                <w:rFonts w:ascii="Arial" w:hAnsi="Arial" w:cs="Arial"/>
                <w:color w:val="000000" w:themeColor="text1"/>
              </w:rPr>
              <w:t xml:space="preserve">(a) communicated in writing to all such bidders who have purchased the Standard Bidding Documents, or </w:t>
            </w:r>
          </w:p>
          <w:p w:rsidR="00301055" w:rsidRPr="00C27906" w:rsidRDefault="00301055" w:rsidP="00A40B9E">
            <w:pPr>
              <w:pStyle w:val="NoteLevel11"/>
              <w:tabs>
                <w:tab w:val="num" w:pos="432"/>
              </w:tabs>
              <w:ind w:left="432" w:hanging="432"/>
              <w:jc w:val="both"/>
              <w:rPr>
                <w:rFonts w:ascii="Arial" w:hAnsi="Arial" w:cs="Arial"/>
                <w:color w:val="000000" w:themeColor="text1"/>
              </w:rPr>
            </w:pPr>
          </w:p>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(b)</w:t>
            </w:r>
            <w:r w:rsidR="001F4998">
              <w:rPr>
                <w:rFonts w:ascii="Arial" w:hAnsi="Arial" w:cs="Arial"/>
                <w:color w:val="000000" w:themeColor="text1"/>
              </w:rPr>
              <w:t xml:space="preserve"> </w:t>
            </w:r>
            <w:r w:rsidRPr="00C27906">
              <w:rPr>
                <w:rFonts w:ascii="Arial" w:hAnsi="Arial" w:cs="Arial"/>
                <w:color w:val="000000" w:themeColor="text1"/>
              </w:rPr>
              <w:t>posted on the website of the Health Department Khyber Pakhtunkhwa for wider disseminated to all the prospective bidders if the same have earlier been posted on the said website.</w:t>
            </w:r>
          </w:p>
          <w:p w:rsidR="00301055" w:rsidRPr="00C27906" w:rsidRDefault="00301055" w:rsidP="00A40B9E">
            <w:pPr>
              <w:jc w:val="both"/>
              <w:rPr>
                <w:rFonts w:ascii="Arial" w:hAnsi="Arial" w:cs="Arial"/>
                <w:color w:val="000000" w:themeColor="text1"/>
              </w:rPr>
            </w:pPr>
          </w:p>
        </w:tc>
      </w:tr>
      <w:tr w:rsidR="00301055" w:rsidRPr="00C27906" w:rsidTr="00A40B9E">
        <w:trPr>
          <w:trHeight w:val="2673"/>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2</w:t>
            </w:r>
            <w:r w:rsidR="00662C07" w:rsidRPr="00C27906">
              <w:rPr>
                <w:rFonts w:ascii="Arial" w:hAnsi="Arial" w:cs="Arial"/>
                <w:color w:val="000000" w:themeColor="text1"/>
                <w:sz w:val="22"/>
                <w:szCs w:val="22"/>
              </w:rPr>
              <w:t>2</w:t>
            </w:r>
            <w:r w:rsidRPr="00C27906">
              <w:rPr>
                <w:rFonts w:ascii="Arial" w:hAnsi="Arial" w:cs="Arial"/>
                <w:color w:val="000000" w:themeColor="text1"/>
                <w:sz w:val="22"/>
                <w:szCs w:val="22"/>
              </w:rPr>
              <w:t>.3</w:t>
            </w:r>
          </w:p>
        </w:tc>
        <w:tc>
          <w:tcPr>
            <w:tcW w:w="0" w:type="auto"/>
            <w:gridSpan w:val="2"/>
          </w:tcPr>
          <w:p w:rsidR="00301055" w:rsidRPr="00C27906" w:rsidRDefault="00301055" w:rsidP="00B810DB">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Reasonable time shall be given to all the prospective bidders after the Pre-Bid Meeting and before the bid opening so that they may adequately reflect the approved changes in their bids accordingly within the given time before the bid submission. The Procuring Entity may give a new date for bid opening either through an advertisement or through any written communication to the prospective bidders if it deems necessary that a new bid opening date is required for providing reasonable time to the prospective bidders.</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710"/>
        </w:trPr>
        <w:tc>
          <w:tcPr>
            <w:tcW w:w="0" w:type="auto"/>
            <w:gridSpan w:val="5"/>
          </w:tcPr>
          <w:p w:rsidR="00301055" w:rsidRPr="00C27906" w:rsidRDefault="00301055" w:rsidP="001E237E">
            <w:pPr>
              <w:pStyle w:val="NoteLevel11"/>
              <w:numPr>
                <w:ilvl w:val="0"/>
                <w:numId w:val="0"/>
              </w:numPr>
              <w:jc w:val="both"/>
              <w:rPr>
                <w:rFonts w:ascii="Arial" w:hAnsi="Arial" w:cs="Arial"/>
                <w:color w:val="000000" w:themeColor="text1"/>
                <w:sz w:val="36"/>
                <w:szCs w:val="36"/>
              </w:rPr>
            </w:pPr>
            <w:r w:rsidRPr="00C27906">
              <w:rPr>
                <w:rFonts w:ascii="Arial" w:hAnsi="Arial" w:cs="Arial"/>
                <w:color w:val="000000" w:themeColor="text1"/>
                <w:sz w:val="36"/>
                <w:szCs w:val="36"/>
              </w:rPr>
              <w:t>Submission of Bids</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1115"/>
        </w:trPr>
        <w:tc>
          <w:tcPr>
            <w:tcW w:w="0" w:type="auto"/>
            <w:gridSpan w:val="2"/>
          </w:tcPr>
          <w:p w:rsidR="00301055" w:rsidRPr="00C27906" w:rsidRDefault="00301055" w:rsidP="008109C6">
            <w:pPr>
              <w:pStyle w:val="NoteLevel11"/>
              <w:tabs>
                <w:tab w:val="num" w:pos="178"/>
              </w:tabs>
              <w:ind w:left="448" w:hanging="448"/>
              <w:rPr>
                <w:rFonts w:ascii="Arial" w:hAnsi="Arial" w:cs="Arial"/>
                <w:color w:val="000000" w:themeColor="text1"/>
              </w:rPr>
            </w:pPr>
            <w:r w:rsidRPr="00C27906">
              <w:rPr>
                <w:rFonts w:ascii="Arial" w:hAnsi="Arial" w:cs="Arial"/>
                <w:b/>
                <w:color w:val="000000" w:themeColor="text1"/>
                <w:sz w:val="22"/>
                <w:szCs w:val="22"/>
              </w:rPr>
              <w:t>2</w:t>
            </w:r>
            <w:r w:rsidR="00662C07" w:rsidRPr="00C27906">
              <w:rPr>
                <w:rFonts w:ascii="Arial" w:hAnsi="Arial" w:cs="Arial"/>
                <w:b/>
                <w:color w:val="000000" w:themeColor="text1"/>
                <w:sz w:val="22"/>
                <w:szCs w:val="22"/>
              </w:rPr>
              <w:t>3</w:t>
            </w:r>
            <w:r w:rsidRPr="00C27906">
              <w:rPr>
                <w:rFonts w:ascii="Arial" w:hAnsi="Arial" w:cs="Arial"/>
                <w:b/>
                <w:color w:val="000000" w:themeColor="text1"/>
                <w:sz w:val="22"/>
                <w:szCs w:val="22"/>
              </w:rPr>
              <w:t xml:space="preserve">. </w:t>
            </w:r>
            <w:r w:rsidRPr="00C27906">
              <w:rPr>
                <w:rFonts w:ascii="Arial" w:hAnsi="Arial" w:cs="Arial"/>
                <w:b/>
                <w:color w:val="000000" w:themeColor="text1"/>
              </w:rPr>
              <w:t>Sealing and Marking of Bids</w:t>
            </w:r>
          </w:p>
          <w:p w:rsidR="00301055" w:rsidRPr="00C27906" w:rsidRDefault="00301055" w:rsidP="00A40B9E">
            <w:pPr>
              <w:ind w:left="448" w:hanging="448"/>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2</w:t>
            </w:r>
            <w:r w:rsidR="00662C07" w:rsidRPr="00C27906">
              <w:rPr>
                <w:rFonts w:ascii="Arial" w:hAnsi="Arial" w:cs="Arial"/>
                <w:color w:val="000000" w:themeColor="text1"/>
                <w:sz w:val="22"/>
                <w:szCs w:val="22"/>
              </w:rPr>
              <w:t>3</w:t>
            </w:r>
            <w:r w:rsidRPr="00C27906">
              <w:rPr>
                <w:rFonts w:ascii="Arial" w:hAnsi="Arial" w:cs="Arial"/>
                <w:color w:val="000000" w:themeColor="text1"/>
                <w:sz w:val="22"/>
                <w:szCs w:val="22"/>
              </w:rPr>
              <w:t>.1</w:t>
            </w:r>
          </w:p>
        </w:tc>
        <w:tc>
          <w:tcPr>
            <w:tcW w:w="0" w:type="auto"/>
            <w:gridSpan w:val="2"/>
          </w:tcPr>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envelopes shall be marked as “TECHNICAL BID” and “FINANCIAL BID” and in bold and legible letters to avoid confusion. Similarly, the Bidder shall seal both the bids in separate envelopes. The said two envelopes shall then be sealed in an outer envelope. </w:t>
            </w:r>
          </w:p>
          <w:p w:rsidR="00301055" w:rsidRPr="00C27906" w:rsidRDefault="00301055" w:rsidP="00A40B9E">
            <w:pPr>
              <w:pStyle w:val="NoteLevel11"/>
              <w:jc w:val="both"/>
              <w:rPr>
                <w:rFonts w:ascii="Arial" w:hAnsi="Arial" w:cs="Arial"/>
                <w:color w:val="000000" w:themeColor="text1"/>
              </w:rPr>
            </w:pPr>
          </w:p>
        </w:tc>
      </w:tr>
      <w:tr w:rsidR="00301055" w:rsidRPr="00C27906" w:rsidTr="00A40B9E">
        <w:tc>
          <w:tcPr>
            <w:tcW w:w="0" w:type="auto"/>
            <w:gridSpan w:val="2"/>
          </w:tcPr>
          <w:p w:rsidR="00301055" w:rsidRPr="00C27906" w:rsidRDefault="00301055" w:rsidP="00A40B9E">
            <w:pPr>
              <w:pStyle w:val="Head42"/>
              <w:ind w:left="448" w:hanging="450"/>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23</w:t>
            </w:r>
            <w:r w:rsidR="00301055" w:rsidRPr="00C27906">
              <w:rPr>
                <w:rFonts w:ascii="Arial" w:hAnsi="Arial" w:cs="Arial"/>
                <w:color w:val="000000" w:themeColor="text1"/>
              </w:rPr>
              <w:t>.2</w:t>
            </w:r>
          </w:p>
        </w:tc>
        <w:tc>
          <w:tcPr>
            <w:tcW w:w="0" w:type="auto"/>
            <w:gridSpan w:val="2"/>
          </w:tcPr>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inner and outer envelopes shall:</w:t>
            </w:r>
          </w:p>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(a)be addressed to the Procuring Agency at the address given in the Invitation for Bids (IFB); and;</w:t>
            </w:r>
          </w:p>
          <w:p w:rsidR="00301055" w:rsidRPr="00C27906" w:rsidRDefault="00301055" w:rsidP="00B53C5F">
            <w:pPr>
              <w:pStyle w:val="NoteLevel11"/>
              <w:numPr>
                <w:ilvl w:val="0"/>
                <w:numId w:val="0"/>
              </w:numPr>
              <w:suppressAutoHyphens/>
              <w:ind w:right="-72"/>
              <w:jc w:val="both"/>
              <w:rPr>
                <w:rFonts w:ascii="Arial" w:hAnsi="Arial" w:cs="Arial"/>
                <w:color w:val="000000" w:themeColor="text1"/>
              </w:rPr>
            </w:pPr>
            <w:r w:rsidRPr="00C27906">
              <w:rPr>
                <w:rFonts w:ascii="Arial" w:hAnsi="Arial" w:cs="Arial"/>
                <w:color w:val="000000" w:themeColor="text1"/>
              </w:rPr>
              <w:t xml:space="preserve">(b) contain Bid Reference Number indicated in the Bid Data Sheet (BDS), and a statement: “DO NOT OPEN BEFORE,” and the time and the date specified in the </w:t>
            </w:r>
            <w:r w:rsidRPr="00C27906">
              <w:rPr>
                <w:rFonts w:ascii="Arial" w:hAnsi="Arial" w:cs="Arial"/>
                <w:b/>
                <w:bCs/>
                <w:color w:val="000000" w:themeColor="text1"/>
              </w:rPr>
              <w:t>Bid Data Sheet</w:t>
            </w:r>
            <w:r w:rsidR="002A2A24">
              <w:rPr>
                <w:rFonts w:ascii="Arial" w:hAnsi="Arial" w:cs="Arial"/>
                <w:b/>
                <w:bCs/>
                <w:color w:val="000000" w:themeColor="text1"/>
              </w:rPr>
              <w:t xml:space="preserve"> </w:t>
            </w:r>
            <w:r w:rsidRPr="00C27906">
              <w:rPr>
                <w:rFonts w:ascii="Arial" w:hAnsi="Arial" w:cs="Arial"/>
                <w:b/>
                <w:color w:val="000000" w:themeColor="text1"/>
              </w:rPr>
              <w:t>(BDS)</w:t>
            </w:r>
            <w:r w:rsidRPr="00C27906">
              <w:rPr>
                <w:rFonts w:ascii="Arial" w:hAnsi="Arial" w:cs="Arial"/>
                <w:color w:val="000000" w:themeColor="text1"/>
              </w:rPr>
              <w:t xml:space="preserve"> for opening of Bids.</w:t>
            </w:r>
          </w:p>
          <w:p w:rsidR="00301055" w:rsidRPr="00C27906" w:rsidRDefault="00301055" w:rsidP="00A40B9E">
            <w:pPr>
              <w:tabs>
                <w:tab w:val="left" w:pos="0"/>
              </w:tabs>
              <w:suppressAutoHyphens/>
              <w:ind w:left="24" w:right="-72" w:hanging="24"/>
              <w:jc w:val="both"/>
              <w:rPr>
                <w:rFonts w:ascii="Arial" w:hAnsi="Arial" w:cs="Arial"/>
                <w:color w:val="000000" w:themeColor="text1"/>
              </w:rPr>
            </w:pPr>
          </w:p>
        </w:tc>
      </w:tr>
      <w:tr w:rsidR="00301055" w:rsidRPr="00C27906" w:rsidTr="00A40B9E">
        <w:tc>
          <w:tcPr>
            <w:tcW w:w="0" w:type="auto"/>
            <w:gridSpan w:val="2"/>
          </w:tcPr>
          <w:p w:rsidR="00301055" w:rsidRPr="00C27906" w:rsidRDefault="00301055" w:rsidP="00A40B9E">
            <w:pPr>
              <w:pStyle w:val="Head42"/>
              <w:ind w:left="448" w:hanging="450"/>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23</w:t>
            </w:r>
            <w:r w:rsidR="00301055" w:rsidRPr="00C27906">
              <w:rPr>
                <w:rFonts w:ascii="Arial" w:hAnsi="Arial" w:cs="Arial"/>
                <w:color w:val="000000" w:themeColor="text1"/>
              </w:rPr>
              <w:t>.3</w:t>
            </w:r>
          </w:p>
        </w:tc>
        <w:tc>
          <w:tcPr>
            <w:tcW w:w="0" w:type="auto"/>
            <w:gridSpan w:val="2"/>
          </w:tcPr>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inner envelopes shall also indicate the name and address of the Bidder to enable the bid to be returned unopened in case it is declared as “</w:t>
            </w:r>
            <w:r w:rsidRPr="00C27906">
              <w:rPr>
                <w:rFonts w:ascii="Arial" w:hAnsi="Arial" w:cs="Arial"/>
                <w:b/>
                <w:bCs/>
                <w:color w:val="000000" w:themeColor="text1"/>
              </w:rPr>
              <w:t>non-responsive</w:t>
            </w:r>
            <w:r w:rsidRPr="00C27906">
              <w:rPr>
                <w:rFonts w:ascii="Arial" w:hAnsi="Arial" w:cs="Arial"/>
                <w:color w:val="000000" w:themeColor="text1"/>
              </w:rPr>
              <w:t>” or “</w:t>
            </w:r>
            <w:r w:rsidRPr="00C27906">
              <w:rPr>
                <w:rFonts w:ascii="Arial" w:hAnsi="Arial" w:cs="Arial"/>
                <w:b/>
                <w:bCs/>
                <w:color w:val="000000" w:themeColor="text1"/>
              </w:rPr>
              <w:t>late</w:t>
            </w:r>
            <w:r w:rsidRPr="00C27906">
              <w:rPr>
                <w:rFonts w:ascii="Arial" w:hAnsi="Arial" w:cs="Arial"/>
                <w:color w:val="000000" w:themeColor="text1"/>
              </w:rPr>
              <w:t>”.</w:t>
            </w:r>
          </w:p>
          <w:p w:rsidR="00301055" w:rsidRPr="00C27906" w:rsidRDefault="00301055" w:rsidP="00A40B9E">
            <w:pPr>
              <w:pStyle w:val="NoteLevel11"/>
              <w:jc w:val="both"/>
              <w:rPr>
                <w:rFonts w:ascii="Arial" w:hAnsi="Arial" w:cs="Arial"/>
                <w:color w:val="000000" w:themeColor="text1"/>
              </w:rPr>
            </w:pPr>
          </w:p>
        </w:tc>
      </w:tr>
      <w:tr w:rsidR="00301055" w:rsidRPr="00C27906" w:rsidTr="00A40B9E">
        <w:tc>
          <w:tcPr>
            <w:tcW w:w="0" w:type="auto"/>
            <w:gridSpan w:val="2"/>
            <w:vMerge w:val="restart"/>
          </w:tcPr>
          <w:p w:rsidR="00301055" w:rsidRPr="00C27906" w:rsidRDefault="00301055" w:rsidP="00A40B9E">
            <w:pPr>
              <w:pStyle w:val="Head42"/>
              <w:ind w:left="448" w:hanging="450"/>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23</w:t>
            </w:r>
            <w:r w:rsidR="00301055" w:rsidRPr="00C27906">
              <w:rPr>
                <w:rFonts w:ascii="Arial" w:hAnsi="Arial" w:cs="Arial"/>
                <w:color w:val="000000" w:themeColor="text1"/>
              </w:rPr>
              <w:t>.4</w:t>
            </w:r>
          </w:p>
        </w:tc>
        <w:tc>
          <w:tcPr>
            <w:tcW w:w="0" w:type="auto"/>
            <w:gridSpan w:val="2"/>
            <w:vMerge w:val="restart"/>
          </w:tcPr>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If the outer as well as inner envelope is not sealed and marked as required by the ITB Clauses 24.1 to 24.3 above the Procuring Agency shall assume no responsibility for the bid’s misplacement, premature opening or accidental revelation of bid price.</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562"/>
        </w:trPr>
        <w:tc>
          <w:tcPr>
            <w:tcW w:w="0" w:type="auto"/>
            <w:gridSpan w:val="2"/>
            <w:vMerge/>
          </w:tcPr>
          <w:p w:rsidR="00301055" w:rsidRPr="00C27906" w:rsidRDefault="00301055" w:rsidP="00A40B9E">
            <w:pPr>
              <w:pStyle w:val="Head42"/>
              <w:ind w:left="448" w:hanging="450"/>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tc>
        <w:tc>
          <w:tcPr>
            <w:tcW w:w="0" w:type="auto"/>
            <w:gridSpan w:val="2"/>
            <w:vMerge/>
          </w:tcPr>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1763"/>
        </w:trPr>
        <w:tc>
          <w:tcPr>
            <w:tcW w:w="0" w:type="auto"/>
            <w:gridSpan w:val="2"/>
            <w:vMerge w:val="restart"/>
          </w:tcPr>
          <w:p w:rsidR="00301055" w:rsidRPr="00C27906" w:rsidRDefault="00301055" w:rsidP="00A40B9E">
            <w:pPr>
              <w:pStyle w:val="Head42"/>
              <w:rPr>
                <w:rFonts w:ascii="Arial" w:hAnsi="Arial" w:cs="Arial"/>
                <w:color w:val="000000" w:themeColor="text1"/>
              </w:rPr>
            </w:pPr>
            <w:r w:rsidRPr="00C27906">
              <w:rPr>
                <w:rFonts w:ascii="Arial" w:hAnsi="Arial" w:cs="Arial"/>
                <w:color w:val="000000" w:themeColor="text1"/>
                <w:sz w:val="22"/>
                <w:szCs w:val="22"/>
              </w:rPr>
              <w:lastRenderedPageBreak/>
              <w:t>2</w:t>
            </w:r>
            <w:r w:rsidR="00662C07" w:rsidRPr="00C27906">
              <w:rPr>
                <w:rFonts w:ascii="Arial" w:hAnsi="Arial" w:cs="Arial"/>
                <w:color w:val="000000" w:themeColor="text1"/>
                <w:sz w:val="22"/>
                <w:szCs w:val="22"/>
              </w:rPr>
              <w:t>4</w:t>
            </w:r>
            <w:r w:rsidRPr="00C27906">
              <w:rPr>
                <w:rFonts w:ascii="Arial" w:hAnsi="Arial" w:cs="Arial"/>
                <w:color w:val="000000" w:themeColor="text1"/>
                <w:sz w:val="22"/>
                <w:szCs w:val="22"/>
              </w:rPr>
              <w:t>.</w:t>
            </w:r>
            <w:r w:rsidRPr="00C27906">
              <w:rPr>
                <w:rFonts w:ascii="Arial" w:hAnsi="Arial" w:cs="Arial"/>
                <w:color w:val="000000" w:themeColor="text1"/>
                <w:sz w:val="22"/>
                <w:szCs w:val="22"/>
              </w:rPr>
              <w:tab/>
            </w:r>
            <w:r w:rsidRPr="008109C6">
              <w:rPr>
                <w:rFonts w:ascii="Arial" w:hAnsi="Arial" w:cs="Arial"/>
                <w:color w:val="000000" w:themeColor="text1"/>
              </w:rPr>
              <w:t>Deadline for Submission of Bids</w:t>
            </w: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2</w:t>
            </w:r>
            <w:r w:rsidR="00662C07" w:rsidRPr="00C27906">
              <w:rPr>
                <w:rFonts w:ascii="Arial" w:hAnsi="Arial" w:cs="Arial"/>
                <w:color w:val="000000" w:themeColor="text1"/>
              </w:rPr>
              <w:t>4</w:t>
            </w:r>
            <w:r w:rsidRPr="00C27906">
              <w:rPr>
                <w:rFonts w:ascii="Arial" w:hAnsi="Arial" w:cs="Arial"/>
                <w:color w:val="000000" w:themeColor="text1"/>
              </w:rPr>
              <w:t>.1</w:t>
            </w:r>
          </w:p>
        </w:tc>
        <w:tc>
          <w:tcPr>
            <w:tcW w:w="0" w:type="auto"/>
            <w:gridSpan w:val="2"/>
          </w:tcPr>
          <w:p w:rsidR="00301055" w:rsidRPr="00C27906" w:rsidRDefault="00301055" w:rsidP="00B53C5F">
            <w:pPr>
              <w:pStyle w:val="NoteLevel11"/>
              <w:numPr>
                <w:ilvl w:val="0"/>
                <w:numId w:val="0"/>
              </w:numPr>
              <w:jc w:val="both"/>
              <w:rPr>
                <w:rFonts w:ascii="Arial" w:hAnsi="Arial" w:cs="Arial"/>
                <w:b/>
                <w:bCs/>
                <w:color w:val="000000" w:themeColor="text1"/>
              </w:rPr>
            </w:pPr>
            <w:r w:rsidRPr="00C27906">
              <w:rPr>
                <w:rFonts w:ascii="Arial" w:hAnsi="Arial" w:cs="Arial"/>
                <w:color w:val="000000" w:themeColor="text1"/>
              </w:rPr>
              <w:t>Bids must be submitted by the Bidder and received by the Procuring Agency at the address on the time and date specified in the Bid Data Sheet (BDS).</w:t>
            </w:r>
            <w:r w:rsidR="0076114A">
              <w:rPr>
                <w:rFonts w:ascii="Arial" w:hAnsi="Arial" w:cs="Arial"/>
                <w:color w:val="000000" w:themeColor="text1"/>
              </w:rPr>
              <w:t xml:space="preserve"> </w:t>
            </w:r>
            <w:r w:rsidRPr="00C27906">
              <w:rPr>
                <w:rFonts w:ascii="Arial" w:hAnsi="Arial" w:cs="Arial"/>
                <w:bCs/>
                <w:color w:val="000000" w:themeColor="text1"/>
              </w:rPr>
              <w:t>Bids received</w:t>
            </w:r>
            <w:r w:rsidRPr="00C27906">
              <w:rPr>
                <w:rFonts w:ascii="Arial" w:hAnsi="Arial" w:cs="Arial"/>
                <w:b/>
                <w:bCs/>
                <w:color w:val="000000" w:themeColor="text1"/>
              </w:rPr>
              <w:t xml:space="preserve"> later than the time and date specified in the Bid Data Sheet will be rendered non-responsive and will be returned to the bidder unopened.</w:t>
            </w:r>
          </w:p>
          <w:p w:rsidR="00301055" w:rsidRPr="00C27906" w:rsidRDefault="00301055" w:rsidP="00A40B9E">
            <w:pPr>
              <w:tabs>
                <w:tab w:val="left" w:pos="1080"/>
              </w:tabs>
              <w:jc w:val="both"/>
              <w:rPr>
                <w:rFonts w:ascii="Arial" w:hAnsi="Arial" w:cs="Arial"/>
                <w:color w:val="000000" w:themeColor="text1"/>
              </w:rPr>
            </w:pPr>
          </w:p>
        </w:tc>
      </w:tr>
      <w:tr w:rsidR="00301055" w:rsidRPr="00C27906" w:rsidTr="00A40B9E">
        <w:trPr>
          <w:trHeight w:val="1763"/>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24</w:t>
            </w:r>
            <w:r w:rsidR="00301055" w:rsidRPr="00C27906">
              <w:rPr>
                <w:rFonts w:ascii="Arial" w:hAnsi="Arial" w:cs="Arial"/>
                <w:color w:val="000000" w:themeColor="text1"/>
              </w:rPr>
              <w:t>.2</w:t>
            </w:r>
          </w:p>
        </w:tc>
        <w:tc>
          <w:tcPr>
            <w:tcW w:w="0" w:type="auto"/>
            <w:gridSpan w:val="2"/>
          </w:tcPr>
          <w:p w:rsidR="00301055"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Procuring Agency may, in its discretion, extend the prescribed deadline for the submission of bids by amending the Standard Bidding Documents in accordance with ITB Clause 12 above, in which case all rights and obligations of the Procuring Agency and Bidders previously subject to the deadline shall thereafter be subject to the deadline as extended.</w:t>
            </w:r>
          </w:p>
          <w:p w:rsidR="0076114A" w:rsidRPr="00C27906" w:rsidRDefault="0076114A" w:rsidP="00B53C5F">
            <w:pPr>
              <w:pStyle w:val="NoteLevel11"/>
              <w:numPr>
                <w:ilvl w:val="0"/>
                <w:numId w:val="0"/>
              </w:numPr>
              <w:jc w:val="both"/>
              <w:rPr>
                <w:rFonts w:ascii="Arial" w:hAnsi="Arial" w:cs="Arial"/>
                <w:color w:val="000000" w:themeColor="text1"/>
              </w:rPr>
            </w:pPr>
          </w:p>
        </w:tc>
      </w:tr>
      <w:tr w:rsidR="00301055" w:rsidRPr="00C27906" w:rsidTr="00A40B9E">
        <w:trPr>
          <w:trHeight w:val="1007"/>
        </w:trPr>
        <w:tc>
          <w:tcPr>
            <w:tcW w:w="0" w:type="auto"/>
            <w:gridSpan w:val="2"/>
          </w:tcPr>
          <w:p w:rsidR="00301055" w:rsidRPr="00C27906" w:rsidRDefault="00301055" w:rsidP="00A40B9E">
            <w:pPr>
              <w:pStyle w:val="Head42"/>
              <w:rPr>
                <w:rFonts w:ascii="Arial" w:hAnsi="Arial" w:cs="Arial"/>
                <w:color w:val="000000" w:themeColor="text1"/>
              </w:rPr>
            </w:pPr>
            <w:r w:rsidRPr="00C27906">
              <w:rPr>
                <w:rFonts w:ascii="Arial" w:hAnsi="Arial" w:cs="Arial"/>
                <w:color w:val="000000" w:themeColor="text1"/>
                <w:sz w:val="22"/>
                <w:szCs w:val="22"/>
              </w:rPr>
              <w:t>2</w:t>
            </w:r>
            <w:r w:rsidR="00662C07" w:rsidRPr="00C27906">
              <w:rPr>
                <w:rFonts w:ascii="Arial" w:hAnsi="Arial" w:cs="Arial"/>
                <w:color w:val="000000" w:themeColor="text1"/>
                <w:sz w:val="22"/>
                <w:szCs w:val="22"/>
              </w:rPr>
              <w:t>5</w:t>
            </w:r>
            <w:r w:rsidRPr="00C27906">
              <w:rPr>
                <w:rFonts w:ascii="Arial" w:hAnsi="Arial" w:cs="Arial"/>
                <w:color w:val="000000" w:themeColor="text1"/>
                <w:sz w:val="22"/>
                <w:szCs w:val="22"/>
              </w:rPr>
              <w:t>.</w:t>
            </w:r>
            <w:r w:rsidRPr="00C27906">
              <w:rPr>
                <w:rFonts w:ascii="Arial" w:hAnsi="Arial" w:cs="Arial"/>
                <w:color w:val="000000" w:themeColor="text1"/>
                <w:sz w:val="22"/>
                <w:szCs w:val="22"/>
              </w:rPr>
              <w:tab/>
            </w:r>
            <w:r w:rsidRPr="00C27906">
              <w:rPr>
                <w:rFonts w:ascii="Arial" w:hAnsi="Arial" w:cs="Arial"/>
                <w:color w:val="000000" w:themeColor="text1"/>
              </w:rPr>
              <w:t>Late Bids</w:t>
            </w:r>
          </w:p>
        </w:tc>
        <w:tc>
          <w:tcPr>
            <w:tcW w:w="0" w:type="auto"/>
          </w:tcPr>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Any bid received by the Procuring Agency after the deadline for submission of bids prescribed by the Procuring Agency pursuant to ITB Clause 24 shall be rejected and returned unopened to the Bidder.</w:t>
            </w:r>
          </w:p>
        </w:tc>
      </w:tr>
      <w:tr w:rsidR="00301055" w:rsidRPr="00C27906" w:rsidTr="00A40B9E">
        <w:trPr>
          <w:trHeight w:val="800"/>
        </w:trPr>
        <w:tc>
          <w:tcPr>
            <w:tcW w:w="0" w:type="auto"/>
            <w:gridSpan w:val="2"/>
            <w:vMerge w:val="restart"/>
          </w:tcPr>
          <w:p w:rsidR="00301055" w:rsidRPr="00C27906" w:rsidRDefault="00301055" w:rsidP="00A40B9E">
            <w:pPr>
              <w:pStyle w:val="Head42"/>
              <w:rPr>
                <w:rFonts w:ascii="Arial" w:hAnsi="Arial" w:cs="Arial"/>
                <w:color w:val="000000" w:themeColor="text1"/>
              </w:rPr>
            </w:pPr>
            <w:r w:rsidRPr="00C27906">
              <w:rPr>
                <w:rFonts w:ascii="Arial" w:hAnsi="Arial" w:cs="Arial"/>
                <w:color w:val="000000" w:themeColor="text1"/>
                <w:sz w:val="22"/>
                <w:szCs w:val="22"/>
              </w:rPr>
              <w:t>2</w:t>
            </w:r>
            <w:r w:rsidR="00662C07" w:rsidRPr="00C27906">
              <w:rPr>
                <w:rFonts w:ascii="Arial" w:hAnsi="Arial" w:cs="Arial"/>
                <w:color w:val="000000" w:themeColor="text1"/>
                <w:sz w:val="22"/>
                <w:szCs w:val="22"/>
              </w:rPr>
              <w:t>6</w:t>
            </w:r>
            <w:r w:rsidRPr="00C27906">
              <w:rPr>
                <w:rFonts w:ascii="Arial" w:hAnsi="Arial" w:cs="Arial"/>
                <w:color w:val="000000" w:themeColor="text1"/>
                <w:sz w:val="22"/>
                <w:szCs w:val="22"/>
              </w:rPr>
              <w:t xml:space="preserve">. </w:t>
            </w:r>
            <w:r w:rsidRPr="00C27906">
              <w:rPr>
                <w:rFonts w:ascii="Arial" w:hAnsi="Arial" w:cs="Arial"/>
                <w:color w:val="000000" w:themeColor="text1"/>
              </w:rPr>
              <w:t>Withdrawal of Bids</w:t>
            </w: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2</w:t>
            </w:r>
            <w:r w:rsidR="00662C07" w:rsidRPr="00C27906">
              <w:rPr>
                <w:rFonts w:ascii="Arial" w:hAnsi="Arial" w:cs="Arial"/>
                <w:color w:val="000000" w:themeColor="text1"/>
              </w:rPr>
              <w:t>6</w:t>
            </w:r>
            <w:r w:rsidRPr="00C27906">
              <w:rPr>
                <w:rFonts w:ascii="Arial" w:hAnsi="Arial" w:cs="Arial"/>
                <w:color w:val="000000" w:themeColor="text1"/>
              </w:rPr>
              <w:t>.1</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Bidder may withdraw its bid after the bid’s submission and prior to the deadline prescribed for opening of bids.</w:t>
            </w:r>
          </w:p>
        </w:tc>
      </w:tr>
      <w:tr w:rsidR="00301055" w:rsidRPr="00C27906" w:rsidTr="00A40B9E">
        <w:trPr>
          <w:trHeight w:val="645"/>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2</w:t>
            </w:r>
            <w:r w:rsidR="00662C07" w:rsidRPr="00C27906">
              <w:rPr>
                <w:rFonts w:ascii="Arial" w:hAnsi="Arial" w:cs="Arial"/>
                <w:color w:val="000000" w:themeColor="text1"/>
              </w:rPr>
              <w:t>6</w:t>
            </w:r>
            <w:r w:rsidRPr="00C27906">
              <w:rPr>
                <w:rFonts w:ascii="Arial" w:hAnsi="Arial" w:cs="Arial"/>
                <w:color w:val="000000" w:themeColor="text1"/>
              </w:rPr>
              <w:t>.2</w:t>
            </w:r>
          </w:p>
        </w:tc>
        <w:tc>
          <w:tcPr>
            <w:tcW w:w="0" w:type="auto"/>
            <w:gridSpan w:val="2"/>
          </w:tcPr>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No bid may be withdrawn in the period between deadline for submission of bids and the Bid opening. Withdrawal of a bid during this period shall result in forfeiture of the Bid Security submitted by the Bidder, pursuant to the ITB Clause 20 above. </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746"/>
        </w:trPr>
        <w:tc>
          <w:tcPr>
            <w:tcW w:w="0" w:type="auto"/>
            <w:gridSpan w:val="5"/>
          </w:tcPr>
          <w:p w:rsidR="00301055" w:rsidRPr="00C27906" w:rsidRDefault="00301055" w:rsidP="00A40B9E">
            <w:pPr>
              <w:pStyle w:val="NoteLevel11"/>
              <w:jc w:val="both"/>
              <w:rPr>
                <w:rFonts w:ascii="Arial" w:hAnsi="Arial" w:cs="Arial"/>
                <w:color w:val="000000" w:themeColor="text1"/>
              </w:rPr>
            </w:pPr>
            <w:r w:rsidRPr="00C27906">
              <w:rPr>
                <w:rFonts w:ascii="Arial" w:hAnsi="Arial" w:cs="Arial"/>
                <w:color w:val="000000" w:themeColor="text1"/>
                <w:sz w:val="36"/>
                <w:szCs w:val="36"/>
              </w:rPr>
              <w:t>Opening and Responsiveness Determination of Bids</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1896"/>
        </w:trPr>
        <w:tc>
          <w:tcPr>
            <w:tcW w:w="0" w:type="auto"/>
            <w:gridSpan w:val="2"/>
            <w:vMerge w:val="restart"/>
          </w:tcPr>
          <w:p w:rsidR="00301055" w:rsidRPr="00C27906" w:rsidRDefault="00301055" w:rsidP="00B53C5F">
            <w:pPr>
              <w:pStyle w:val="NoteLevel11"/>
              <w:numPr>
                <w:ilvl w:val="0"/>
                <w:numId w:val="0"/>
              </w:numPr>
              <w:rPr>
                <w:rFonts w:ascii="Arial" w:hAnsi="Arial" w:cs="Arial"/>
                <w:b/>
                <w:color w:val="000000" w:themeColor="text1"/>
              </w:rPr>
            </w:pPr>
            <w:r w:rsidRPr="00C27906">
              <w:rPr>
                <w:rFonts w:ascii="Arial" w:hAnsi="Arial" w:cs="Arial"/>
                <w:b/>
                <w:color w:val="000000" w:themeColor="text1"/>
                <w:sz w:val="22"/>
                <w:szCs w:val="22"/>
              </w:rPr>
              <w:t>2</w:t>
            </w:r>
            <w:r w:rsidR="00662C07" w:rsidRPr="00C27906">
              <w:rPr>
                <w:rFonts w:ascii="Arial" w:hAnsi="Arial" w:cs="Arial"/>
                <w:b/>
                <w:color w:val="000000" w:themeColor="text1"/>
                <w:sz w:val="22"/>
                <w:szCs w:val="22"/>
              </w:rPr>
              <w:t>7</w:t>
            </w:r>
            <w:r w:rsidRPr="00C27906">
              <w:rPr>
                <w:rFonts w:ascii="Arial" w:hAnsi="Arial" w:cs="Arial"/>
                <w:b/>
                <w:color w:val="000000" w:themeColor="text1"/>
                <w:sz w:val="22"/>
                <w:szCs w:val="22"/>
              </w:rPr>
              <w:t xml:space="preserve">. </w:t>
            </w:r>
            <w:r w:rsidRPr="00C27906">
              <w:rPr>
                <w:rFonts w:ascii="Arial" w:hAnsi="Arial" w:cs="Arial"/>
                <w:b/>
                <w:color w:val="000000" w:themeColor="text1"/>
              </w:rPr>
              <w:t>Opening of Bids by the Procuring Agency.</w:t>
            </w:r>
          </w:p>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2</w:t>
            </w:r>
            <w:r w:rsidR="00662C07" w:rsidRPr="00C27906">
              <w:rPr>
                <w:rFonts w:ascii="Arial" w:hAnsi="Arial" w:cs="Arial"/>
                <w:color w:val="000000" w:themeColor="text1"/>
                <w:sz w:val="22"/>
                <w:szCs w:val="22"/>
              </w:rPr>
              <w:t>7</w:t>
            </w:r>
            <w:r w:rsidRPr="00C27906">
              <w:rPr>
                <w:rFonts w:ascii="Arial" w:hAnsi="Arial" w:cs="Arial"/>
                <w:color w:val="000000" w:themeColor="text1"/>
                <w:sz w:val="22"/>
                <w:szCs w:val="22"/>
              </w:rPr>
              <w:t>.1</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tabs>
                <w:tab w:val="left" w:pos="900"/>
              </w:tabs>
              <w:spacing w:before="120" w:after="120"/>
              <w:jc w:val="both"/>
              <w:rPr>
                <w:rFonts w:ascii="Arial" w:hAnsi="Arial" w:cs="Arial"/>
                <w:color w:val="000000" w:themeColor="text1"/>
              </w:rPr>
            </w:pPr>
            <w:r w:rsidRPr="00C27906">
              <w:rPr>
                <w:rFonts w:ascii="Arial" w:hAnsi="Arial" w:cs="Arial"/>
                <w:color w:val="000000" w:themeColor="text1"/>
              </w:rPr>
              <w:t xml:space="preserve">All bids received, shall be opened by the Procuring Agency publicly under </w:t>
            </w:r>
            <w:r w:rsidRPr="00C27906">
              <w:rPr>
                <w:rFonts w:ascii="Arial" w:hAnsi="Arial" w:cs="Arial"/>
              </w:rPr>
              <w:t>Khyber Pakhtunkhwa Public Procurement Rules (KPPRA rules 2014)</w:t>
            </w:r>
            <w:r w:rsidR="0090732F">
              <w:rPr>
                <w:rFonts w:ascii="Arial" w:hAnsi="Arial" w:cs="Arial"/>
              </w:rPr>
              <w:t>,</w:t>
            </w:r>
            <w:r w:rsidRPr="00C27906">
              <w:rPr>
                <w:rFonts w:ascii="Arial" w:hAnsi="Arial" w:cs="Arial"/>
                <w:color w:val="000000" w:themeColor="text1"/>
              </w:rPr>
              <w:t xml:space="preserve"> in the presence of the Bidders or their representatives on the date, time and venue prescribed in the </w:t>
            </w:r>
            <w:r w:rsidRPr="00C27906">
              <w:rPr>
                <w:rFonts w:ascii="Arial" w:hAnsi="Arial" w:cs="Arial"/>
                <w:b/>
                <w:bCs/>
                <w:color w:val="000000" w:themeColor="text1"/>
              </w:rPr>
              <w:t>Bid Data Sheet</w:t>
            </w:r>
            <w:r w:rsidRPr="00C27906">
              <w:rPr>
                <w:rFonts w:ascii="Arial" w:hAnsi="Arial" w:cs="Arial"/>
                <w:color w:val="000000" w:themeColor="text1"/>
              </w:rPr>
              <w:t xml:space="preserve">.  </w:t>
            </w:r>
          </w:p>
        </w:tc>
      </w:tr>
      <w:tr w:rsidR="00301055" w:rsidRPr="00C27906" w:rsidTr="00A40B9E">
        <w:trPr>
          <w:trHeight w:val="1898"/>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2</w:t>
            </w:r>
            <w:r w:rsidR="00662C07" w:rsidRPr="00C27906">
              <w:rPr>
                <w:rFonts w:ascii="Arial" w:hAnsi="Arial" w:cs="Arial"/>
                <w:color w:val="000000" w:themeColor="text1"/>
                <w:sz w:val="22"/>
                <w:szCs w:val="22"/>
              </w:rPr>
              <w:t>7</w:t>
            </w:r>
            <w:r w:rsidRPr="00C27906">
              <w:rPr>
                <w:rFonts w:ascii="Arial" w:hAnsi="Arial" w:cs="Arial"/>
                <w:color w:val="000000" w:themeColor="text1"/>
                <w:sz w:val="22"/>
                <w:szCs w:val="22"/>
              </w:rPr>
              <w:t>.2</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tc>
        <w:tc>
          <w:tcPr>
            <w:tcW w:w="0" w:type="auto"/>
            <w:gridSpan w:val="2"/>
          </w:tcPr>
          <w:p w:rsidR="008109C6" w:rsidRDefault="008109C6" w:rsidP="008109C6">
            <w:pPr>
              <w:pStyle w:val="NoteLevel11"/>
              <w:numPr>
                <w:ilvl w:val="0"/>
                <w:numId w:val="0"/>
              </w:numPr>
              <w:jc w:val="both"/>
              <w:rPr>
                <w:rFonts w:ascii="Arial" w:hAnsi="Arial" w:cs="Arial"/>
                <w:color w:val="000000" w:themeColor="text1"/>
              </w:rPr>
            </w:pPr>
          </w:p>
          <w:p w:rsidR="00301055" w:rsidRPr="00C27906" w:rsidRDefault="00301055" w:rsidP="000F45C2">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opening of Bids shall be subject to the Bidding Procedure prescribed in the </w:t>
            </w:r>
            <w:r w:rsidRPr="00C27906">
              <w:rPr>
                <w:rFonts w:ascii="Arial" w:hAnsi="Arial" w:cs="Arial"/>
                <w:b/>
                <w:bCs/>
                <w:color w:val="000000" w:themeColor="text1"/>
              </w:rPr>
              <w:t>Bid Data Sheet</w:t>
            </w:r>
            <w:r w:rsidRPr="00C27906">
              <w:rPr>
                <w:rFonts w:ascii="Arial" w:hAnsi="Arial" w:cs="Arial"/>
                <w:color w:val="000000" w:themeColor="text1"/>
              </w:rPr>
              <w:t xml:space="preserve"> and elaborated in ITB Clause 9 above.</w:t>
            </w:r>
          </w:p>
        </w:tc>
      </w:tr>
      <w:tr w:rsidR="00301055" w:rsidRPr="00C27906" w:rsidTr="00A40B9E">
        <w:trPr>
          <w:trHeight w:val="566"/>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27</w:t>
            </w:r>
            <w:r w:rsidR="00301055" w:rsidRPr="00C27906">
              <w:rPr>
                <w:rFonts w:ascii="Arial" w:hAnsi="Arial" w:cs="Arial"/>
                <w:color w:val="000000" w:themeColor="text1"/>
              </w:rPr>
              <w:t>.3</w:t>
            </w:r>
          </w:p>
        </w:tc>
        <w:tc>
          <w:tcPr>
            <w:tcW w:w="0" w:type="auto"/>
            <w:gridSpan w:val="2"/>
          </w:tcPr>
          <w:p w:rsidR="00301055" w:rsidRPr="00C27906" w:rsidRDefault="00301055" w:rsidP="00B53C5F">
            <w:pPr>
              <w:pStyle w:val="NoteLevel11"/>
              <w:numPr>
                <w:ilvl w:val="0"/>
                <w:numId w:val="0"/>
              </w:numPr>
              <w:ind w:left="31"/>
              <w:jc w:val="both"/>
              <w:rPr>
                <w:rFonts w:ascii="Arial" w:hAnsi="Arial" w:cs="Arial"/>
                <w:color w:val="000000" w:themeColor="text1"/>
              </w:rPr>
            </w:pPr>
            <w:r w:rsidRPr="00C27906">
              <w:rPr>
                <w:rFonts w:ascii="Arial" w:hAnsi="Arial" w:cs="Arial"/>
                <w:color w:val="000000" w:themeColor="text1"/>
              </w:rPr>
              <w:t>All Bidders in attendance shall sign an attendance sheet.</w:t>
            </w:r>
          </w:p>
          <w:p w:rsidR="00301055" w:rsidRDefault="00301055" w:rsidP="008109C6">
            <w:pPr>
              <w:pStyle w:val="NoteLevel11"/>
              <w:numPr>
                <w:ilvl w:val="0"/>
                <w:numId w:val="0"/>
              </w:numPr>
              <w:ind w:left="810"/>
              <w:jc w:val="both"/>
              <w:rPr>
                <w:rFonts w:ascii="Arial" w:hAnsi="Arial" w:cs="Arial"/>
                <w:color w:val="000000" w:themeColor="text1"/>
              </w:rPr>
            </w:pPr>
          </w:p>
          <w:p w:rsidR="008109C6" w:rsidRPr="00C27906" w:rsidRDefault="008109C6" w:rsidP="008109C6">
            <w:pPr>
              <w:pStyle w:val="NoteLevel11"/>
              <w:numPr>
                <w:ilvl w:val="0"/>
                <w:numId w:val="0"/>
              </w:numPr>
              <w:ind w:left="810"/>
              <w:jc w:val="both"/>
              <w:rPr>
                <w:rFonts w:ascii="Arial" w:hAnsi="Arial" w:cs="Arial"/>
                <w:color w:val="000000" w:themeColor="text1"/>
              </w:rPr>
            </w:pPr>
          </w:p>
        </w:tc>
      </w:tr>
      <w:tr w:rsidR="00301055" w:rsidRPr="00C27906" w:rsidTr="00A40B9E">
        <w:trPr>
          <w:trHeight w:val="1898"/>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27</w:t>
            </w:r>
            <w:r w:rsidR="00301055" w:rsidRPr="00C27906">
              <w:rPr>
                <w:rFonts w:ascii="Arial" w:hAnsi="Arial" w:cs="Arial"/>
                <w:color w:val="000000" w:themeColor="text1"/>
              </w:rPr>
              <w:t>.4</w:t>
            </w:r>
          </w:p>
        </w:tc>
        <w:tc>
          <w:tcPr>
            <w:tcW w:w="0" w:type="auto"/>
            <w:gridSpan w:val="2"/>
          </w:tcPr>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w:t>
            </w:r>
            <w:r w:rsidRPr="00C27906">
              <w:rPr>
                <w:rFonts w:ascii="Arial" w:hAnsi="Arial" w:cs="Arial"/>
              </w:rPr>
              <w:t>Khyber Pakhtunkhwa Public Procurement Rules (KPPRA rules 2014).</w:t>
            </w:r>
          </w:p>
        </w:tc>
      </w:tr>
      <w:tr w:rsidR="00301055" w:rsidRPr="00C27906" w:rsidTr="00A40B9E">
        <w:trPr>
          <w:trHeight w:val="710"/>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27</w:t>
            </w:r>
            <w:r w:rsidR="00301055" w:rsidRPr="00C27906">
              <w:rPr>
                <w:rFonts w:ascii="Arial" w:hAnsi="Arial" w:cs="Arial"/>
                <w:color w:val="000000" w:themeColor="text1"/>
              </w:rPr>
              <w:t>.5</w:t>
            </w:r>
          </w:p>
        </w:tc>
        <w:tc>
          <w:tcPr>
            <w:tcW w:w="0" w:type="auto"/>
            <w:gridSpan w:val="2"/>
          </w:tcPr>
          <w:p w:rsidR="008109C6" w:rsidRDefault="008109C6" w:rsidP="00A40B9E">
            <w:pPr>
              <w:pStyle w:val="NoteLevel11"/>
              <w:jc w:val="both"/>
              <w:rPr>
                <w:rFonts w:ascii="Arial" w:hAnsi="Arial" w:cs="Arial"/>
                <w:color w:val="000000" w:themeColor="text1"/>
              </w:rPr>
            </w:pPr>
          </w:p>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Procuring Agency shall have the minutes of the Bid opening (technical and when applicable financial) recorded</w:t>
            </w:r>
          </w:p>
        </w:tc>
      </w:tr>
      <w:tr w:rsidR="00301055" w:rsidRPr="00C27906" w:rsidTr="002A2A24">
        <w:trPr>
          <w:trHeight w:val="54"/>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27</w:t>
            </w:r>
            <w:r w:rsidR="00301055" w:rsidRPr="00C27906">
              <w:rPr>
                <w:rFonts w:ascii="Arial" w:hAnsi="Arial" w:cs="Arial"/>
                <w:color w:val="000000" w:themeColor="text1"/>
              </w:rPr>
              <w:t>.6</w:t>
            </w:r>
          </w:p>
        </w:tc>
        <w:tc>
          <w:tcPr>
            <w:tcW w:w="0" w:type="auto"/>
            <w:gridSpan w:val="2"/>
          </w:tcPr>
          <w:p w:rsidR="008109C6" w:rsidRDefault="008109C6" w:rsidP="00A40B9E">
            <w:pPr>
              <w:pStyle w:val="NoteLevel11"/>
              <w:jc w:val="both"/>
              <w:rPr>
                <w:rFonts w:ascii="Arial" w:hAnsi="Arial" w:cs="Arial"/>
                <w:color w:val="000000" w:themeColor="text1"/>
              </w:rPr>
            </w:pPr>
          </w:p>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Bid security in the form of post-dated cheque in place of readily en</w:t>
            </w:r>
            <w:r w:rsidR="004A37C9" w:rsidRPr="00C27906">
              <w:rPr>
                <w:rFonts w:ascii="Arial" w:hAnsi="Arial" w:cs="Arial"/>
                <w:color w:val="000000" w:themeColor="text1"/>
              </w:rPr>
              <w:t>-</w:t>
            </w:r>
            <w:r w:rsidRPr="00C27906">
              <w:rPr>
                <w:rFonts w:ascii="Arial" w:hAnsi="Arial" w:cs="Arial"/>
                <w:color w:val="000000" w:themeColor="text1"/>
              </w:rPr>
              <w:t>cashable financial instrumen</w:t>
            </w:r>
            <w:r w:rsidR="0076114A">
              <w:rPr>
                <w:rFonts w:ascii="Arial" w:hAnsi="Arial" w:cs="Arial"/>
                <w:color w:val="000000" w:themeColor="text1"/>
              </w:rPr>
              <w:t>ts like Demand Draft,</w:t>
            </w:r>
            <w:r w:rsidRPr="00C27906">
              <w:rPr>
                <w:rFonts w:ascii="Arial" w:hAnsi="Arial" w:cs="Arial"/>
                <w:color w:val="000000" w:themeColor="text1"/>
              </w:rPr>
              <w:t xml:space="preserve"> CDR etc as required by the Client</w:t>
            </w:r>
          </w:p>
          <w:p w:rsidR="00301055" w:rsidRPr="00C27906" w:rsidRDefault="00301055" w:rsidP="00B53C5F">
            <w:pPr>
              <w:pStyle w:val="NoteLevel11"/>
              <w:numPr>
                <w:ilvl w:val="0"/>
                <w:numId w:val="0"/>
              </w:numPr>
              <w:ind w:left="810"/>
              <w:jc w:val="both"/>
              <w:rPr>
                <w:rFonts w:ascii="Arial" w:hAnsi="Arial" w:cs="Arial"/>
                <w:color w:val="000000" w:themeColor="text1"/>
              </w:rPr>
            </w:pPr>
            <w:r w:rsidRPr="00C27906">
              <w:rPr>
                <w:rFonts w:ascii="Arial" w:hAnsi="Arial" w:cs="Arial"/>
                <w:color w:val="000000" w:themeColor="text1"/>
              </w:rPr>
              <w:t>v) bids having no primary documents e.g., Bid Forms or as mentioned in the Bid Data Sheet (BDS)</w:t>
            </w:r>
          </w:p>
          <w:p w:rsidR="00301055" w:rsidRPr="00C27906" w:rsidRDefault="00301055" w:rsidP="00A40B9E">
            <w:pPr>
              <w:pStyle w:val="NoteLevel11"/>
              <w:jc w:val="both"/>
              <w:rPr>
                <w:rFonts w:ascii="Arial" w:hAnsi="Arial" w:cs="Arial"/>
                <w:color w:val="000000" w:themeColor="text1"/>
              </w:rPr>
            </w:pPr>
            <w:r w:rsidRPr="00C27906">
              <w:rPr>
                <w:rFonts w:ascii="Arial" w:hAnsi="Arial" w:cs="Arial"/>
                <w:color w:val="000000" w:themeColor="text1"/>
              </w:rPr>
              <w:t>vi)   bids accompanying no financial bid</w:t>
            </w:r>
          </w:p>
          <w:p w:rsidR="00301055" w:rsidRPr="00C27906" w:rsidRDefault="00301055" w:rsidP="00A40B9E">
            <w:pPr>
              <w:pStyle w:val="NoteLevel11"/>
              <w:jc w:val="both"/>
              <w:rPr>
                <w:rFonts w:ascii="Arial" w:hAnsi="Arial" w:cs="Arial"/>
                <w:color w:val="000000" w:themeColor="text1"/>
              </w:rPr>
            </w:pPr>
            <w:r w:rsidRPr="00C27906">
              <w:rPr>
                <w:rFonts w:ascii="Arial" w:hAnsi="Arial" w:cs="Arial"/>
                <w:color w:val="000000" w:themeColor="text1"/>
              </w:rPr>
              <w:t>vii)  bid validity document with days less than the prescribed period especially in the Bank-Guarantee submitted as Bid Security</w:t>
            </w:r>
          </w:p>
          <w:p w:rsidR="00301055" w:rsidRPr="00C27906" w:rsidRDefault="00301055" w:rsidP="00A40B9E">
            <w:pPr>
              <w:pStyle w:val="NoteLevel11"/>
              <w:jc w:val="both"/>
              <w:rPr>
                <w:rFonts w:ascii="Arial" w:hAnsi="Arial" w:cs="Arial"/>
                <w:color w:val="000000" w:themeColor="text1"/>
              </w:rPr>
            </w:pPr>
            <w:r w:rsidRPr="00C27906">
              <w:rPr>
                <w:rFonts w:ascii="Arial" w:hAnsi="Arial" w:cs="Arial"/>
                <w:color w:val="000000" w:themeColor="text1"/>
              </w:rPr>
              <w:t>Bid Security presented on Bank-Guarantee Form having unauthorized tampering of the prescribed template, provided as Bid security, by the Bidder’s banker</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71"/>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27</w:t>
            </w:r>
            <w:r w:rsidR="00301055" w:rsidRPr="00C27906">
              <w:rPr>
                <w:rFonts w:ascii="Arial" w:hAnsi="Arial" w:cs="Arial"/>
                <w:color w:val="000000" w:themeColor="text1"/>
              </w:rPr>
              <w:t>.7</w:t>
            </w:r>
          </w:p>
        </w:tc>
        <w:tc>
          <w:tcPr>
            <w:tcW w:w="0" w:type="auto"/>
            <w:gridSpan w:val="2"/>
          </w:tcPr>
          <w:p w:rsidR="00301055" w:rsidRPr="00C27906" w:rsidRDefault="00301055" w:rsidP="00D11420">
            <w:pPr>
              <w:pStyle w:val="NoteLevel11"/>
              <w:numPr>
                <w:ilvl w:val="0"/>
                <w:numId w:val="36"/>
              </w:numPr>
              <w:ind w:left="792" w:hanging="810"/>
              <w:jc w:val="both"/>
              <w:rPr>
                <w:rFonts w:ascii="Arial" w:hAnsi="Arial" w:cs="Arial"/>
                <w:color w:val="000000" w:themeColor="text1"/>
              </w:rPr>
            </w:pPr>
            <w:r w:rsidRPr="00C27906">
              <w:rPr>
                <w:rFonts w:ascii="Arial" w:hAnsi="Arial" w:cs="Arial"/>
                <w:color w:val="000000" w:themeColor="text1"/>
              </w:rPr>
              <w:t xml:space="preserve">No bid shall be rendered non-responsive </w:t>
            </w:r>
            <w:r w:rsidRPr="004F47B2">
              <w:rPr>
                <w:rFonts w:ascii="Arial" w:hAnsi="Arial" w:cs="Arial"/>
                <w:color w:val="000000" w:themeColor="text1"/>
              </w:rPr>
              <w:t>under Khyber Pakhtunkhwa Public Procurement Rules (KPPRA rules 2014).</w:t>
            </w:r>
            <w:r w:rsidRPr="00C27906">
              <w:rPr>
                <w:rFonts w:ascii="Arial" w:hAnsi="Arial" w:cs="Arial"/>
                <w:color w:val="000000" w:themeColor="text1"/>
              </w:rPr>
              <w:t xml:space="preserve"> at the time of technical bid opening, except for submission of:</w:t>
            </w:r>
          </w:p>
          <w:p w:rsidR="00301055" w:rsidRPr="00C27906" w:rsidRDefault="00301055" w:rsidP="00D11420">
            <w:pPr>
              <w:pStyle w:val="NoteLevel11"/>
              <w:numPr>
                <w:ilvl w:val="0"/>
                <w:numId w:val="36"/>
              </w:numPr>
              <w:ind w:left="792" w:hanging="810"/>
              <w:jc w:val="both"/>
              <w:rPr>
                <w:rFonts w:ascii="Arial" w:hAnsi="Arial" w:cs="Arial"/>
                <w:color w:val="000000" w:themeColor="text1"/>
              </w:rPr>
            </w:pPr>
            <w:r w:rsidRPr="008B0F18">
              <w:rPr>
                <w:rFonts w:ascii="Arial" w:hAnsi="Arial" w:cs="Arial"/>
                <w:color w:val="000000" w:themeColor="text1"/>
              </w:rPr>
              <w:t>late bids, which</w:t>
            </w:r>
            <w:r w:rsidRPr="00C27906">
              <w:rPr>
                <w:rFonts w:ascii="Arial" w:hAnsi="Arial" w:cs="Arial"/>
                <w:color w:val="000000" w:themeColor="text1"/>
              </w:rPr>
              <w:t xml:space="preserve"> shall be returned</w:t>
            </w:r>
            <w:r w:rsidR="00F02484">
              <w:rPr>
                <w:rFonts w:ascii="Arial" w:hAnsi="Arial" w:cs="Arial"/>
                <w:color w:val="000000" w:themeColor="text1"/>
              </w:rPr>
              <w:t xml:space="preserve"> </w:t>
            </w:r>
            <w:r w:rsidRPr="00C27906">
              <w:rPr>
                <w:rFonts w:ascii="Arial" w:hAnsi="Arial" w:cs="Arial"/>
                <w:color w:val="000000" w:themeColor="text1"/>
              </w:rPr>
              <w:t>unopened to the Bidder</w:t>
            </w:r>
          </w:p>
          <w:p w:rsidR="00301055" w:rsidRPr="00C27906" w:rsidRDefault="00301055" w:rsidP="00D11420">
            <w:pPr>
              <w:pStyle w:val="NoteLevel11"/>
              <w:numPr>
                <w:ilvl w:val="0"/>
                <w:numId w:val="36"/>
              </w:numPr>
              <w:ind w:left="792" w:hanging="810"/>
              <w:jc w:val="both"/>
              <w:rPr>
                <w:rFonts w:ascii="Arial" w:hAnsi="Arial" w:cs="Arial"/>
                <w:color w:val="000000" w:themeColor="text1"/>
              </w:rPr>
            </w:pPr>
            <w:r w:rsidRPr="00C27906">
              <w:rPr>
                <w:rFonts w:ascii="Arial" w:hAnsi="Arial" w:cs="Arial"/>
                <w:color w:val="000000" w:themeColor="text1"/>
              </w:rPr>
              <w:t>bids with Bid Security less than the prescribed amount</w:t>
            </w:r>
          </w:p>
          <w:p w:rsidR="00301055" w:rsidRPr="00C27906" w:rsidRDefault="00301055" w:rsidP="00D11420">
            <w:pPr>
              <w:pStyle w:val="NoteLevel11"/>
              <w:numPr>
                <w:ilvl w:val="0"/>
                <w:numId w:val="36"/>
              </w:numPr>
              <w:ind w:left="792" w:hanging="810"/>
              <w:jc w:val="both"/>
              <w:rPr>
                <w:rFonts w:ascii="Arial" w:hAnsi="Arial" w:cs="Arial"/>
                <w:color w:val="000000" w:themeColor="text1"/>
              </w:rPr>
            </w:pPr>
            <w:r w:rsidRPr="00C27906">
              <w:rPr>
                <w:rFonts w:ascii="Arial" w:hAnsi="Arial" w:cs="Arial"/>
                <w:color w:val="000000" w:themeColor="text1"/>
              </w:rPr>
              <w:t>bids having no Bid Security</w:t>
            </w:r>
          </w:p>
          <w:p w:rsidR="00301055" w:rsidRPr="00C27906" w:rsidRDefault="00301055" w:rsidP="00D11420">
            <w:pPr>
              <w:pStyle w:val="NoteLevel11"/>
              <w:numPr>
                <w:ilvl w:val="0"/>
                <w:numId w:val="36"/>
              </w:numPr>
              <w:ind w:left="792" w:hanging="810"/>
              <w:jc w:val="both"/>
              <w:rPr>
                <w:rFonts w:ascii="Arial" w:hAnsi="Arial" w:cs="Arial"/>
                <w:color w:val="000000" w:themeColor="text1"/>
              </w:rPr>
            </w:pPr>
            <w:r w:rsidRPr="00C27906">
              <w:rPr>
                <w:rFonts w:ascii="Arial" w:hAnsi="Arial" w:cs="Arial"/>
                <w:color w:val="000000" w:themeColor="text1"/>
              </w:rPr>
              <w:t>Bid security in the form of post-dated cheque in place of readily en</w:t>
            </w:r>
            <w:r w:rsidR="004A37C9" w:rsidRPr="00C27906">
              <w:rPr>
                <w:rFonts w:ascii="Arial" w:hAnsi="Arial" w:cs="Arial"/>
                <w:color w:val="000000" w:themeColor="text1"/>
              </w:rPr>
              <w:t>-</w:t>
            </w:r>
            <w:r w:rsidRPr="00C27906">
              <w:rPr>
                <w:rFonts w:ascii="Arial" w:hAnsi="Arial" w:cs="Arial"/>
                <w:color w:val="000000" w:themeColor="text1"/>
              </w:rPr>
              <w:t>cashable financial instrumen</w:t>
            </w:r>
            <w:r w:rsidR="000A3AB7">
              <w:rPr>
                <w:rFonts w:ascii="Arial" w:hAnsi="Arial" w:cs="Arial"/>
                <w:color w:val="000000" w:themeColor="text1"/>
              </w:rPr>
              <w:t>ts like Demand Draft,</w:t>
            </w:r>
            <w:r w:rsidRPr="00C27906">
              <w:rPr>
                <w:rFonts w:ascii="Arial" w:hAnsi="Arial" w:cs="Arial"/>
                <w:color w:val="000000" w:themeColor="text1"/>
              </w:rPr>
              <w:t xml:space="preserve"> CDR etc. as required by the Client</w:t>
            </w:r>
          </w:p>
          <w:p w:rsidR="003A251B" w:rsidRPr="00C27906" w:rsidRDefault="00301055" w:rsidP="00D11420">
            <w:pPr>
              <w:pStyle w:val="NoteLevel11"/>
              <w:numPr>
                <w:ilvl w:val="0"/>
                <w:numId w:val="36"/>
              </w:numPr>
              <w:ind w:left="792" w:hanging="810"/>
              <w:jc w:val="both"/>
              <w:rPr>
                <w:rFonts w:ascii="Arial" w:hAnsi="Arial" w:cs="Arial"/>
                <w:color w:val="000000" w:themeColor="text1"/>
              </w:rPr>
            </w:pPr>
            <w:r w:rsidRPr="00C27906">
              <w:rPr>
                <w:rFonts w:ascii="Arial" w:hAnsi="Arial" w:cs="Arial"/>
                <w:color w:val="000000" w:themeColor="text1"/>
              </w:rPr>
              <w:t>bids having no primary documents e.g., Bid Forms or as mentioned in the Bid Data Sheet (BDS)</w:t>
            </w:r>
          </w:p>
          <w:p w:rsidR="00301055" w:rsidRPr="00C27906" w:rsidRDefault="00301055" w:rsidP="00D11420">
            <w:pPr>
              <w:pStyle w:val="NoteLevel11"/>
              <w:numPr>
                <w:ilvl w:val="0"/>
                <w:numId w:val="36"/>
              </w:numPr>
              <w:ind w:left="792" w:hanging="810"/>
              <w:jc w:val="both"/>
              <w:rPr>
                <w:rFonts w:ascii="Arial" w:hAnsi="Arial" w:cs="Arial"/>
                <w:color w:val="000000" w:themeColor="text1"/>
              </w:rPr>
            </w:pPr>
            <w:r w:rsidRPr="00C27906">
              <w:rPr>
                <w:rFonts w:ascii="Arial" w:hAnsi="Arial" w:cs="Arial"/>
                <w:color w:val="000000" w:themeColor="text1"/>
              </w:rPr>
              <w:t>bids accompanying no financial bid</w:t>
            </w:r>
          </w:p>
          <w:p w:rsidR="00301055" w:rsidRPr="00C27906" w:rsidRDefault="00301055" w:rsidP="00D11420">
            <w:pPr>
              <w:pStyle w:val="NoteLevel11"/>
              <w:numPr>
                <w:ilvl w:val="0"/>
                <w:numId w:val="36"/>
              </w:numPr>
              <w:ind w:left="792" w:hanging="810"/>
              <w:jc w:val="both"/>
              <w:rPr>
                <w:rFonts w:ascii="Arial" w:hAnsi="Arial" w:cs="Arial"/>
                <w:color w:val="000000" w:themeColor="text1"/>
              </w:rPr>
            </w:pPr>
            <w:r w:rsidRPr="00C27906">
              <w:rPr>
                <w:rFonts w:ascii="Arial" w:hAnsi="Arial" w:cs="Arial"/>
                <w:color w:val="000000" w:themeColor="text1"/>
              </w:rPr>
              <w:t>bid validity document with days less than the prescribed period especially in the Bank-</w:t>
            </w:r>
            <w:r w:rsidRPr="00C27906">
              <w:rPr>
                <w:rFonts w:ascii="Arial" w:hAnsi="Arial" w:cs="Arial"/>
                <w:color w:val="000000" w:themeColor="text1"/>
              </w:rPr>
              <w:lastRenderedPageBreak/>
              <w:t>Guarantee submitted as Bid Security.</w:t>
            </w:r>
          </w:p>
          <w:p w:rsidR="00301055" w:rsidRPr="00C27906" w:rsidRDefault="00301055" w:rsidP="00D11420">
            <w:pPr>
              <w:pStyle w:val="NoteLevel11"/>
              <w:numPr>
                <w:ilvl w:val="0"/>
                <w:numId w:val="36"/>
              </w:numPr>
              <w:ind w:left="792" w:hanging="810"/>
              <w:jc w:val="both"/>
              <w:rPr>
                <w:rFonts w:ascii="Arial" w:hAnsi="Arial" w:cs="Arial"/>
                <w:color w:val="000000" w:themeColor="text1"/>
              </w:rPr>
            </w:pPr>
            <w:r w:rsidRPr="00C27906">
              <w:rPr>
                <w:rFonts w:ascii="Arial" w:hAnsi="Arial" w:cs="Arial"/>
                <w:color w:val="000000" w:themeColor="text1"/>
              </w:rPr>
              <w:t>Bid Security presented on a Bank-Guarantee Form, having unauthorized tampering of the template prescribed in these Standard Bidding Documents, by the Bidder’s banker.</w:t>
            </w:r>
          </w:p>
          <w:p w:rsidR="00301055" w:rsidRPr="00C27906" w:rsidRDefault="00301055" w:rsidP="004F47B2">
            <w:pPr>
              <w:pStyle w:val="NoteLevel11"/>
              <w:numPr>
                <w:ilvl w:val="0"/>
                <w:numId w:val="0"/>
              </w:numPr>
              <w:ind w:left="792"/>
              <w:jc w:val="both"/>
              <w:rPr>
                <w:rFonts w:ascii="Arial" w:hAnsi="Arial" w:cs="Arial"/>
                <w:color w:val="000000" w:themeColor="text1"/>
              </w:rPr>
            </w:pPr>
          </w:p>
        </w:tc>
      </w:tr>
      <w:tr w:rsidR="00301055" w:rsidRPr="00C27906" w:rsidTr="00A40B9E">
        <w:trPr>
          <w:trHeight w:val="71"/>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27</w:t>
            </w:r>
            <w:r w:rsidR="00301055" w:rsidRPr="00C27906">
              <w:rPr>
                <w:rFonts w:ascii="Arial" w:hAnsi="Arial" w:cs="Arial"/>
                <w:color w:val="000000" w:themeColor="text1"/>
              </w:rPr>
              <w:t>.8</w:t>
            </w:r>
          </w:p>
        </w:tc>
        <w:tc>
          <w:tcPr>
            <w:tcW w:w="0" w:type="auto"/>
            <w:gridSpan w:val="2"/>
          </w:tcPr>
          <w:p w:rsidR="00301055" w:rsidRPr="00C27906" w:rsidRDefault="00301055" w:rsidP="00B53C5F">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bids found without Bid Security shall also be returned unannounced to the Bidders. However, prior to return to the Bidder, the Chairman of the Purchase / Procurement Committee shall record a statement giving reasons for return of such bid(s).</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557"/>
        </w:trPr>
        <w:tc>
          <w:tcPr>
            <w:tcW w:w="0" w:type="auto"/>
            <w:gridSpan w:val="5"/>
          </w:tcPr>
          <w:p w:rsidR="00301055" w:rsidRPr="00C27906" w:rsidRDefault="00301055" w:rsidP="004F47B2">
            <w:pPr>
              <w:pStyle w:val="NoteLevel11"/>
              <w:tabs>
                <w:tab w:val="clear" w:pos="810"/>
                <w:tab w:val="num" w:pos="0"/>
              </w:tabs>
              <w:ind w:hanging="810"/>
              <w:jc w:val="both"/>
              <w:rPr>
                <w:rFonts w:ascii="Arial" w:hAnsi="Arial" w:cs="Arial"/>
                <w:color w:val="000000" w:themeColor="text1"/>
                <w:sz w:val="36"/>
                <w:szCs w:val="36"/>
              </w:rPr>
            </w:pPr>
            <w:r w:rsidRPr="00C27906">
              <w:rPr>
                <w:rFonts w:ascii="Arial" w:hAnsi="Arial" w:cs="Arial"/>
                <w:color w:val="000000" w:themeColor="text1"/>
                <w:sz w:val="36"/>
                <w:szCs w:val="36"/>
              </w:rPr>
              <w:t>Evaluation of Bids</w:t>
            </w:r>
          </w:p>
          <w:p w:rsidR="00301055" w:rsidRPr="00C27906" w:rsidRDefault="00301055" w:rsidP="00A40B9E">
            <w:pPr>
              <w:jc w:val="both"/>
              <w:rPr>
                <w:rFonts w:ascii="Arial" w:hAnsi="Arial" w:cs="Arial"/>
                <w:color w:val="000000" w:themeColor="text1"/>
              </w:rPr>
            </w:pPr>
          </w:p>
        </w:tc>
      </w:tr>
      <w:tr w:rsidR="00301055" w:rsidRPr="00C27906" w:rsidTr="00A40B9E">
        <w:trPr>
          <w:trHeight w:val="1905"/>
        </w:trPr>
        <w:tc>
          <w:tcPr>
            <w:tcW w:w="0" w:type="auto"/>
            <w:gridSpan w:val="2"/>
          </w:tcPr>
          <w:p w:rsidR="00301055" w:rsidRPr="00C27906" w:rsidRDefault="00301055" w:rsidP="004F47B2">
            <w:pPr>
              <w:pStyle w:val="NoteLevel11"/>
              <w:numPr>
                <w:ilvl w:val="0"/>
                <w:numId w:val="0"/>
              </w:numPr>
              <w:jc w:val="both"/>
              <w:rPr>
                <w:rFonts w:ascii="Arial" w:hAnsi="Arial" w:cs="Arial"/>
                <w:b/>
                <w:color w:val="000000" w:themeColor="text1"/>
              </w:rPr>
            </w:pPr>
            <w:r w:rsidRPr="00C27906">
              <w:rPr>
                <w:rFonts w:ascii="Arial" w:hAnsi="Arial" w:cs="Arial"/>
                <w:b/>
                <w:color w:val="000000" w:themeColor="text1"/>
                <w:sz w:val="22"/>
                <w:szCs w:val="22"/>
              </w:rPr>
              <w:t>2</w:t>
            </w:r>
            <w:r w:rsidR="00662C07" w:rsidRPr="00C27906">
              <w:rPr>
                <w:rFonts w:ascii="Arial" w:hAnsi="Arial" w:cs="Arial"/>
                <w:b/>
                <w:color w:val="000000" w:themeColor="text1"/>
                <w:sz w:val="22"/>
                <w:szCs w:val="22"/>
              </w:rPr>
              <w:t>8</w:t>
            </w:r>
            <w:r w:rsidR="00827095">
              <w:rPr>
                <w:rFonts w:ascii="Arial" w:hAnsi="Arial" w:cs="Arial"/>
                <w:b/>
                <w:color w:val="000000" w:themeColor="text1"/>
                <w:sz w:val="22"/>
                <w:szCs w:val="22"/>
              </w:rPr>
              <w:t>.</w:t>
            </w:r>
            <w:r w:rsidR="00827095" w:rsidRPr="00C27906">
              <w:rPr>
                <w:rFonts w:ascii="Arial" w:hAnsi="Arial" w:cs="Arial"/>
                <w:b/>
                <w:color w:val="000000" w:themeColor="text1"/>
              </w:rPr>
              <w:t xml:space="preserve"> Clarification</w:t>
            </w:r>
            <w:r w:rsidRPr="00C27906">
              <w:rPr>
                <w:rFonts w:ascii="Arial" w:hAnsi="Arial" w:cs="Arial"/>
                <w:b/>
                <w:color w:val="000000" w:themeColor="text1"/>
              </w:rPr>
              <w:t xml:space="preserve"> of Bids.</w:t>
            </w:r>
          </w:p>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p>
        </w:tc>
        <w:tc>
          <w:tcPr>
            <w:tcW w:w="0" w:type="auto"/>
            <w:gridSpan w:val="2"/>
          </w:tcPr>
          <w:p w:rsidR="00301055" w:rsidRPr="00C27906" w:rsidRDefault="00301055" w:rsidP="00A40B9E">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During evaluation of the bids, </w:t>
            </w:r>
            <w:r w:rsidRPr="00C27906">
              <w:rPr>
                <w:rFonts w:ascii="Arial" w:hAnsi="Arial" w:cs="Arial"/>
              </w:rPr>
              <w:t>under Khyber Pakhtunkhwa Public Procurement Rules (KPPRA rules 2014).</w:t>
            </w:r>
            <w:r w:rsidRPr="00C27906">
              <w:rPr>
                <w:rFonts w:ascii="Arial" w:hAnsi="Arial" w:cs="Arial"/>
                <w:color w:val="000000" w:themeColor="text1"/>
              </w:rPr>
              <w:t xml:space="preserve"> the Procuring Agency may seek bonafide clarification from the bidders relating to bids submitted by them during their evaluation or to check the veracity of the documents submitted by him. The request for clarification and the response shall be in writing, and no change in the prices or substance of the bid shall be sought, offered, or permitted. </w:t>
            </w:r>
          </w:p>
          <w:p w:rsidR="00301055" w:rsidRPr="00C27906" w:rsidRDefault="00301055" w:rsidP="00A40B9E">
            <w:pPr>
              <w:jc w:val="both"/>
              <w:rPr>
                <w:rFonts w:ascii="Arial" w:hAnsi="Arial" w:cs="Arial"/>
                <w:color w:val="000000" w:themeColor="text1"/>
              </w:rPr>
            </w:pPr>
          </w:p>
        </w:tc>
      </w:tr>
      <w:tr w:rsidR="00301055" w:rsidRPr="00C27906" w:rsidTr="00A40B9E">
        <w:trPr>
          <w:trHeight w:val="1583"/>
        </w:trPr>
        <w:tc>
          <w:tcPr>
            <w:tcW w:w="0" w:type="auto"/>
            <w:gridSpan w:val="2"/>
            <w:vMerge w:val="restart"/>
          </w:tcPr>
          <w:p w:rsidR="00301055" w:rsidRPr="00C27906" w:rsidRDefault="00662C07" w:rsidP="00A40B9E">
            <w:pPr>
              <w:pStyle w:val="Head42"/>
              <w:tabs>
                <w:tab w:val="clear" w:pos="360"/>
                <w:tab w:val="left" w:pos="132"/>
              </w:tabs>
              <w:ind w:left="358" w:hanging="358"/>
              <w:rPr>
                <w:rFonts w:ascii="Arial" w:hAnsi="Arial" w:cs="Arial"/>
                <w:color w:val="000000" w:themeColor="text1"/>
              </w:rPr>
            </w:pPr>
            <w:r w:rsidRPr="00C27906">
              <w:rPr>
                <w:rFonts w:ascii="Arial" w:hAnsi="Arial" w:cs="Arial"/>
                <w:color w:val="000000" w:themeColor="text1"/>
                <w:sz w:val="22"/>
                <w:szCs w:val="22"/>
              </w:rPr>
              <w:t>29</w:t>
            </w:r>
            <w:r w:rsidR="00301055" w:rsidRPr="00C27906">
              <w:rPr>
                <w:rFonts w:ascii="Arial" w:hAnsi="Arial" w:cs="Arial"/>
                <w:color w:val="000000" w:themeColor="text1"/>
                <w:sz w:val="22"/>
                <w:szCs w:val="22"/>
              </w:rPr>
              <w:t xml:space="preserve">. </w:t>
            </w:r>
            <w:r w:rsidR="00301055" w:rsidRPr="00C27906">
              <w:rPr>
                <w:rFonts w:ascii="Arial" w:hAnsi="Arial" w:cs="Arial"/>
                <w:color w:val="000000" w:themeColor="text1"/>
              </w:rPr>
              <w:t>Preliminary Examination</w:t>
            </w:r>
          </w:p>
        </w:tc>
        <w:tc>
          <w:tcPr>
            <w:tcW w:w="0" w:type="auto"/>
          </w:tcPr>
          <w:p w:rsidR="00301055" w:rsidRPr="00C27906" w:rsidRDefault="00662C07" w:rsidP="00A40B9E">
            <w:pPr>
              <w:pStyle w:val="Head42"/>
              <w:rPr>
                <w:rFonts w:ascii="Arial" w:hAnsi="Arial" w:cs="Arial"/>
                <w:b w:val="0"/>
                <w:color w:val="000000" w:themeColor="text1"/>
              </w:rPr>
            </w:pPr>
            <w:r w:rsidRPr="00C27906">
              <w:rPr>
                <w:rFonts w:ascii="Arial" w:hAnsi="Arial" w:cs="Arial"/>
                <w:b w:val="0"/>
                <w:color w:val="000000" w:themeColor="text1"/>
              </w:rPr>
              <w:t>29</w:t>
            </w:r>
            <w:r w:rsidR="00301055" w:rsidRPr="00C27906">
              <w:rPr>
                <w:rFonts w:ascii="Arial" w:hAnsi="Arial" w:cs="Arial"/>
                <w:b w:val="0"/>
                <w:color w:val="000000" w:themeColor="text1"/>
              </w:rPr>
              <w:t>.1</w:t>
            </w:r>
          </w:p>
          <w:p w:rsidR="00301055" w:rsidRPr="00C27906" w:rsidRDefault="00301055" w:rsidP="00A40B9E">
            <w:pPr>
              <w:pStyle w:val="Head42"/>
              <w:rPr>
                <w:rFonts w:ascii="Arial" w:hAnsi="Arial" w:cs="Arial"/>
                <w:b w:val="0"/>
                <w:color w:val="000000" w:themeColor="text1"/>
              </w:rPr>
            </w:pPr>
          </w:p>
          <w:p w:rsidR="00301055" w:rsidRPr="00C27906" w:rsidRDefault="00301055" w:rsidP="00A40B9E">
            <w:pPr>
              <w:pStyle w:val="Head42"/>
              <w:rPr>
                <w:rFonts w:ascii="Arial" w:hAnsi="Arial" w:cs="Arial"/>
                <w:b w:val="0"/>
                <w:color w:val="000000" w:themeColor="text1"/>
              </w:rPr>
            </w:pPr>
          </w:p>
          <w:p w:rsidR="00301055" w:rsidRPr="00C27906" w:rsidRDefault="00301055" w:rsidP="00A40B9E">
            <w:pPr>
              <w:pStyle w:val="Head42"/>
              <w:rPr>
                <w:rFonts w:ascii="Arial" w:hAnsi="Arial" w:cs="Arial"/>
                <w:b w:val="0"/>
                <w:color w:val="000000" w:themeColor="text1"/>
              </w:rPr>
            </w:pPr>
          </w:p>
          <w:p w:rsidR="00301055" w:rsidRPr="00C27906" w:rsidRDefault="00301055" w:rsidP="00A40B9E">
            <w:pPr>
              <w:pStyle w:val="Head42"/>
              <w:rPr>
                <w:rFonts w:ascii="Arial" w:hAnsi="Arial" w:cs="Arial"/>
                <w:b w:val="0"/>
                <w:color w:val="000000" w:themeColor="text1"/>
              </w:rPr>
            </w:pPr>
          </w:p>
          <w:p w:rsidR="00301055" w:rsidRPr="00C27906" w:rsidRDefault="00301055" w:rsidP="00A40B9E">
            <w:pPr>
              <w:pStyle w:val="Head42"/>
              <w:rPr>
                <w:rFonts w:ascii="Arial" w:hAnsi="Arial" w:cs="Arial"/>
                <w:b w:val="0"/>
                <w:color w:val="000000" w:themeColor="text1"/>
              </w:rPr>
            </w:pPr>
          </w:p>
          <w:p w:rsidR="00301055" w:rsidRPr="00C27906" w:rsidRDefault="00301055" w:rsidP="00A40B9E">
            <w:pPr>
              <w:pStyle w:val="Head42"/>
              <w:rPr>
                <w:rFonts w:ascii="Arial" w:hAnsi="Arial" w:cs="Arial"/>
                <w:b w:val="0"/>
                <w:color w:val="000000" w:themeColor="text1"/>
              </w:rPr>
            </w:pPr>
          </w:p>
        </w:tc>
        <w:tc>
          <w:tcPr>
            <w:tcW w:w="0" w:type="auto"/>
            <w:gridSpan w:val="2"/>
          </w:tcPr>
          <w:p w:rsidR="00301055" w:rsidRPr="00C27906" w:rsidRDefault="00301055" w:rsidP="00827095">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tc>
      </w:tr>
      <w:tr w:rsidR="00301055" w:rsidRPr="00C27906" w:rsidTr="00A40B9E">
        <w:trPr>
          <w:trHeight w:val="3480"/>
        </w:trPr>
        <w:tc>
          <w:tcPr>
            <w:tcW w:w="0" w:type="auto"/>
            <w:gridSpan w:val="2"/>
            <w:vMerge/>
          </w:tcPr>
          <w:p w:rsidR="00301055" w:rsidRPr="00C27906" w:rsidRDefault="00301055" w:rsidP="00A40B9E">
            <w:pPr>
              <w:pStyle w:val="Head42"/>
              <w:tabs>
                <w:tab w:val="clear" w:pos="360"/>
                <w:tab w:val="left" w:pos="132"/>
              </w:tabs>
              <w:ind w:left="358" w:hanging="358"/>
              <w:rPr>
                <w:rFonts w:ascii="Arial" w:hAnsi="Arial" w:cs="Arial"/>
                <w:color w:val="000000" w:themeColor="text1"/>
              </w:rPr>
            </w:pPr>
          </w:p>
        </w:tc>
        <w:tc>
          <w:tcPr>
            <w:tcW w:w="0" w:type="auto"/>
          </w:tcPr>
          <w:p w:rsidR="00301055" w:rsidRPr="00C27906" w:rsidRDefault="00301055" w:rsidP="00A40B9E">
            <w:pPr>
              <w:pStyle w:val="Head42"/>
              <w:rPr>
                <w:rFonts w:ascii="Arial" w:hAnsi="Arial" w:cs="Arial"/>
                <w:color w:val="000000" w:themeColor="text1"/>
              </w:rPr>
            </w:pPr>
          </w:p>
          <w:p w:rsidR="00301055" w:rsidRPr="00C27906" w:rsidRDefault="00662C07" w:rsidP="00A40B9E">
            <w:pPr>
              <w:pStyle w:val="Head42"/>
              <w:rPr>
                <w:rFonts w:ascii="Arial" w:hAnsi="Arial" w:cs="Arial"/>
                <w:b w:val="0"/>
                <w:color w:val="000000" w:themeColor="text1"/>
              </w:rPr>
            </w:pPr>
            <w:r w:rsidRPr="00C27906">
              <w:rPr>
                <w:rFonts w:ascii="Arial" w:hAnsi="Arial" w:cs="Arial"/>
                <w:b w:val="0"/>
                <w:color w:val="000000" w:themeColor="text1"/>
              </w:rPr>
              <w:t>29</w:t>
            </w:r>
            <w:r w:rsidR="00301055" w:rsidRPr="00C27906">
              <w:rPr>
                <w:rFonts w:ascii="Arial" w:hAnsi="Arial" w:cs="Arial"/>
                <w:b w:val="0"/>
                <w:color w:val="000000" w:themeColor="text1"/>
              </w:rPr>
              <w:t>.2</w:t>
            </w:r>
          </w:p>
        </w:tc>
        <w:tc>
          <w:tcPr>
            <w:tcW w:w="0" w:type="auto"/>
            <w:gridSpan w:val="2"/>
          </w:tcPr>
          <w:p w:rsidR="00301055" w:rsidRPr="00C27906" w:rsidRDefault="00301055" w:rsidP="00A40B9E">
            <w:pPr>
              <w:tabs>
                <w:tab w:val="left" w:pos="540"/>
              </w:tabs>
              <w:suppressAutoHyphens/>
              <w:ind w:right="-72"/>
              <w:jc w:val="both"/>
              <w:rPr>
                <w:rFonts w:ascii="Arial" w:hAnsi="Arial" w:cs="Arial"/>
                <w:color w:val="000000" w:themeColor="text1"/>
              </w:rPr>
            </w:pPr>
          </w:p>
          <w:p w:rsidR="00301055" w:rsidRPr="00C27906" w:rsidRDefault="00301055" w:rsidP="00827095">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In the financial bids the arithmetical errors shall be rectified on the following basis. </w:t>
            </w:r>
          </w:p>
          <w:p w:rsidR="00301055" w:rsidRPr="00C27906" w:rsidRDefault="00301055" w:rsidP="004F47B2">
            <w:pPr>
              <w:pStyle w:val="NoteLevel11"/>
              <w:tabs>
                <w:tab w:val="num" w:pos="0"/>
              </w:tabs>
              <w:ind w:left="342" w:hanging="342"/>
              <w:jc w:val="both"/>
              <w:rPr>
                <w:rFonts w:ascii="Arial" w:hAnsi="Arial" w:cs="Arial"/>
                <w:color w:val="000000" w:themeColor="text1"/>
              </w:rPr>
            </w:pPr>
            <w:r w:rsidRPr="00C27906">
              <w:rPr>
                <w:rFonts w:ascii="Arial" w:hAnsi="Arial" w:cs="Arial"/>
                <w:color w:val="000000" w:themeColor="text1"/>
              </w:rPr>
              <w:t>a)</w:t>
            </w:r>
            <w:r w:rsidRPr="00C27906">
              <w:rPr>
                <w:rFonts w:ascii="Arial" w:hAnsi="Arial" w:cs="Arial"/>
                <w:color w:val="000000" w:themeColor="text1"/>
              </w:rPr>
              <w:tab/>
              <w:t xml:space="preserve">If there is a discrepancy between the unit price and the total price that is obtained by multiplying the unit price and quantity, the unit price shall prevail, and the total price shall be corrected.  </w:t>
            </w:r>
          </w:p>
          <w:p w:rsidR="00301055" w:rsidRPr="00C27906" w:rsidRDefault="00301055" w:rsidP="004F47B2">
            <w:pPr>
              <w:pStyle w:val="NoteLevel11"/>
              <w:numPr>
                <w:ilvl w:val="0"/>
                <w:numId w:val="0"/>
              </w:numPr>
              <w:ind w:left="342" w:hanging="342"/>
              <w:jc w:val="both"/>
              <w:rPr>
                <w:rFonts w:ascii="Arial" w:hAnsi="Arial" w:cs="Arial"/>
                <w:color w:val="000000" w:themeColor="text1"/>
              </w:rPr>
            </w:pPr>
            <w:r w:rsidRPr="00C27906">
              <w:rPr>
                <w:rFonts w:ascii="Arial" w:hAnsi="Arial" w:cs="Arial"/>
                <w:color w:val="000000" w:themeColor="text1"/>
              </w:rPr>
              <w:t>b)</w:t>
            </w:r>
            <w:r w:rsidRPr="00C27906">
              <w:rPr>
                <w:rFonts w:ascii="Arial" w:hAnsi="Arial" w:cs="Arial"/>
                <w:color w:val="000000" w:themeColor="text1"/>
              </w:rPr>
              <w:tab/>
              <w:t xml:space="preserve">If the Bidder does not accept the correction of the errors, its bid shall be rejected, and its Bid Security may be forfeited. </w:t>
            </w:r>
          </w:p>
          <w:p w:rsidR="00301055" w:rsidRPr="00C27906" w:rsidRDefault="00301055" w:rsidP="004F47B2">
            <w:pPr>
              <w:pStyle w:val="NoteLevel11"/>
              <w:numPr>
                <w:ilvl w:val="0"/>
                <w:numId w:val="0"/>
              </w:numPr>
              <w:ind w:left="342" w:hanging="360"/>
              <w:jc w:val="both"/>
              <w:rPr>
                <w:rFonts w:ascii="Arial" w:hAnsi="Arial" w:cs="Arial"/>
                <w:color w:val="000000" w:themeColor="text1"/>
              </w:rPr>
            </w:pPr>
            <w:r w:rsidRPr="00C27906">
              <w:rPr>
                <w:rFonts w:ascii="Arial" w:hAnsi="Arial" w:cs="Arial"/>
                <w:color w:val="000000" w:themeColor="text1"/>
              </w:rPr>
              <w:t>c)</w:t>
            </w:r>
            <w:r w:rsidRPr="00C27906">
              <w:rPr>
                <w:rFonts w:ascii="Arial" w:hAnsi="Arial" w:cs="Arial"/>
                <w:color w:val="000000" w:themeColor="text1"/>
              </w:rPr>
              <w:tab/>
              <w:t xml:space="preserve">If there is a discrepancy between words and figures, </w:t>
            </w:r>
            <w:r w:rsidRPr="004F47B2">
              <w:rPr>
                <w:rFonts w:ascii="Arial" w:hAnsi="Arial" w:cs="Arial"/>
                <w:color w:val="000000" w:themeColor="text1"/>
              </w:rPr>
              <w:t>lower of the two shall</w:t>
            </w:r>
            <w:r w:rsidRPr="00C27906">
              <w:rPr>
                <w:rFonts w:ascii="Arial" w:hAnsi="Arial" w:cs="Arial"/>
                <w:color w:val="000000" w:themeColor="text1"/>
              </w:rPr>
              <w:t xml:space="preserve"> be considered as per </w:t>
            </w:r>
            <w:r w:rsidRPr="00C27906">
              <w:rPr>
                <w:rFonts w:ascii="Arial" w:hAnsi="Arial" w:cs="Arial"/>
              </w:rPr>
              <w:t>Khyber Pakhtunkhwa Public Procurement Rules (KPPRA rules 2014).</w:t>
            </w:r>
          </w:p>
          <w:p w:rsidR="00301055" w:rsidRPr="00C27906" w:rsidRDefault="00301055" w:rsidP="004F47B2">
            <w:pPr>
              <w:tabs>
                <w:tab w:val="left" w:pos="342"/>
              </w:tabs>
              <w:suppressAutoHyphens/>
              <w:ind w:left="342" w:right="-72" w:hanging="342"/>
              <w:jc w:val="both"/>
              <w:rPr>
                <w:rFonts w:ascii="Arial" w:hAnsi="Arial" w:cs="Arial"/>
                <w:color w:val="000000" w:themeColor="text1"/>
              </w:rPr>
            </w:pPr>
            <w:r w:rsidRPr="00C27906">
              <w:rPr>
                <w:rFonts w:ascii="Arial" w:hAnsi="Arial" w:cs="Arial"/>
                <w:color w:val="000000" w:themeColor="text1"/>
              </w:rPr>
              <w:t xml:space="preserve">d) the evaluation shall include all taxes and duties inclusive of local levies as a part of the price </w:t>
            </w:r>
            <w:r w:rsidRPr="00C27906">
              <w:rPr>
                <w:rFonts w:ascii="Arial" w:hAnsi="Arial" w:cs="Arial"/>
              </w:rPr>
              <w:t>under Khyber Pakhtunkhwa Public Procurement Rules (KPPRA rules 2014).</w:t>
            </w:r>
          </w:p>
        </w:tc>
      </w:tr>
      <w:tr w:rsidR="00301055" w:rsidRPr="00C27906" w:rsidTr="00A40B9E">
        <w:trPr>
          <w:trHeight w:val="1286"/>
        </w:trPr>
        <w:tc>
          <w:tcPr>
            <w:tcW w:w="0" w:type="auto"/>
            <w:gridSpan w:val="2"/>
          </w:tcPr>
          <w:p w:rsidR="00301055" w:rsidRPr="00C27906" w:rsidRDefault="00301055" w:rsidP="00A40B9E">
            <w:pPr>
              <w:pStyle w:val="Head42"/>
              <w:tabs>
                <w:tab w:val="clear" w:pos="360"/>
                <w:tab w:val="left" w:pos="132"/>
              </w:tabs>
              <w:ind w:left="358" w:hanging="358"/>
              <w:rPr>
                <w:rFonts w:ascii="Arial" w:hAnsi="Arial" w:cs="Arial"/>
                <w:color w:val="000000" w:themeColor="text1"/>
              </w:rPr>
            </w:pPr>
          </w:p>
        </w:tc>
        <w:tc>
          <w:tcPr>
            <w:tcW w:w="0" w:type="auto"/>
          </w:tcPr>
          <w:p w:rsidR="00301055" w:rsidRPr="00C27906" w:rsidRDefault="00662C07" w:rsidP="00A40B9E">
            <w:pPr>
              <w:pStyle w:val="Head42"/>
              <w:rPr>
                <w:rFonts w:ascii="Arial" w:hAnsi="Arial" w:cs="Arial"/>
                <w:b w:val="0"/>
                <w:color w:val="000000" w:themeColor="text1"/>
              </w:rPr>
            </w:pPr>
            <w:r w:rsidRPr="00C27906">
              <w:rPr>
                <w:rFonts w:ascii="Arial" w:hAnsi="Arial" w:cs="Arial"/>
                <w:b w:val="0"/>
                <w:color w:val="000000" w:themeColor="text1"/>
              </w:rPr>
              <w:t>29</w:t>
            </w:r>
            <w:r w:rsidR="00301055" w:rsidRPr="00C27906">
              <w:rPr>
                <w:rFonts w:ascii="Arial" w:hAnsi="Arial" w:cs="Arial"/>
                <w:b w:val="0"/>
                <w:color w:val="000000" w:themeColor="text1"/>
              </w:rPr>
              <w:t>.3</w:t>
            </w:r>
          </w:p>
        </w:tc>
        <w:tc>
          <w:tcPr>
            <w:tcW w:w="0" w:type="auto"/>
            <w:gridSpan w:val="2"/>
          </w:tcPr>
          <w:p w:rsidR="00301055" w:rsidRPr="00C27906" w:rsidRDefault="00301055" w:rsidP="00FC4966">
            <w:pPr>
              <w:pStyle w:val="NoteLevel11"/>
              <w:tabs>
                <w:tab w:val="clear" w:pos="810"/>
                <w:tab w:val="num" w:pos="0"/>
              </w:tabs>
              <w:ind w:left="0"/>
              <w:jc w:val="both"/>
              <w:rPr>
                <w:rFonts w:ascii="Arial" w:hAnsi="Arial" w:cs="Arial"/>
                <w:color w:val="000000" w:themeColor="text1"/>
              </w:rPr>
            </w:pPr>
            <w:r w:rsidRPr="00C27906">
              <w:rPr>
                <w:rFonts w:ascii="Arial" w:hAnsi="Arial" w:cs="Arial"/>
                <w:color w:val="000000" w:themeColor="text1"/>
              </w:rPr>
              <w:t>The Procuring Agency may waive any minor informality, nonconformity, or irregularity in a bid which does not constitute a material deviation, provided such waiver does not prejudice or affect the relative ranking of any Bidder.</w:t>
            </w:r>
          </w:p>
          <w:p w:rsidR="00301055" w:rsidRPr="00C27906" w:rsidRDefault="00301055" w:rsidP="00A40B9E">
            <w:pPr>
              <w:tabs>
                <w:tab w:val="left" w:pos="540"/>
              </w:tabs>
              <w:suppressAutoHyphens/>
              <w:ind w:right="-72"/>
              <w:jc w:val="both"/>
              <w:rPr>
                <w:rFonts w:ascii="Arial" w:hAnsi="Arial" w:cs="Arial"/>
                <w:color w:val="000000" w:themeColor="text1"/>
              </w:rPr>
            </w:pPr>
          </w:p>
        </w:tc>
      </w:tr>
      <w:tr w:rsidR="00301055" w:rsidRPr="00C27906" w:rsidTr="00A40B9E">
        <w:trPr>
          <w:trHeight w:val="1286"/>
        </w:trPr>
        <w:tc>
          <w:tcPr>
            <w:tcW w:w="0" w:type="auto"/>
            <w:gridSpan w:val="2"/>
          </w:tcPr>
          <w:p w:rsidR="00301055" w:rsidRPr="00C27906" w:rsidRDefault="00301055" w:rsidP="00A40B9E">
            <w:pPr>
              <w:pStyle w:val="Head42"/>
              <w:tabs>
                <w:tab w:val="clear" w:pos="360"/>
                <w:tab w:val="left" w:pos="132"/>
              </w:tabs>
              <w:ind w:left="358" w:hanging="358"/>
              <w:rPr>
                <w:rFonts w:ascii="Arial" w:hAnsi="Arial" w:cs="Arial"/>
                <w:color w:val="000000" w:themeColor="text1"/>
              </w:rPr>
            </w:pPr>
          </w:p>
        </w:tc>
        <w:tc>
          <w:tcPr>
            <w:tcW w:w="0" w:type="auto"/>
          </w:tcPr>
          <w:p w:rsidR="00301055" w:rsidRPr="00C27906" w:rsidRDefault="00662C07" w:rsidP="00A40B9E">
            <w:pPr>
              <w:pStyle w:val="Head42"/>
              <w:rPr>
                <w:rFonts w:ascii="Arial" w:hAnsi="Arial" w:cs="Arial"/>
                <w:b w:val="0"/>
                <w:color w:val="000000" w:themeColor="text1"/>
              </w:rPr>
            </w:pPr>
            <w:r w:rsidRPr="00C27906">
              <w:rPr>
                <w:rFonts w:ascii="Arial" w:hAnsi="Arial" w:cs="Arial"/>
                <w:b w:val="0"/>
                <w:color w:val="000000" w:themeColor="text1"/>
              </w:rPr>
              <w:t>29</w:t>
            </w:r>
            <w:r w:rsidR="00301055" w:rsidRPr="00C27906">
              <w:rPr>
                <w:rFonts w:ascii="Arial" w:hAnsi="Arial" w:cs="Arial"/>
                <w:b w:val="0"/>
                <w:color w:val="000000" w:themeColor="text1"/>
              </w:rPr>
              <w:t>.4</w:t>
            </w:r>
          </w:p>
        </w:tc>
        <w:tc>
          <w:tcPr>
            <w:tcW w:w="0" w:type="auto"/>
            <w:gridSpan w:val="2"/>
          </w:tcPr>
          <w:p w:rsidR="00301055" w:rsidRPr="00C27906" w:rsidRDefault="00301055" w:rsidP="00FC4966">
            <w:pPr>
              <w:pStyle w:val="NoteLevel11"/>
              <w:tabs>
                <w:tab w:val="clear" w:pos="810"/>
                <w:tab w:val="num" w:pos="-18"/>
              </w:tabs>
              <w:ind w:left="-18"/>
              <w:jc w:val="both"/>
              <w:rPr>
                <w:rFonts w:ascii="Arial" w:hAnsi="Arial" w:cs="Arial"/>
                <w:color w:val="000000" w:themeColor="text1"/>
              </w:rPr>
            </w:pPr>
            <w:r w:rsidRPr="00C27906">
              <w:rPr>
                <w:rFonts w:ascii="Arial" w:hAnsi="Arial" w:cs="Arial"/>
                <w:color w:val="000000" w:themeColor="text1"/>
              </w:rPr>
              <w:t xml:space="preserve">Prior to the detailed evaluation, the Procuring Agency shall determine the substantial responsiveness of each bid to the bidding documents.  For purposes of this clause, a substantially responsive bid is one, which at the time of bid opening, conforms to all the terms and conditions of the Invitation </w:t>
            </w:r>
            <w:r w:rsidR="00FC4966" w:rsidRPr="00C27906">
              <w:rPr>
                <w:rFonts w:ascii="Arial" w:hAnsi="Arial" w:cs="Arial"/>
                <w:color w:val="000000" w:themeColor="text1"/>
              </w:rPr>
              <w:t>for</w:t>
            </w:r>
            <w:r w:rsidRPr="00C27906">
              <w:rPr>
                <w:rFonts w:ascii="Arial" w:hAnsi="Arial" w:cs="Arial"/>
                <w:color w:val="000000" w:themeColor="text1"/>
              </w:rPr>
              <w:t xml:space="preserve"> Bid (IFB) and the Standard Bidding Documents without material deviations. Deviations from the critical provisions, such as those concerning Applicable Laws, Taxes, Duties and internationally recognized best practices or imposition of </w:t>
            </w:r>
            <w:r w:rsidR="00C01E4A" w:rsidRPr="00C27906">
              <w:rPr>
                <w:rFonts w:ascii="Arial" w:hAnsi="Arial" w:cs="Arial"/>
                <w:color w:val="000000" w:themeColor="text1"/>
              </w:rPr>
              <w:t>conditionality</w:t>
            </w:r>
            <w:r w:rsidRPr="00C27906">
              <w:rPr>
                <w:rFonts w:ascii="Arial" w:hAnsi="Arial" w:cs="Arial"/>
                <w:color w:val="000000" w:themeColor="text1"/>
              </w:rPr>
              <w:t xml:space="preserve"> by the bidder shall be deemed to be a material deviation for rendering a technical bid as non-responsive. The Procuring Agency’s determination of a bid’s responsiveness is to be based on the contents of the bid itself without recourse to extrinsic evidence.</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575"/>
        </w:trPr>
        <w:tc>
          <w:tcPr>
            <w:tcW w:w="0" w:type="auto"/>
            <w:gridSpan w:val="2"/>
          </w:tcPr>
          <w:p w:rsidR="00301055" w:rsidRPr="00C27906" w:rsidRDefault="00301055" w:rsidP="00A40B9E">
            <w:pPr>
              <w:pStyle w:val="Head42"/>
              <w:tabs>
                <w:tab w:val="clear" w:pos="360"/>
                <w:tab w:val="left" w:pos="132"/>
              </w:tabs>
              <w:ind w:left="358" w:hanging="358"/>
              <w:rPr>
                <w:rFonts w:ascii="Arial" w:hAnsi="Arial" w:cs="Arial"/>
                <w:color w:val="000000" w:themeColor="text1"/>
              </w:rPr>
            </w:pPr>
          </w:p>
        </w:tc>
        <w:tc>
          <w:tcPr>
            <w:tcW w:w="0" w:type="auto"/>
          </w:tcPr>
          <w:p w:rsidR="00301055" w:rsidRPr="00C27906" w:rsidRDefault="00662C07" w:rsidP="00A40B9E">
            <w:pPr>
              <w:pStyle w:val="Head42"/>
              <w:rPr>
                <w:rFonts w:ascii="Arial" w:hAnsi="Arial" w:cs="Arial"/>
                <w:b w:val="0"/>
                <w:color w:val="000000" w:themeColor="text1"/>
              </w:rPr>
            </w:pPr>
            <w:r w:rsidRPr="00C27906">
              <w:rPr>
                <w:rFonts w:ascii="Arial" w:hAnsi="Arial" w:cs="Arial"/>
                <w:b w:val="0"/>
                <w:color w:val="000000" w:themeColor="text1"/>
              </w:rPr>
              <w:t>29</w:t>
            </w:r>
            <w:r w:rsidR="00301055" w:rsidRPr="00C27906">
              <w:rPr>
                <w:rFonts w:ascii="Arial" w:hAnsi="Arial" w:cs="Arial"/>
                <w:b w:val="0"/>
                <w:color w:val="000000" w:themeColor="text1"/>
              </w:rPr>
              <w:t>.5</w:t>
            </w: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If a bid is not substantially responsive, it shall be rejected by the Procuring Agency and may not subsequently be made responsive by the Bidder by correction of the nonconformity.</w:t>
            </w:r>
          </w:p>
          <w:p w:rsidR="00301055" w:rsidRPr="00C27906" w:rsidRDefault="00301055" w:rsidP="00A40B9E">
            <w:pPr>
              <w:tabs>
                <w:tab w:val="left" w:pos="540"/>
              </w:tabs>
              <w:suppressAutoHyphens/>
              <w:ind w:right="-72"/>
              <w:jc w:val="both"/>
              <w:rPr>
                <w:rFonts w:ascii="Arial" w:hAnsi="Arial" w:cs="Arial"/>
                <w:color w:val="000000" w:themeColor="text1"/>
              </w:rPr>
            </w:pPr>
          </w:p>
        </w:tc>
      </w:tr>
      <w:tr w:rsidR="00301055" w:rsidRPr="00C27906" w:rsidTr="00A40B9E">
        <w:trPr>
          <w:trHeight w:val="1185"/>
        </w:trPr>
        <w:tc>
          <w:tcPr>
            <w:tcW w:w="0" w:type="auto"/>
            <w:gridSpan w:val="2"/>
            <w:vMerge w:val="restart"/>
          </w:tcPr>
          <w:p w:rsidR="00301055" w:rsidRPr="00C27906" w:rsidRDefault="00301055" w:rsidP="00A40B9E">
            <w:pPr>
              <w:pStyle w:val="NoteLevel11"/>
              <w:tabs>
                <w:tab w:val="clear" w:pos="810"/>
              </w:tabs>
              <w:ind w:left="-2"/>
              <w:rPr>
                <w:rFonts w:ascii="Arial" w:hAnsi="Arial" w:cs="Arial"/>
                <w:b/>
                <w:color w:val="000000" w:themeColor="text1"/>
              </w:rPr>
            </w:pPr>
            <w:r w:rsidRPr="00C27906">
              <w:rPr>
                <w:rFonts w:ascii="Arial" w:hAnsi="Arial" w:cs="Arial"/>
                <w:b/>
                <w:color w:val="000000" w:themeColor="text1"/>
                <w:sz w:val="22"/>
                <w:szCs w:val="22"/>
              </w:rPr>
              <w:lastRenderedPageBreak/>
              <w:t>3</w:t>
            </w:r>
            <w:r w:rsidR="00662C07" w:rsidRPr="00C27906">
              <w:rPr>
                <w:rFonts w:ascii="Arial" w:hAnsi="Arial" w:cs="Arial"/>
                <w:b/>
                <w:color w:val="000000" w:themeColor="text1"/>
                <w:sz w:val="22"/>
                <w:szCs w:val="22"/>
              </w:rPr>
              <w:t>0</w:t>
            </w:r>
            <w:r w:rsidRPr="00C27906">
              <w:rPr>
                <w:rFonts w:ascii="Arial" w:hAnsi="Arial" w:cs="Arial"/>
                <w:b/>
                <w:color w:val="000000" w:themeColor="text1"/>
                <w:sz w:val="22"/>
                <w:szCs w:val="22"/>
              </w:rPr>
              <w:t>.</w:t>
            </w:r>
            <w:r w:rsidR="0090732F">
              <w:rPr>
                <w:rFonts w:ascii="Arial" w:hAnsi="Arial" w:cs="Arial"/>
                <w:b/>
                <w:color w:val="000000" w:themeColor="text1"/>
                <w:sz w:val="22"/>
                <w:szCs w:val="22"/>
              </w:rPr>
              <w:t xml:space="preserve"> </w:t>
            </w:r>
            <w:r w:rsidRPr="00C27906">
              <w:rPr>
                <w:rFonts w:ascii="Arial" w:hAnsi="Arial" w:cs="Arial"/>
                <w:b/>
                <w:color w:val="000000" w:themeColor="text1"/>
              </w:rPr>
              <w:t>Evaluation of Bids in accordance with the Evaluation Criteria.</w:t>
            </w:r>
          </w:p>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3</w:t>
            </w:r>
            <w:r w:rsidR="00662C07" w:rsidRPr="00C27906">
              <w:rPr>
                <w:rFonts w:ascii="Arial" w:hAnsi="Arial" w:cs="Arial"/>
                <w:color w:val="000000" w:themeColor="text1"/>
                <w:sz w:val="22"/>
                <w:szCs w:val="22"/>
              </w:rPr>
              <w:t>0</w:t>
            </w:r>
            <w:r w:rsidRPr="00C27906">
              <w:rPr>
                <w:rFonts w:ascii="Arial" w:hAnsi="Arial" w:cs="Arial"/>
                <w:color w:val="000000" w:themeColor="text1"/>
                <w:sz w:val="22"/>
                <w:szCs w:val="22"/>
              </w:rPr>
              <w:t>.1</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pStyle w:val="3DIText"/>
              <w:spacing w:before="0" w:after="0"/>
              <w:rPr>
                <w:rFonts w:ascii="Arial" w:hAnsi="Arial" w:cs="Arial"/>
                <w:color w:val="000000" w:themeColor="text1"/>
                <w:lang w:val="en-US" w:eastAsia="en-US"/>
              </w:rPr>
            </w:pP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Procuring Agency, </w:t>
            </w:r>
            <w:r w:rsidRPr="00C27906">
              <w:rPr>
                <w:rFonts w:ascii="Arial" w:hAnsi="Arial" w:cs="Arial"/>
              </w:rPr>
              <w:t>under Khyber Pakhtunkhwa Public Procurement Rules (KPPRA rules 2014).</w:t>
            </w:r>
            <w:r w:rsidRPr="00C27906">
              <w:rPr>
                <w:rFonts w:ascii="Arial" w:hAnsi="Arial" w:cs="Arial"/>
                <w:color w:val="000000" w:themeColor="text1"/>
              </w:rPr>
              <w:t xml:space="preserve">shall cause the evaluation of tenders to be carried out strictly in accordance with the evaluation criteria in the Standard Bidding Documents and as per the Evaluation Methodology specified in the </w:t>
            </w:r>
            <w:r w:rsidRPr="00C27906">
              <w:rPr>
                <w:rFonts w:ascii="Arial" w:hAnsi="Arial" w:cs="Arial"/>
                <w:b/>
                <w:color w:val="000000" w:themeColor="text1"/>
              </w:rPr>
              <w:t>Bid Data Sheet (BDS</w:t>
            </w:r>
            <w:r w:rsidRPr="00C27906">
              <w:rPr>
                <w:rFonts w:ascii="Arial" w:hAnsi="Arial" w:cs="Arial"/>
                <w:color w:val="000000" w:themeColor="text1"/>
              </w:rPr>
              <w:t xml:space="preserve"> and other terms and conditions set forth in these Standard Bidding Documents (SBDs). Only those bids shall be evaluated which have been determined to be substantially responsive in accordance with ITB Clause 28 above.  The Procuring Entity shall choose the Evaluation Methodology </w:t>
            </w:r>
            <w:r w:rsidRPr="00C27906">
              <w:rPr>
                <w:rFonts w:ascii="Arial" w:hAnsi="Arial" w:cs="Arial"/>
              </w:rPr>
              <w:t>under Khyber Pakhtunkhwa Public Procurement Rules (KPPRA rules 2014</w:t>
            </w:r>
            <w:r w:rsidR="00914DAD" w:rsidRPr="00C27906">
              <w:rPr>
                <w:rFonts w:ascii="Arial" w:hAnsi="Arial" w:cs="Arial"/>
              </w:rPr>
              <w:t>).</w:t>
            </w:r>
            <w:r w:rsidR="00914DAD" w:rsidRPr="00C27906">
              <w:rPr>
                <w:rFonts w:ascii="Arial" w:hAnsi="Arial" w:cs="Arial"/>
                <w:color w:val="000000" w:themeColor="text1"/>
              </w:rPr>
              <w:t xml:space="preserve"> keeping</w:t>
            </w:r>
            <w:r w:rsidRPr="00C27906">
              <w:rPr>
                <w:rFonts w:ascii="Arial" w:hAnsi="Arial" w:cs="Arial"/>
                <w:color w:val="000000" w:themeColor="text1"/>
              </w:rPr>
              <w:t xml:space="preserve"> in view the complexity of the procurement activity to determine the Lowest Evaluated Responsive Bidder and shall either be based on:</w:t>
            </w:r>
          </w:p>
          <w:p w:rsidR="00301055" w:rsidRPr="00C27906" w:rsidRDefault="00301055" w:rsidP="00A40B9E">
            <w:pPr>
              <w:pStyle w:val="NoteLevel11"/>
              <w:jc w:val="both"/>
              <w:rPr>
                <w:rFonts w:ascii="Arial" w:hAnsi="Arial" w:cs="Arial"/>
                <w:color w:val="000000" w:themeColor="text1"/>
              </w:rPr>
            </w:pPr>
          </w:p>
          <w:p w:rsidR="00301055" w:rsidRPr="00C27906" w:rsidRDefault="00301055" w:rsidP="00D11420">
            <w:pPr>
              <w:pStyle w:val="NoteLevel11"/>
              <w:numPr>
                <w:ilvl w:val="0"/>
                <w:numId w:val="37"/>
              </w:numPr>
              <w:jc w:val="both"/>
              <w:rPr>
                <w:rFonts w:ascii="Arial" w:hAnsi="Arial" w:cs="Arial"/>
                <w:color w:val="000000" w:themeColor="text1"/>
              </w:rPr>
            </w:pPr>
            <w:r w:rsidRPr="00C27906">
              <w:rPr>
                <w:rFonts w:ascii="Arial" w:hAnsi="Arial" w:cs="Arial"/>
                <w:color w:val="000000" w:themeColor="text1"/>
              </w:rPr>
              <w:t xml:space="preserve">Merit Point Evaluation Methodology to identify the </w:t>
            </w:r>
            <w:r w:rsidR="00FC4966" w:rsidRPr="00C27906">
              <w:rPr>
                <w:rFonts w:ascii="Arial" w:hAnsi="Arial" w:cs="Arial"/>
                <w:color w:val="000000" w:themeColor="text1"/>
              </w:rPr>
              <w:t>highest-ranking</w:t>
            </w:r>
            <w:r w:rsidRPr="00C27906">
              <w:rPr>
                <w:rFonts w:ascii="Arial" w:hAnsi="Arial" w:cs="Arial"/>
                <w:color w:val="000000" w:themeColor="text1"/>
              </w:rPr>
              <w:t xml:space="preserve"> quoted item (Most Economically Advantageous Bid), or</w:t>
            </w:r>
          </w:p>
          <w:p w:rsidR="00301055" w:rsidRPr="00C27906" w:rsidRDefault="00301055" w:rsidP="00A40B9E">
            <w:pPr>
              <w:pStyle w:val="NoteLevel11"/>
              <w:tabs>
                <w:tab w:val="num" w:pos="342"/>
              </w:tabs>
              <w:ind w:left="702" w:hanging="702"/>
              <w:jc w:val="both"/>
              <w:rPr>
                <w:rFonts w:ascii="Arial" w:hAnsi="Arial" w:cs="Arial"/>
                <w:color w:val="000000" w:themeColor="text1"/>
              </w:rPr>
            </w:pPr>
          </w:p>
          <w:p w:rsidR="00301055" w:rsidRPr="00C27906" w:rsidRDefault="00301055" w:rsidP="00A40B9E">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(b) Lowest Price Evaluation Methodology</w:t>
            </w:r>
          </w:p>
          <w:p w:rsidR="00301055" w:rsidRPr="00C27906" w:rsidRDefault="00301055" w:rsidP="00A40B9E">
            <w:pPr>
              <w:jc w:val="both"/>
              <w:rPr>
                <w:rFonts w:ascii="Arial" w:hAnsi="Arial" w:cs="Arial"/>
                <w:color w:val="000000" w:themeColor="text1"/>
              </w:rPr>
            </w:pPr>
          </w:p>
        </w:tc>
      </w:tr>
      <w:tr w:rsidR="00301055" w:rsidRPr="00C27906" w:rsidTr="00A40B9E">
        <w:trPr>
          <w:trHeight w:val="1185"/>
        </w:trPr>
        <w:tc>
          <w:tcPr>
            <w:tcW w:w="0" w:type="auto"/>
            <w:gridSpan w:val="2"/>
            <w:vMerge/>
          </w:tcPr>
          <w:p w:rsidR="00301055" w:rsidRPr="00C27906" w:rsidRDefault="00301055" w:rsidP="00A40B9E">
            <w:pPr>
              <w:pStyle w:val="NoteLevel11"/>
              <w:tabs>
                <w:tab w:val="num" w:pos="358"/>
              </w:tabs>
              <w:ind w:left="358" w:hanging="360"/>
              <w:jc w:val="both"/>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3</w:t>
            </w:r>
            <w:r w:rsidR="00662C07" w:rsidRPr="00C27906">
              <w:rPr>
                <w:rFonts w:ascii="Arial" w:hAnsi="Arial" w:cs="Arial"/>
                <w:color w:val="000000" w:themeColor="text1"/>
                <w:sz w:val="22"/>
                <w:szCs w:val="22"/>
              </w:rPr>
              <w:t>0</w:t>
            </w:r>
            <w:r w:rsidRPr="00C27906">
              <w:rPr>
                <w:rFonts w:ascii="Arial" w:hAnsi="Arial" w:cs="Arial"/>
                <w:color w:val="000000" w:themeColor="text1"/>
                <w:sz w:val="22"/>
                <w:szCs w:val="22"/>
              </w:rPr>
              <w:t>.2</w:t>
            </w: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For the purposes of comparison of bids quoted in different currencies, the price shall be converted into Pak Rupees. The rate of exchange shall be the selling rate, prevailing on the date of opening of bids specified in the Standard Bidding Documents, as notified by the State Bank of Pakistan/ National Bank of Pakistan on that day.</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1185"/>
        </w:trPr>
        <w:tc>
          <w:tcPr>
            <w:tcW w:w="0" w:type="auto"/>
            <w:gridSpan w:val="2"/>
            <w:vMerge/>
          </w:tcPr>
          <w:p w:rsidR="00301055" w:rsidRPr="00C27906" w:rsidRDefault="00301055" w:rsidP="00A40B9E">
            <w:pPr>
              <w:pStyle w:val="NoteLevel11"/>
              <w:tabs>
                <w:tab w:val="num" w:pos="358"/>
              </w:tabs>
              <w:ind w:left="358" w:hanging="360"/>
              <w:jc w:val="both"/>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sz w:val="22"/>
                <w:szCs w:val="22"/>
              </w:rPr>
              <w:t>30</w:t>
            </w:r>
            <w:r w:rsidR="00301055" w:rsidRPr="00C27906">
              <w:rPr>
                <w:rFonts w:ascii="Arial" w:hAnsi="Arial" w:cs="Arial"/>
                <w:color w:val="000000" w:themeColor="text1"/>
                <w:sz w:val="22"/>
                <w:szCs w:val="22"/>
              </w:rPr>
              <w:t>.3</w:t>
            </w: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A bid once opened in accordance with the prescribed procedure, shall be subject to only those evaluation criteria in the Standard Bidding Documents, rules, regulations and policies that are in force at the time of issue of notice for Invitation </w:t>
            </w:r>
            <w:r w:rsidR="00FC4966" w:rsidRPr="00C27906">
              <w:rPr>
                <w:rFonts w:ascii="Arial" w:hAnsi="Arial" w:cs="Arial"/>
                <w:color w:val="000000" w:themeColor="text1"/>
              </w:rPr>
              <w:t>for</w:t>
            </w:r>
            <w:r w:rsidRPr="00C27906">
              <w:rPr>
                <w:rFonts w:ascii="Arial" w:hAnsi="Arial" w:cs="Arial"/>
                <w:color w:val="000000" w:themeColor="text1"/>
              </w:rPr>
              <w:t xml:space="preserve"> Bids (IFB).</w:t>
            </w:r>
          </w:p>
          <w:p w:rsidR="00301055" w:rsidRPr="00C27906" w:rsidRDefault="00301055" w:rsidP="00A40B9E">
            <w:pPr>
              <w:pStyle w:val="NoteLevel11"/>
              <w:jc w:val="both"/>
              <w:rPr>
                <w:rFonts w:ascii="Arial" w:hAnsi="Arial" w:cs="Arial"/>
                <w:color w:val="000000" w:themeColor="text1"/>
              </w:rPr>
            </w:pPr>
          </w:p>
        </w:tc>
      </w:tr>
      <w:tr w:rsidR="00301055" w:rsidRPr="00C27906" w:rsidTr="00A40B9E">
        <w:tc>
          <w:tcPr>
            <w:tcW w:w="0" w:type="auto"/>
            <w:gridSpan w:val="2"/>
          </w:tcPr>
          <w:p w:rsidR="00301055" w:rsidRPr="00C27906" w:rsidRDefault="00301055" w:rsidP="00A40B9E">
            <w:pPr>
              <w:pStyle w:val="Head42"/>
              <w:tabs>
                <w:tab w:val="clear" w:pos="360"/>
                <w:tab w:val="left" w:pos="628"/>
              </w:tabs>
              <w:ind w:left="448"/>
              <w:rPr>
                <w:rFonts w:ascii="Arial" w:hAnsi="Arial" w:cs="Arial"/>
                <w:color w:val="000000" w:themeColor="text1"/>
              </w:rPr>
            </w:pPr>
            <w:r w:rsidRPr="00C27906">
              <w:rPr>
                <w:rFonts w:ascii="Arial" w:hAnsi="Arial" w:cs="Arial"/>
                <w:color w:val="000000" w:themeColor="text1"/>
                <w:sz w:val="22"/>
                <w:szCs w:val="22"/>
              </w:rPr>
              <w:t>3</w:t>
            </w:r>
            <w:r w:rsidR="00662C07" w:rsidRPr="00C27906">
              <w:rPr>
                <w:rFonts w:ascii="Arial" w:hAnsi="Arial" w:cs="Arial"/>
                <w:color w:val="000000" w:themeColor="text1"/>
                <w:sz w:val="22"/>
                <w:szCs w:val="22"/>
              </w:rPr>
              <w:t>1</w:t>
            </w:r>
            <w:r w:rsidRPr="00C27906">
              <w:rPr>
                <w:rFonts w:ascii="Arial" w:hAnsi="Arial" w:cs="Arial"/>
                <w:color w:val="000000" w:themeColor="text1"/>
                <w:sz w:val="22"/>
                <w:szCs w:val="22"/>
              </w:rPr>
              <w:t xml:space="preserve">. </w:t>
            </w:r>
            <w:r w:rsidRPr="00C27906">
              <w:rPr>
                <w:rFonts w:ascii="Arial" w:hAnsi="Arial" w:cs="Arial"/>
                <w:color w:val="000000" w:themeColor="text1"/>
              </w:rPr>
              <w:t>Qualification of Bidder</w:t>
            </w: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31</w:t>
            </w:r>
            <w:r w:rsidR="00301055" w:rsidRPr="00C27906">
              <w:rPr>
                <w:rFonts w:ascii="Arial" w:hAnsi="Arial" w:cs="Arial"/>
                <w:color w:val="000000" w:themeColor="text1"/>
              </w:rPr>
              <w:t>.1</w:t>
            </w: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Procuring Agency, at any stage of the procurement proceedings, having credible reasons for or prima facie evidence of any defect in Bidder’s capacities, may require under </w:t>
            </w:r>
            <w:r w:rsidRPr="00C27906">
              <w:rPr>
                <w:rFonts w:ascii="Arial" w:hAnsi="Arial" w:cs="Arial"/>
              </w:rPr>
              <w:t>Khyber Pakhtunkhwa Public Procurement Rules (KPPRA rules 2014).</w:t>
            </w:r>
            <w:r w:rsidRPr="00C27906">
              <w:rPr>
                <w:rFonts w:ascii="Arial" w:hAnsi="Arial" w:cs="Arial"/>
                <w:color w:val="000000" w:themeColor="text1"/>
              </w:rPr>
              <w:t xml:space="preserve"> the Bidder to provide information concerning their professional, technical, financial, legal or managerial competence whether already pre-qualified or not.</w:t>
            </w:r>
          </w:p>
          <w:p w:rsidR="00301055" w:rsidRPr="00C27906" w:rsidRDefault="00301055" w:rsidP="00A40B9E">
            <w:pPr>
              <w:jc w:val="both"/>
              <w:rPr>
                <w:rFonts w:ascii="Arial" w:hAnsi="Arial" w:cs="Arial"/>
                <w:color w:val="000000" w:themeColor="text1"/>
              </w:rPr>
            </w:pPr>
          </w:p>
        </w:tc>
      </w:tr>
      <w:tr w:rsidR="00301055" w:rsidRPr="00C27906" w:rsidTr="00A40B9E">
        <w:tc>
          <w:tcPr>
            <w:tcW w:w="0" w:type="auto"/>
            <w:gridSpan w:val="2"/>
          </w:tcPr>
          <w:p w:rsidR="00301055" w:rsidRPr="00C27906" w:rsidRDefault="00301055" w:rsidP="00A40B9E">
            <w:pPr>
              <w:pStyle w:val="Head42"/>
              <w:tabs>
                <w:tab w:val="clear" w:pos="360"/>
                <w:tab w:val="left" w:pos="628"/>
              </w:tabs>
              <w:ind w:left="448"/>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31</w:t>
            </w:r>
            <w:r w:rsidR="00301055" w:rsidRPr="00C27906">
              <w:rPr>
                <w:rFonts w:ascii="Arial" w:hAnsi="Arial" w:cs="Arial"/>
                <w:color w:val="000000" w:themeColor="text1"/>
              </w:rPr>
              <w:t>.2</w:t>
            </w: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Such qualification shall only be laid down after recording reasons thereof in writing. They shall form part of the records of that procurement proceeding.</w:t>
            </w:r>
          </w:p>
          <w:p w:rsidR="00301055" w:rsidRPr="00C27906" w:rsidRDefault="00301055" w:rsidP="00A40B9E">
            <w:pPr>
              <w:pStyle w:val="NoteLevel11"/>
              <w:jc w:val="both"/>
              <w:rPr>
                <w:rFonts w:ascii="Arial" w:hAnsi="Arial" w:cs="Arial"/>
                <w:color w:val="000000" w:themeColor="text1"/>
              </w:rPr>
            </w:pPr>
          </w:p>
        </w:tc>
      </w:tr>
      <w:tr w:rsidR="00301055" w:rsidRPr="00C27906" w:rsidTr="00A40B9E">
        <w:tc>
          <w:tcPr>
            <w:tcW w:w="0" w:type="auto"/>
            <w:gridSpan w:val="2"/>
          </w:tcPr>
          <w:p w:rsidR="00301055" w:rsidRPr="00C27906" w:rsidRDefault="00301055" w:rsidP="00A40B9E">
            <w:pPr>
              <w:pStyle w:val="Head42"/>
              <w:tabs>
                <w:tab w:val="clear" w:pos="360"/>
                <w:tab w:val="left" w:pos="628"/>
              </w:tabs>
              <w:ind w:left="448"/>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rPr>
              <w:t>3</w:t>
            </w:r>
            <w:r w:rsidR="00662C07" w:rsidRPr="00C27906">
              <w:rPr>
                <w:rFonts w:ascii="Arial" w:hAnsi="Arial" w:cs="Arial"/>
                <w:color w:val="000000" w:themeColor="text1"/>
              </w:rPr>
              <w:t>1</w:t>
            </w:r>
            <w:r w:rsidRPr="00C27906">
              <w:rPr>
                <w:rFonts w:ascii="Arial" w:hAnsi="Arial" w:cs="Arial"/>
                <w:color w:val="000000" w:themeColor="text1"/>
              </w:rPr>
              <w:t>.3</w:t>
            </w: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Procuring Agency shall determine to its satisfaction whether a Bidder, technically and financially qualified and even having the lowest evaluated responsive bid is qualified to perform the Contract satisfactorily.</w:t>
            </w:r>
          </w:p>
          <w:p w:rsidR="00301055" w:rsidRPr="00C27906" w:rsidRDefault="00301055" w:rsidP="00A40B9E">
            <w:pPr>
              <w:pStyle w:val="NoteLevel11"/>
              <w:jc w:val="both"/>
              <w:rPr>
                <w:rFonts w:ascii="Arial" w:hAnsi="Arial" w:cs="Arial"/>
                <w:color w:val="000000" w:themeColor="text1"/>
              </w:rPr>
            </w:pPr>
          </w:p>
        </w:tc>
      </w:tr>
      <w:tr w:rsidR="00301055" w:rsidRPr="00C27906" w:rsidTr="00A40B9E">
        <w:tc>
          <w:tcPr>
            <w:tcW w:w="0" w:type="auto"/>
            <w:gridSpan w:val="2"/>
            <w:vMerge w:val="restart"/>
          </w:tcPr>
          <w:p w:rsidR="00301055" w:rsidRPr="00C27906" w:rsidRDefault="00301055" w:rsidP="00A40B9E">
            <w:pPr>
              <w:pStyle w:val="Head42"/>
              <w:tabs>
                <w:tab w:val="clear" w:pos="360"/>
                <w:tab w:val="left" w:pos="628"/>
              </w:tabs>
              <w:ind w:left="448"/>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31</w:t>
            </w:r>
            <w:r w:rsidR="00301055" w:rsidRPr="00C27906">
              <w:rPr>
                <w:rFonts w:ascii="Arial" w:hAnsi="Arial" w:cs="Arial"/>
                <w:color w:val="000000" w:themeColor="text1"/>
              </w:rPr>
              <w:t>.4</w:t>
            </w: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determination can take into account the Bidder’s financial, technical, and production capabilities.  It shall be based upon an examination of the documentary evidence of the Bidder’s qualifications submitted by the Bidder, as well as such other information as the Procuring Agency deems necessary and appropriate. Further, during the process of technical evaluation of Bidder, the Procuring Agency may inspect the manufacturing plant/ production capacity/ warehousing system/ practices by a team of experts for assessment, if it deems necessary.</w:t>
            </w:r>
          </w:p>
          <w:p w:rsidR="00301055" w:rsidRPr="00C27906" w:rsidRDefault="00301055" w:rsidP="00A40B9E">
            <w:pPr>
              <w:pStyle w:val="NoteLevel11"/>
              <w:jc w:val="both"/>
              <w:rPr>
                <w:rFonts w:ascii="Arial" w:hAnsi="Arial" w:cs="Arial"/>
                <w:color w:val="000000" w:themeColor="text1"/>
              </w:rPr>
            </w:pPr>
          </w:p>
        </w:tc>
      </w:tr>
      <w:tr w:rsidR="00301055" w:rsidRPr="00C27906" w:rsidTr="00A40B9E">
        <w:tc>
          <w:tcPr>
            <w:tcW w:w="0" w:type="auto"/>
            <w:gridSpan w:val="2"/>
            <w:vMerge/>
          </w:tcPr>
          <w:p w:rsidR="00301055" w:rsidRPr="00C27906" w:rsidRDefault="00301055" w:rsidP="00A40B9E">
            <w:pPr>
              <w:pStyle w:val="Head42"/>
              <w:tabs>
                <w:tab w:val="clear" w:pos="360"/>
                <w:tab w:val="left" w:pos="628"/>
              </w:tabs>
              <w:ind w:left="448"/>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31</w:t>
            </w:r>
            <w:r w:rsidR="00301055" w:rsidRPr="00C27906">
              <w:rPr>
                <w:rFonts w:ascii="Arial" w:hAnsi="Arial" w:cs="Arial"/>
                <w:color w:val="000000" w:themeColor="text1"/>
              </w:rPr>
              <w:t>.5</w:t>
            </w: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An affirmative determination shall be a pre-requisite for award of the Contract to the Bidder.  A negative determination shall result in non-qualification/dis-qualification of the Bidder’s bid, in which event the Procuring Entity shall proceed to the next lowest evaluated responsive bid to make a similar determination of that Bidder’s capabilities to perform satisfactorily.</w:t>
            </w:r>
          </w:p>
          <w:p w:rsidR="00301055" w:rsidRPr="00C27906" w:rsidRDefault="00301055" w:rsidP="00A40B9E">
            <w:pPr>
              <w:pStyle w:val="NoteLevel11"/>
              <w:jc w:val="both"/>
              <w:rPr>
                <w:rFonts w:ascii="Arial" w:hAnsi="Arial" w:cs="Arial"/>
                <w:color w:val="000000" w:themeColor="text1"/>
              </w:rPr>
            </w:pPr>
          </w:p>
        </w:tc>
      </w:tr>
      <w:tr w:rsidR="00301055" w:rsidRPr="00C27906" w:rsidTr="002A2A24">
        <w:trPr>
          <w:trHeight w:val="1080"/>
        </w:trPr>
        <w:tc>
          <w:tcPr>
            <w:tcW w:w="0" w:type="auto"/>
            <w:gridSpan w:val="2"/>
          </w:tcPr>
          <w:p w:rsidR="00301055" w:rsidRPr="00C27906" w:rsidRDefault="00301055" w:rsidP="00A40B9E">
            <w:pPr>
              <w:pStyle w:val="Head42"/>
              <w:tabs>
                <w:tab w:val="clear" w:pos="360"/>
                <w:tab w:val="left" w:pos="720"/>
              </w:tabs>
              <w:ind w:left="720" w:hanging="720"/>
              <w:rPr>
                <w:rFonts w:ascii="Arial" w:hAnsi="Arial" w:cs="Arial"/>
                <w:color w:val="000000" w:themeColor="text1"/>
              </w:rPr>
            </w:pPr>
            <w:r w:rsidRPr="00C27906">
              <w:rPr>
                <w:rFonts w:ascii="Arial" w:hAnsi="Arial" w:cs="Arial"/>
                <w:color w:val="000000" w:themeColor="text1"/>
                <w:sz w:val="22"/>
                <w:szCs w:val="22"/>
              </w:rPr>
              <w:t>3</w:t>
            </w:r>
            <w:r w:rsidR="00662C07" w:rsidRPr="00C27906">
              <w:rPr>
                <w:rFonts w:ascii="Arial" w:hAnsi="Arial" w:cs="Arial"/>
                <w:color w:val="000000" w:themeColor="text1"/>
                <w:sz w:val="22"/>
                <w:szCs w:val="22"/>
              </w:rPr>
              <w:t>2</w:t>
            </w:r>
            <w:r w:rsidRPr="00C27906">
              <w:rPr>
                <w:rFonts w:ascii="Arial" w:hAnsi="Arial" w:cs="Arial"/>
                <w:color w:val="000000" w:themeColor="text1"/>
                <w:sz w:val="22"/>
                <w:szCs w:val="22"/>
              </w:rPr>
              <w:t xml:space="preserve">. </w:t>
            </w:r>
            <w:r w:rsidRPr="00C27906">
              <w:rPr>
                <w:rFonts w:ascii="Arial" w:hAnsi="Arial" w:cs="Arial"/>
                <w:color w:val="000000" w:themeColor="text1"/>
              </w:rPr>
              <w:t>Disqualification of Bidders</w:t>
            </w:r>
          </w:p>
          <w:p w:rsidR="00301055" w:rsidRPr="00C27906" w:rsidRDefault="00301055" w:rsidP="00A40B9E">
            <w:pPr>
              <w:pStyle w:val="Head42"/>
              <w:tabs>
                <w:tab w:val="clear" w:pos="360"/>
                <w:tab w:val="left" w:pos="720"/>
              </w:tabs>
              <w:ind w:left="720" w:hanging="720"/>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32</w:t>
            </w:r>
            <w:r w:rsidR="00301055" w:rsidRPr="00C27906">
              <w:rPr>
                <w:rFonts w:ascii="Arial" w:hAnsi="Arial" w:cs="Arial"/>
                <w:color w:val="000000" w:themeColor="text1"/>
              </w:rPr>
              <w:t>.1</w:t>
            </w:r>
          </w:p>
        </w:tc>
        <w:tc>
          <w:tcPr>
            <w:tcW w:w="0" w:type="auto"/>
            <w:gridSpan w:val="2"/>
          </w:tcPr>
          <w:p w:rsidR="00301055" w:rsidRPr="00C27906" w:rsidRDefault="00301055" w:rsidP="00A40B9E">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If  the Procuring Entity finds at any time that a bidder has attempted to defraud or hoodwink the Procuring Entity or an Evaluation Committee constituted thereunder, by intentional provision of false, mis-stated, mis-represented, incomplete or materially inaccurate information concerning qualification of the product or the firm, through unauthorized submission of another firm’s proprietary clinical or product research, certification or any data as specified in the </w:t>
            </w:r>
            <w:r w:rsidRPr="00C27906">
              <w:rPr>
                <w:rFonts w:ascii="Arial" w:hAnsi="Arial" w:cs="Arial"/>
                <w:b/>
                <w:color w:val="000000" w:themeColor="text1"/>
              </w:rPr>
              <w:t>Bid Data Sheet (BDS)</w:t>
            </w:r>
            <w:r w:rsidRPr="00C27906">
              <w:rPr>
                <w:rFonts w:ascii="Arial" w:hAnsi="Arial" w:cs="Arial"/>
                <w:color w:val="000000" w:themeColor="text1"/>
              </w:rPr>
              <w:t xml:space="preserve"> against his own quoted product or firm and fails to remedy such deficiencies, the said bidder shall be disqualified </w:t>
            </w:r>
            <w:r w:rsidRPr="00C27906">
              <w:rPr>
                <w:rFonts w:ascii="Arial" w:hAnsi="Arial" w:cs="Arial"/>
              </w:rPr>
              <w:t>under Khyber Pakhtunkhwa Public Procurement Rules (KPPRA rules 2014).</w:t>
            </w:r>
            <w:r w:rsidRPr="00C27906">
              <w:rPr>
                <w:rFonts w:ascii="Arial" w:hAnsi="Arial" w:cs="Arial"/>
                <w:color w:val="000000" w:themeColor="text1"/>
              </w:rPr>
              <w:t xml:space="preserve"> and any attempt by the bidder to offer inducement of any sort, formation of a cartel to discourage fair competition or failure to complete his earlier contract within a period of three years of initiation of procurement may lead </w:t>
            </w:r>
            <w:r w:rsidR="00FC4966" w:rsidRPr="00C27906">
              <w:rPr>
                <w:rFonts w:ascii="Arial" w:hAnsi="Arial" w:cs="Arial"/>
                <w:color w:val="000000" w:themeColor="text1"/>
              </w:rPr>
              <w:t>to cancellation</w:t>
            </w:r>
            <w:r w:rsidRPr="00C27906">
              <w:rPr>
                <w:rFonts w:ascii="Arial" w:hAnsi="Arial" w:cs="Arial"/>
                <w:color w:val="000000" w:themeColor="text1"/>
              </w:rPr>
              <w:t xml:space="preserve"> of his bid or contract, and his debarring &amp; blacklisting </w:t>
            </w:r>
            <w:r w:rsidRPr="00C27906">
              <w:rPr>
                <w:rFonts w:ascii="Arial" w:hAnsi="Arial" w:cs="Arial"/>
              </w:rPr>
              <w:t>under Khyber Pakhtunkhwa Public Procurement Rules (KPPRA rules 2014).</w:t>
            </w:r>
            <w:r w:rsidRPr="00C27906">
              <w:rPr>
                <w:rFonts w:ascii="Arial" w:hAnsi="Arial" w:cs="Arial"/>
                <w:color w:val="000000" w:themeColor="text1"/>
              </w:rPr>
              <w:t>, for a stated or indefinite period of time</w:t>
            </w:r>
          </w:p>
          <w:p w:rsidR="00986BC2" w:rsidRPr="00C27906" w:rsidRDefault="00986BC2" w:rsidP="00A40B9E">
            <w:pPr>
              <w:jc w:val="both"/>
              <w:rPr>
                <w:rFonts w:ascii="Arial" w:hAnsi="Arial" w:cs="Arial"/>
                <w:color w:val="000000" w:themeColor="text1"/>
              </w:rPr>
            </w:pPr>
          </w:p>
        </w:tc>
      </w:tr>
      <w:tr w:rsidR="00301055" w:rsidRPr="00C27906" w:rsidTr="00A40B9E">
        <w:tc>
          <w:tcPr>
            <w:tcW w:w="0" w:type="auto"/>
            <w:gridSpan w:val="2"/>
          </w:tcPr>
          <w:p w:rsidR="00301055" w:rsidRPr="00C27906" w:rsidRDefault="00301055" w:rsidP="00A40B9E">
            <w:pPr>
              <w:pStyle w:val="Head42"/>
              <w:tabs>
                <w:tab w:val="clear" w:pos="360"/>
                <w:tab w:val="left" w:pos="720"/>
              </w:tabs>
              <w:ind w:left="720" w:hanging="720"/>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rPr>
              <w:t>32</w:t>
            </w:r>
            <w:r w:rsidR="00301055" w:rsidRPr="00C27906">
              <w:rPr>
                <w:rFonts w:ascii="Arial" w:hAnsi="Arial" w:cs="Arial"/>
                <w:color w:val="000000" w:themeColor="text1"/>
              </w:rPr>
              <w:t>.2</w:t>
            </w:r>
          </w:p>
        </w:tc>
        <w:tc>
          <w:tcPr>
            <w:tcW w:w="0" w:type="auto"/>
            <w:gridSpan w:val="2"/>
          </w:tcPr>
          <w:p w:rsidR="00301055"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The Procuring Entity may opt for arranging a Pre-Award Debriefing session to inform the non-qualified/dis-qualified bidders before the opening of Financial bids of technically qualified bidders.</w:t>
            </w:r>
          </w:p>
          <w:p w:rsidR="002A2A24" w:rsidRPr="00C27906" w:rsidRDefault="002A2A24" w:rsidP="00FC4966">
            <w:pPr>
              <w:pStyle w:val="NoteLevel11"/>
              <w:numPr>
                <w:ilvl w:val="0"/>
                <w:numId w:val="0"/>
              </w:numPr>
              <w:jc w:val="both"/>
              <w:rPr>
                <w:rFonts w:ascii="Arial" w:hAnsi="Arial" w:cs="Arial"/>
                <w:color w:val="000000" w:themeColor="text1"/>
              </w:rPr>
            </w:pPr>
          </w:p>
        </w:tc>
      </w:tr>
      <w:tr w:rsidR="00301055" w:rsidRPr="00C27906" w:rsidTr="00A40B9E">
        <w:trPr>
          <w:trHeight w:val="904"/>
        </w:trPr>
        <w:tc>
          <w:tcPr>
            <w:tcW w:w="0" w:type="auto"/>
            <w:gridSpan w:val="2"/>
            <w:vMerge w:val="restart"/>
          </w:tcPr>
          <w:p w:rsidR="00301055" w:rsidRPr="00C27906" w:rsidRDefault="00301055" w:rsidP="00A40B9E">
            <w:pPr>
              <w:rPr>
                <w:rFonts w:ascii="Arial" w:hAnsi="Arial" w:cs="Arial"/>
                <w:color w:val="000000" w:themeColor="text1"/>
              </w:rPr>
            </w:pPr>
            <w:r w:rsidRPr="00C27906">
              <w:rPr>
                <w:rFonts w:ascii="Arial" w:hAnsi="Arial" w:cs="Arial"/>
                <w:b/>
                <w:color w:val="000000" w:themeColor="text1"/>
                <w:sz w:val="22"/>
                <w:szCs w:val="22"/>
              </w:rPr>
              <w:t>3</w:t>
            </w:r>
            <w:r w:rsidR="00662C07" w:rsidRPr="00C27906">
              <w:rPr>
                <w:rFonts w:ascii="Arial" w:hAnsi="Arial" w:cs="Arial"/>
                <w:b/>
                <w:color w:val="000000" w:themeColor="text1"/>
                <w:sz w:val="22"/>
                <w:szCs w:val="22"/>
              </w:rPr>
              <w:t>3</w:t>
            </w:r>
            <w:r w:rsidRPr="00C27906">
              <w:rPr>
                <w:rFonts w:ascii="Arial" w:hAnsi="Arial" w:cs="Arial"/>
                <w:color w:val="000000" w:themeColor="text1"/>
                <w:sz w:val="22"/>
                <w:szCs w:val="22"/>
              </w:rPr>
              <w:t xml:space="preserve">. </w:t>
            </w:r>
            <w:r w:rsidRPr="00C27906">
              <w:rPr>
                <w:rFonts w:ascii="Arial" w:hAnsi="Arial" w:cs="Arial"/>
                <w:b/>
                <w:color w:val="000000" w:themeColor="text1"/>
              </w:rPr>
              <w:t>Rejection of Bids</w:t>
            </w: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3</w:t>
            </w:r>
            <w:r w:rsidR="00662C07" w:rsidRPr="00C27906">
              <w:rPr>
                <w:rFonts w:ascii="Arial" w:hAnsi="Arial" w:cs="Arial"/>
                <w:color w:val="000000" w:themeColor="text1"/>
                <w:sz w:val="22"/>
                <w:szCs w:val="22"/>
              </w:rPr>
              <w:t>3</w:t>
            </w:r>
            <w:r w:rsidRPr="00C27906">
              <w:rPr>
                <w:rFonts w:ascii="Arial" w:hAnsi="Arial" w:cs="Arial"/>
                <w:color w:val="000000" w:themeColor="text1"/>
                <w:sz w:val="22"/>
                <w:szCs w:val="22"/>
              </w:rPr>
              <w:t>.1</w:t>
            </w:r>
          </w:p>
          <w:p w:rsidR="00301055" w:rsidRPr="00C27906" w:rsidRDefault="00301055" w:rsidP="00A40B9E">
            <w:pPr>
              <w:jc w:val="both"/>
              <w:rPr>
                <w:rFonts w:ascii="Arial" w:hAnsi="Arial" w:cs="Arial"/>
                <w:color w:val="000000" w:themeColor="text1"/>
              </w:rPr>
            </w:pPr>
          </w:p>
          <w:p w:rsidR="00301055" w:rsidRPr="00C27906" w:rsidRDefault="00301055" w:rsidP="00A40B9E">
            <w:pPr>
              <w:jc w:val="both"/>
              <w:rPr>
                <w:rFonts w:ascii="Arial" w:hAnsi="Arial" w:cs="Arial"/>
                <w:color w:val="000000" w:themeColor="text1"/>
              </w:rPr>
            </w:pPr>
          </w:p>
          <w:p w:rsidR="00301055" w:rsidRPr="00C27906" w:rsidRDefault="00301055" w:rsidP="00A40B9E">
            <w:pPr>
              <w:rPr>
                <w:rFonts w:ascii="Arial" w:hAnsi="Arial" w:cs="Arial"/>
                <w:color w:val="000000" w:themeColor="text1"/>
              </w:rPr>
            </w:pP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Procuring Agency may reject any or all bids at any time prior to the acceptance of a </w:t>
            </w:r>
            <w:r w:rsidRPr="00C27906">
              <w:rPr>
                <w:rFonts w:ascii="Arial" w:hAnsi="Arial" w:cs="Arial"/>
              </w:rPr>
              <w:t>under Khyber Pakhtunkhwa Public Procurement Rules (KPPRA rules 2014).</w:t>
            </w:r>
            <w:r w:rsidRPr="00C27906">
              <w:rPr>
                <w:rFonts w:ascii="Arial" w:hAnsi="Arial" w:cs="Arial"/>
                <w:color w:val="000000" w:themeColor="text1"/>
              </w:rPr>
              <w:t xml:space="preserve"> However, before rejection of tender on basis of the bid being unworkable, the bidder shall upon request be given an opportunity to give a detailed analysis of workability of his bid. </w:t>
            </w:r>
          </w:p>
          <w:p w:rsidR="00301055" w:rsidRPr="00C27906" w:rsidRDefault="00301055" w:rsidP="00A40B9E">
            <w:pPr>
              <w:pStyle w:val="3DIText"/>
              <w:spacing w:before="0" w:after="0"/>
              <w:rPr>
                <w:rFonts w:ascii="Arial" w:hAnsi="Arial" w:cs="Arial"/>
                <w:color w:val="000000" w:themeColor="text1"/>
                <w:lang w:val="en-US" w:eastAsia="en-US"/>
              </w:rPr>
            </w:pPr>
          </w:p>
        </w:tc>
      </w:tr>
      <w:tr w:rsidR="00301055" w:rsidRPr="00C27906" w:rsidTr="00A40B9E">
        <w:trPr>
          <w:trHeight w:val="1736"/>
        </w:trPr>
        <w:tc>
          <w:tcPr>
            <w:tcW w:w="0" w:type="auto"/>
            <w:gridSpan w:val="2"/>
            <w:vMerge/>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301055" w:rsidP="00A40B9E">
            <w:pPr>
              <w:jc w:val="both"/>
              <w:rPr>
                <w:rFonts w:ascii="Arial" w:hAnsi="Arial" w:cs="Arial"/>
                <w:color w:val="000000" w:themeColor="text1"/>
              </w:rPr>
            </w:pPr>
            <w:r w:rsidRPr="00C27906">
              <w:rPr>
                <w:rFonts w:ascii="Arial" w:hAnsi="Arial" w:cs="Arial"/>
                <w:color w:val="000000" w:themeColor="text1"/>
                <w:sz w:val="22"/>
                <w:szCs w:val="22"/>
              </w:rPr>
              <w:t>3</w:t>
            </w:r>
            <w:r w:rsidR="00662C07" w:rsidRPr="00C27906">
              <w:rPr>
                <w:rFonts w:ascii="Arial" w:hAnsi="Arial" w:cs="Arial"/>
                <w:color w:val="000000" w:themeColor="text1"/>
                <w:sz w:val="22"/>
                <w:szCs w:val="22"/>
              </w:rPr>
              <w:t>3</w:t>
            </w:r>
            <w:r w:rsidRPr="00C27906">
              <w:rPr>
                <w:rFonts w:ascii="Arial" w:hAnsi="Arial" w:cs="Arial"/>
                <w:color w:val="000000" w:themeColor="text1"/>
                <w:sz w:val="22"/>
                <w:szCs w:val="22"/>
              </w:rPr>
              <w:t>.2</w:t>
            </w:r>
          </w:p>
          <w:p w:rsidR="00301055" w:rsidRPr="00C27906" w:rsidRDefault="00301055" w:rsidP="00A40B9E">
            <w:pPr>
              <w:rPr>
                <w:rFonts w:ascii="Arial" w:hAnsi="Arial" w:cs="Arial"/>
                <w:color w:val="000000" w:themeColor="text1"/>
              </w:rPr>
            </w:pPr>
          </w:p>
          <w:p w:rsidR="00301055" w:rsidRPr="00C27906" w:rsidRDefault="00301055" w:rsidP="00A40B9E">
            <w:pPr>
              <w:rPr>
                <w:rFonts w:ascii="Arial" w:hAnsi="Arial" w:cs="Arial"/>
                <w:color w:val="000000" w:themeColor="text1"/>
              </w:rPr>
            </w:pP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workability of a bid may depend, among other factors, upon the objectives of a procurement activity as specified in the </w:t>
            </w:r>
            <w:r w:rsidRPr="00C27906">
              <w:rPr>
                <w:rFonts w:ascii="Arial" w:hAnsi="Arial" w:cs="Arial"/>
                <w:b/>
                <w:color w:val="000000" w:themeColor="text1"/>
              </w:rPr>
              <w:t>Bid Data Sheet (BDS)</w:t>
            </w:r>
            <w:r w:rsidRPr="00C27906">
              <w:rPr>
                <w:rFonts w:ascii="Arial" w:hAnsi="Arial" w:cs="Arial"/>
                <w:color w:val="000000" w:themeColor="text1"/>
              </w:rPr>
              <w:t xml:space="preserve"> wherein wider coverage for disease prevention, diagnosis or treatment of patients is required with intended cost-effective healthcare goods of high therapeutic value.</w:t>
            </w:r>
          </w:p>
        </w:tc>
      </w:tr>
      <w:tr w:rsidR="00301055" w:rsidRPr="00C27906" w:rsidTr="00A40B9E">
        <w:trPr>
          <w:trHeight w:val="990"/>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sz w:val="22"/>
                <w:szCs w:val="22"/>
              </w:rPr>
              <w:t>33</w:t>
            </w:r>
            <w:r w:rsidR="00301055" w:rsidRPr="00C27906">
              <w:rPr>
                <w:rFonts w:ascii="Arial" w:hAnsi="Arial" w:cs="Arial"/>
                <w:color w:val="000000" w:themeColor="text1"/>
                <w:sz w:val="22"/>
                <w:szCs w:val="22"/>
              </w:rPr>
              <w:t>.3</w:t>
            </w: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Procuring Agency shall upon request communicate to any Bidder who submitted a bid, the grounds for its rejection of any or all </w:t>
            </w:r>
            <w:r w:rsidR="002B04BA" w:rsidRPr="00C27906">
              <w:rPr>
                <w:rFonts w:ascii="Arial" w:hAnsi="Arial" w:cs="Arial"/>
                <w:color w:val="000000" w:themeColor="text1"/>
              </w:rPr>
              <w:t>bids but</w:t>
            </w:r>
            <w:r w:rsidRPr="00C27906">
              <w:rPr>
                <w:rFonts w:ascii="Arial" w:hAnsi="Arial" w:cs="Arial"/>
                <w:color w:val="000000" w:themeColor="text1"/>
              </w:rPr>
              <w:t xml:space="preserve"> is not required to justify those grounds.</w:t>
            </w:r>
          </w:p>
        </w:tc>
      </w:tr>
      <w:tr w:rsidR="00301055" w:rsidRPr="00C27906" w:rsidTr="00A40B9E">
        <w:trPr>
          <w:trHeight w:val="990"/>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sz w:val="22"/>
                <w:szCs w:val="22"/>
              </w:rPr>
              <w:t>33</w:t>
            </w:r>
            <w:r w:rsidR="00301055" w:rsidRPr="00C27906">
              <w:rPr>
                <w:rFonts w:ascii="Arial" w:hAnsi="Arial" w:cs="Arial"/>
                <w:color w:val="000000" w:themeColor="text1"/>
                <w:sz w:val="22"/>
                <w:szCs w:val="22"/>
              </w:rPr>
              <w:t>.4</w:t>
            </w: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Procuring Agency incurs no liability, </w:t>
            </w:r>
            <w:r w:rsidR="002B04BA" w:rsidRPr="00C27906">
              <w:rPr>
                <w:rFonts w:ascii="Arial" w:hAnsi="Arial" w:cs="Arial"/>
                <w:color w:val="000000" w:themeColor="text1"/>
              </w:rPr>
              <w:t>by</w:t>
            </w:r>
            <w:r w:rsidRPr="00C27906">
              <w:rPr>
                <w:rFonts w:ascii="Arial" w:hAnsi="Arial" w:cs="Arial"/>
                <w:color w:val="000000" w:themeColor="text1"/>
              </w:rPr>
              <w:t xml:space="preserve"> its invoking ITB Clause 34.1 above towards Bidders who have submitted bids.</w:t>
            </w:r>
          </w:p>
        </w:tc>
      </w:tr>
      <w:tr w:rsidR="00301055" w:rsidRPr="00C27906" w:rsidTr="00A40B9E">
        <w:trPr>
          <w:trHeight w:val="818"/>
        </w:trPr>
        <w:tc>
          <w:tcPr>
            <w:tcW w:w="0" w:type="auto"/>
            <w:gridSpan w:val="2"/>
          </w:tcPr>
          <w:p w:rsidR="00301055" w:rsidRPr="00C27906" w:rsidRDefault="00301055" w:rsidP="00A40B9E">
            <w:pPr>
              <w:pStyle w:val="Head42"/>
              <w:rPr>
                <w:rFonts w:ascii="Arial" w:hAnsi="Arial" w:cs="Arial"/>
                <w:color w:val="000000" w:themeColor="text1"/>
              </w:rPr>
            </w:pPr>
          </w:p>
        </w:tc>
        <w:tc>
          <w:tcPr>
            <w:tcW w:w="0" w:type="auto"/>
          </w:tcPr>
          <w:p w:rsidR="00301055" w:rsidRPr="00C27906" w:rsidRDefault="00662C07" w:rsidP="00A40B9E">
            <w:pPr>
              <w:jc w:val="both"/>
              <w:rPr>
                <w:rFonts w:ascii="Arial" w:hAnsi="Arial" w:cs="Arial"/>
                <w:color w:val="000000" w:themeColor="text1"/>
              </w:rPr>
            </w:pPr>
            <w:r w:rsidRPr="00C27906">
              <w:rPr>
                <w:rFonts w:ascii="Arial" w:hAnsi="Arial" w:cs="Arial"/>
                <w:color w:val="000000" w:themeColor="text1"/>
                <w:sz w:val="22"/>
                <w:szCs w:val="22"/>
              </w:rPr>
              <w:t>33</w:t>
            </w:r>
            <w:r w:rsidR="00301055" w:rsidRPr="00C27906">
              <w:rPr>
                <w:rFonts w:ascii="Arial" w:hAnsi="Arial" w:cs="Arial"/>
                <w:color w:val="000000" w:themeColor="text1"/>
                <w:sz w:val="22"/>
                <w:szCs w:val="22"/>
              </w:rPr>
              <w:t>.5</w:t>
            </w:r>
          </w:p>
        </w:tc>
        <w:tc>
          <w:tcPr>
            <w:tcW w:w="0" w:type="auto"/>
            <w:gridSpan w:val="2"/>
          </w:tcPr>
          <w:p w:rsidR="00301055" w:rsidRPr="00C27906" w:rsidRDefault="0030105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Notice of the rejection of any or all bids shall be given promptly to the concerned Bidders that submitted bids.</w:t>
            </w:r>
          </w:p>
          <w:p w:rsidR="00301055" w:rsidRPr="00C27906" w:rsidRDefault="00301055" w:rsidP="00A40B9E">
            <w:pPr>
              <w:pStyle w:val="NoteLevel11"/>
              <w:numPr>
                <w:ilvl w:val="0"/>
                <w:numId w:val="0"/>
              </w:numPr>
              <w:ind w:left="810"/>
              <w:jc w:val="both"/>
              <w:rPr>
                <w:rFonts w:ascii="Arial" w:hAnsi="Arial" w:cs="Arial"/>
                <w:color w:val="000000" w:themeColor="text1"/>
              </w:rPr>
            </w:pPr>
          </w:p>
        </w:tc>
      </w:tr>
      <w:tr w:rsidR="006513C5" w:rsidRPr="00C27906" w:rsidTr="00A40B9E">
        <w:trPr>
          <w:trHeight w:val="818"/>
        </w:trPr>
        <w:tc>
          <w:tcPr>
            <w:tcW w:w="0" w:type="auto"/>
            <w:gridSpan w:val="2"/>
          </w:tcPr>
          <w:p w:rsidR="006513C5" w:rsidRPr="00C27906" w:rsidRDefault="006513C5" w:rsidP="00A40B9E">
            <w:pPr>
              <w:pStyle w:val="Head42"/>
              <w:rPr>
                <w:rFonts w:ascii="Arial" w:hAnsi="Arial" w:cs="Arial"/>
                <w:color w:val="000000" w:themeColor="text1"/>
              </w:rPr>
            </w:pPr>
            <w:r w:rsidRPr="00C27906">
              <w:rPr>
                <w:rFonts w:ascii="Arial" w:hAnsi="Arial" w:cs="Arial"/>
                <w:color w:val="000000" w:themeColor="text1"/>
                <w:sz w:val="22"/>
                <w:szCs w:val="22"/>
              </w:rPr>
              <w:t>3</w:t>
            </w:r>
            <w:r w:rsidR="008F286E" w:rsidRPr="00C27906">
              <w:rPr>
                <w:rFonts w:ascii="Arial" w:hAnsi="Arial" w:cs="Arial"/>
                <w:color w:val="000000" w:themeColor="text1"/>
                <w:sz w:val="22"/>
                <w:szCs w:val="22"/>
              </w:rPr>
              <w:t>4</w:t>
            </w:r>
            <w:r w:rsidRPr="00C27906">
              <w:rPr>
                <w:rFonts w:ascii="Arial" w:hAnsi="Arial" w:cs="Arial"/>
                <w:color w:val="000000" w:themeColor="text1"/>
                <w:sz w:val="22"/>
                <w:szCs w:val="22"/>
              </w:rPr>
              <w:t>.  Re-Bidding</w:t>
            </w:r>
          </w:p>
        </w:tc>
        <w:tc>
          <w:tcPr>
            <w:tcW w:w="0" w:type="auto"/>
          </w:tcPr>
          <w:p w:rsidR="006513C5" w:rsidRPr="00C27906" w:rsidRDefault="006513C5" w:rsidP="00A40B9E">
            <w:pPr>
              <w:jc w:val="both"/>
              <w:rPr>
                <w:rFonts w:ascii="Arial" w:hAnsi="Arial" w:cs="Arial"/>
                <w:color w:val="000000" w:themeColor="text1"/>
              </w:rPr>
            </w:pPr>
            <w:r w:rsidRPr="00C27906">
              <w:rPr>
                <w:rFonts w:ascii="Arial" w:hAnsi="Arial" w:cs="Arial"/>
                <w:color w:val="000000" w:themeColor="text1"/>
                <w:sz w:val="22"/>
                <w:szCs w:val="22"/>
              </w:rPr>
              <w:t>3</w:t>
            </w:r>
            <w:r w:rsidR="008F286E" w:rsidRPr="00C27906">
              <w:rPr>
                <w:rFonts w:ascii="Arial" w:hAnsi="Arial" w:cs="Arial"/>
                <w:color w:val="000000" w:themeColor="text1"/>
                <w:sz w:val="22"/>
                <w:szCs w:val="22"/>
              </w:rPr>
              <w:t>4</w:t>
            </w:r>
            <w:r w:rsidRPr="00C27906">
              <w:rPr>
                <w:rFonts w:ascii="Arial" w:hAnsi="Arial" w:cs="Arial"/>
                <w:color w:val="000000" w:themeColor="text1"/>
                <w:sz w:val="22"/>
                <w:szCs w:val="22"/>
              </w:rPr>
              <w:t>.1</w:t>
            </w:r>
          </w:p>
        </w:tc>
        <w:tc>
          <w:tcPr>
            <w:tcW w:w="0" w:type="auto"/>
            <w:gridSpan w:val="2"/>
          </w:tcPr>
          <w:p w:rsidR="006513C5" w:rsidRPr="00C27906" w:rsidRDefault="006513C5" w:rsidP="00FC4966">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If the Purchaser rejected all bids in pursuant to ITB Clause 32, it may call for a re-bidding by adopting the requisite procedure </w:t>
            </w:r>
            <w:r w:rsidRPr="00C27906">
              <w:rPr>
                <w:rFonts w:ascii="Arial" w:hAnsi="Arial" w:cs="Arial"/>
              </w:rPr>
              <w:t>under Khyber Pakhtunkhwa Public Procurement Rules (KPPRA rules 2014).</w:t>
            </w:r>
            <w:r w:rsidRPr="00C27906">
              <w:rPr>
                <w:rFonts w:ascii="Arial" w:hAnsi="Arial" w:cs="Arial"/>
                <w:color w:val="000000" w:themeColor="text1"/>
              </w:rPr>
              <w:t xml:space="preserve"> Notice of rejection of the tender shall be given to all the bidders who submitted the bids.</w:t>
            </w:r>
          </w:p>
        </w:tc>
      </w:tr>
      <w:tr w:rsidR="006513C5" w:rsidRPr="00C27906" w:rsidTr="00A40B9E">
        <w:trPr>
          <w:trHeight w:val="818"/>
        </w:trPr>
        <w:tc>
          <w:tcPr>
            <w:tcW w:w="0" w:type="auto"/>
            <w:gridSpan w:val="2"/>
          </w:tcPr>
          <w:p w:rsidR="006513C5" w:rsidRPr="00C27906" w:rsidRDefault="006513C5" w:rsidP="00A40B9E">
            <w:pPr>
              <w:pStyle w:val="Head42"/>
              <w:rPr>
                <w:rFonts w:ascii="Arial" w:hAnsi="Arial" w:cs="Arial"/>
                <w:color w:val="000000" w:themeColor="text1"/>
              </w:rPr>
            </w:pPr>
          </w:p>
        </w:tc>
        <w:tc>
          <w:tcPr>
            <w:tcW w:w="0" w:type="auto"/>
          </w:tcPr>
          <w:p w:rsidR="006513C5" w:rsidRPr="00C27906" w:rsidRDefault="008F286E" w:rsidP="00A40B9E">
            <w:pPr>
              <w:jc w:val="both"/>
              <w:rPr>
                <w:rFonts w:ascii="Arial" w:hAnsi="Arial" w:cs="Arial"/>
                <w:color w:val="000000" w:themeColor="text1"/>
              </w:rPr>
            </w:pPr>
            <w:r w:rsidRPr="00C27906">
              <w:rPr>
                <w:rFonts w:ascii="Arial" w:hAnsi="Arial" w:cs="Arial"/>
                <w:color w:val="000000" w:themeColor="text1"/>
                <w:sz w:val="22"/>
                <w:szCs w:val="22"/>
              </w:rPr>
              <w:t>34</w:t>
            </w:r>
            <w:r w:rsidR="006513C5" w:rsidRPr="00C27906">
              <w:rPr>
                <w:rFonts w:ascii="Arial" w:hAnsi="Arial" w:cs="Arial"/>
                <w:color w:val="000000" w:themeColor="text1"/>
                <w:sz w:val="22"/>
                <w:szCs w:val="22"/>
              </w:rPr>
              <w:t>.2</w:t>
            </w:r>
          </w:p>
        </w:tc>
        <w:tc>
          <w:tcPr>
            <w:tcW w:w="0" w:type="auto"/>
            <w:gridSpan w:val="2"/>
          </w:tcPr>
          <w:p w:rsidR="006513C5" w:rsidRPr="00C27906" w:rsidRDefault="006513C5" w:rsidP="002B04BA">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The Procuring Agency before invitation for re-bidding shall assess the reasons for rejection of tender and may accordingly revise specifications, evaluation criteria or any other condition for Bidders, as it may deem necessary </w:t>
            </w:r>
            <w:r w:rsidRPr="00C27906">
              <w:rPr>
                <w:rFonts w:ascii="Arial" w:hAnsi="Arial" w:cs="Arial"/>
              </w:rPr>
              <w:t>under Khyber Pakhtunkhwa Public Procurement Rules (KPPRA rules 2014).</w:t>
            </w:r>
          </w:p>
        </w:tc>
      </w:tr>
      <w:tr w:rsidR="00301055" w:rsidRPr="00C27906" w:rsidTr="00A40B9E">
        <w:trPr>
          <w:trHeight w:val="3869"/>
        </w:trPr>
        <w:tc>
          <w:tcPr>
            <w:tcW w:w="0" w:type="auto"/>
            <w:gridSpan w:val="2"/>
          </w:tcPr>
          <w:p w:rsidR="00301055" w:rsidRPr="00C27906" w:rsidRDefault="00301055" w:rsidP="00A40B9E">
            <w:pPr>
              <w:pStyle w:val="NoteLevel11"/>
              <w:numPr>
                <w:ilvl w:val="0"/>
                <w:numId w:val="0"/>
              </w:numPr>
              <w:rPr>
                <w:rFonts w:ascii="Arial" w:hAnsi="Arial" w:cs="Arial"/>
                <w:b/>
                <w:bCs/>
                <w:color w:val="000000" w:themeColor="text1"/>
              </w:rPr>
            </w:pPr>
            <w:r w:rsidRPr="00C27906">
              <w:rPr>
                <w:rFonts w:ascii="Arial" w:hAnsi="Arial" w:cs="Arial"/>
                <w:b/>
                <w:bCs/>
                <w:color w:val="000000" w:themeColor="text1"/>
                <w:sz w:val="22"/>
                <w:szCs w:val="22"/>
              </w:rPr>
              <w:lastRenderedPageBreak/>
              <w:t>3</w:t>
            </w:r>
            <w:r w:rsidR="00F47BAF" w:rsidRPr="00C27906">
              <w:rPr>
                <w:rFonts w:ascii="Arial" w:hAnsi="Arial" w:cs="Arial"/>
                <w:b/>
                <w:bCs/>
                <w:color w:val="000000" w:themeColor="text1"/>
                <w:sz w:val="22"/>
                <w:szCs w:val="22"/>
              </w:rPr>
              <w:t>5</w:t>
            </w:r>
            <w:r w:rsidRPr="00C27906">
              <w:rPr>
                <w:rFonts w:ascii="Arial" w:hAnsi="Arial" w:cs="Arial"/>
                <w:b/>
                <w:bCs/>
                <w:color w:val="000000" w:themeColor="text1"/>
                <w:sz w:val="22"/>
                <w:szCs w:val="22"/>
              </w:rPr>
              <w:t>.</w:t>
            </w:r>
            <w:r w:rsidRPr="00C27906">
              <w:rPr>
                <w:rFonts w:ascii="Arial" w:hAnsi="Arial" w:cs="Arial"/>
                <w:b/>
                <w:color w:val="000000" w:themeColor="text1"/>
              </w:rPr>
              <w:t>De-Briefing Sessions for Access to Information on Evaluation Process</w:t>
            </w:r>
          </w:p>
        </w:tc>
        <w:tc>
          <w:tcPr>
            <w:tcW w:w="0" w:type="auto"/>
          </w:tcPr>
          <w:p w:rsidR="00301055" w:rsidRPr="00C27906" w:rsidRDefault="00301055" w:rsidP="00A40B9E">
            <w:pPr>
              <w:rPr>
                <w:rFonts w:ascii="Arial" w:hAnsi="Arial" w:cs="Arial"/>
                <w:color w:val="000000" w:themeColor="text1"/>
              </w:rPr>
            </w:pPr>
          </w:p>
        </w:tc>
        <w:tc>
          <w:tcPr>
            <w:tcW w:w="0" w:type="auto"/>
            <w:gridSpan w:val="2"/>
          </w:tcPr>
          <w:p w:rsidR="00301055" w:rsidRPr="00C27906" w:rsidRDefault="00301055" w:rsidP="00FA5D01">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Under </w:t>
            </w:r>
            <w:r w:rsidRPr="00C27906">
              <w:rPr>
                <w:rFonts w:ascii="Arial" w:hAnsi="Arial" w:cs="Arial"/>
              </w:rPr>
              <w:t>Khyber Pakhtunkhwa Public Procurement Rules (KPPRA rules 2014).</w:t>
            </w:r>
            <w:r w:rsidRPr="00C27906">
              <w:rPr>
                <w:rFonts w:ascii="Arial" w:hAnsi="Arial" w:cs="Arial"/>
                <w:color w:val="000000" w:themeColor="text1"/>
              </w:rPr>
              <w:t>, the Purchaser, upon written request of a bidder, may make available to him information on evaluation process as mentioned in the said Rule, or may either:</w:t>
            </w:r>
          </w:p>
          <w:p w:rsidR="00301055" w:rsidRPr="00C27906" w:rsidRDefault="00301055" w:rsidP="00A40B9E">
            <w:pPr>
              <w:pStyle w:val="NoteLevel11"/>
              <w:jc w:val="both"/>
              <w:rPr>
                <w:rFonts w:ascii="Arial" w:hAnsi="Arial" w:cs="Arial"/>
                <w:color w:val="000000" w:themeColor="text1"/>
              </w:rPr>
            </w:pPr>
          </w:p>
          <w:p w:rsidR="00301055" w:rsidRPr="00C27906" w:rsidRDefault="00301055" w:rsidP="00FA5D01">
            <w:pPr>
              <w:pStyle w:val="NoteLevel11"/>
              <w:numPr>
                <w:ilvl w:val="0"/>
                <w:numId w:val="0"/>
              </w:numPr>
              <w:ind w:left="294" w:hanging="294"/>
              <w:jc w:val="both"/>
              <w:rPr>
                <w:rFonts w:ascii="Arial" w:hAnsi="Arial" w:cs="Arial"/>
                <w:color w:val="000000" w:themeColor="text1"/>
              </w:rPr>
            </w:pPr>
            <w:r w:rsidRPr="00C27906">
              <w:rPr>
                <w:rFonts w:ascii="Arial" w:hAnsi="Arial" w:cs="Arial"/>
                <w:color w:val="000000" w:themeColor="text1"/>
              </w:rPr>
              <w:t xml:space="preserve">a) convene a Pre-Award De-Briefing session to apprise the technically non-qualified/disqualified bidders about the reasons of their non-qualification/disqualification, or,  </w:t>
            </w:r>
          </w:p>
          <w:p w:rsidR="00301055" w:rsidRPr="00C27906" w:rsidRDefault="00301055" w:rsidP="00A40B9E">
            <w:pPr>
              <w:pStyle w:val="NoteLevel11"/>
              <w:tabs>
                <w:tab w:val="num" w:pos="162"/>
              </w:tabs>
              <w:ind w:left="346" w:hanging="346"/>
              <w:jc w:val="both"/>
              <w:rPr>
                <w:rFonts w:ascii="Arial" w:hAnsi="Arial" w:cs="Arial"/>
                <w:color w:val="000000" w:themeColor="text1"/>
              </w:rPr>
            </w:pPr>
          </w:p>
          <w:p w:rsidR="00301055" w:rsidRPr="00C27906" w:rsidRDefault="00301055" w:rsidP="00FA5D01">
            <w:pPr>
              <w:pStyle w:val="NoteLevel11"/>
              <w:numPr>
                <w:ilvl w:val="0"/>
                <w:numId w:val="0"/>
              </w:numPr>
              <w:ind w:left="252" w:hanging="252"/>
              <w:jc w:val="both"/>
              <w:rPr>
                <w:rFonts w:ascii="Arial" w:hAnsi="Arial" w:cs="Arial"/>
                <w:color w:val="000000" w:themeColor="text1"/>
              </w:rPr>
            </w:pPr>
            <w:r w:rsidRPr="00C27906">
              <w:rPr>
                <w:rFonts w:ascii="Arial" w:hAnsi="Arial" w:cs="Arial"/>
                <w:color w:val="000000" w:themeColor="text1"/>
              </w:rPr>
              <w:t xml:space="preserve">b) convene a Post-Award De-Briefing to apprise the technically qualified but unsuccessful bidders about shortcomings of their </w:t>
            </w:r>
            <w:r w:rsidR="00FA5D01" w:rsidRPr="00C27906">
              <w:rPr>
                <w:rFonts w:ascii="Arial" w:hAnsi="Arial" w:cs="Arial"/>
                <w:color w:val="000000" w:themeColor="text1"/>
              </w:rPr>
              <w:t>bids and</w:t>
            </w:r>
            <w:r w:rsidRPr="00C27906">
              <w:rPr>
                <w:rFonts w:ascii="Arial" w:hAnsi="Arial" w:cs="Arial"/>
                <w:color w:val="000000" w:themeColor="text1"/>
              </w:rPr>
              <w:t xml:space="preserve"> reasons of success of the selected bid. </w:t>
            </w:r>
          </w:p>
          <w:p w:rsidR="00301055" w:rsidRPr="00C27906" w:rsidRDefault="00301055" w:rsidP="00A40B9E">
            <w:pPr>
              <w:pStyle w:val="NoteLevel11"/>
              <w:jc w:val="both"/>
              <w:rPr>
                <w:rFonts w:ascii="Arial" w:hAnsi="Arial" w:cs="Arial"/>
                <w:color w:val="000000" w:themeColor="text1"/>
              </w:rPr>
            </w:pPr>
          </w:p>
        </w:tc>
      </w:tr>
      <w:tr w:rsidR="00301055" w:rsidRPr="00C27906" w:rsidTr="00A40B9E">
        <w:trPr>
          <w:trHeight w:val="2150"/>
        </w:trPr>
        <w:tc>
          <w:tcPr>
            <w:tcW w:w="0" w:type="auto"/>
            <w:gridSpan w:val="2"/>
            <w:vMerge w:val="restart"/>
          </w:tcPr>
          <w:p w:rsidR="00301055" w:rsidRPr="00C27906" w:rsidRDefault="00301055" w:rsidP="00D91E58">
            <w:pPr>
              <w:pStyle w:val="NoteLevel11"/>
              <w:numPr>
                <w:ilvl w:val="0"/>
                <w:numId w:val="0"/>
              </w:numPr>
              <w:rPr>
                <w:rFonts w:ascii="Arial" w:hAnsi="Arial" w:cs="Arial"/>
                <w:b/>
                <w:color w:val="000000" w:themeColor="text1"/>
              </w:rPr>
            </w:pPr>
            <w:r w:rsidRPr="00C27906">
              <w:rPr>
                <w:rFonts w:ascii="Arial" w:hAnsi="Arial" w:cs="Arial"/>
                <w:b/>
                <w:bCs/>
                <w:color w:val="000000" w:themeColor="text1"/>
                <w:sz w:val="22"/>
                <w:szCs w:val="22"/>
              </w:rPr>
              <w:t>3</w:t>
            </w:r>
            <w:r w:rsidR="00F47BAF" w:rsidRPr="00C27906">
              <w:rPr>
                <w:rFonts w:ascii="Arial" w:hAnsi="Arial" w:cs="Arial"/>
                <w:b/>
                <w:bCs/>
                <w:color w:val="000000" w:themeColor="text1"/>
                <w:sz w:val="22"/>
                <w:szCs w:val="22"/>
              </w:rPr>
              <w:t>6</w:t>
            </w:r>
            <w:r w:rsidRPr="00C27906">
              <w:rPr>
                <w:rFonts w:ascii="Arial" w:hAnsi="Arial" w:cs="Arial"/>
                <w:b/>
                <w:bCs/>
                <w:color w:val="000000" w:themeColor="text1"/>
                <w:sz w:val="22"/>
                <w:szCs w:val="22"/>
              </w:rPr>
              <w:t>.</w:t>
            </w:r>
            <w:r w:rsidR="0090732F">
              <w:rPr>
                <w:rFonts w:ascii="Arial" w:hAnsi="Arial" w:cs="Arial"/>
                <w:b/>
                <w:bCs/>
                <w:color w:val="000000" w:themeColor="text1"/>
                <w:sz w:val="22"/>
                <w:szCs w:val="22"/>
              </w:rPr>
              <w:t xml:space="preserve"> </w:t>
            </w:r>
            <w:r w:rsidR="006513C5" w:rsidRPr="00C27906">
              <w:rPr>
                <w:rFonts w:ascii="Arial" w:hAnsi="Arial" w:cs="Arial"/>
                <w:b/>
                <w:color w:val="000000" w:themeColor="text1"/>
              </w:rPr>
              <w:t>Contacting</w:t>
            </w:r>
            <w:r w:rsidR="00B65FE1">
              <w:rPr>
                <w:rFonts w:ascii="Arial" w:hAnsi="Arial" w:cs="Arial"/>
                <w:b/>
                <w:color w:val="000000" w:themeColor="text1"/>
              </w:rPr>
              <w:t xml:space="preserve"> </w:t>
            </w:r>
            <w:r w:rsidR="006513C5" w:rsidRPr="00C27906">
              <w:rPr>
                <w:rFonts w:ascii="Arial" w:hAnsi="Arial" w:cs="Arial"/>
                <w:b/>
                <w:color w:val="000000" w:themeColor="text1"/>
              </w:rPr>
              <w:t xml:space="preserve">the </w:t>
            </w:r>
            <w:r w:rsidRPr="00C27906">
              <w:rPr>
                <w:rFonts w:ascii="Arial" w:hAnsi="Arial" w:cs="Arial"/>
                <w:b/>
                <w:color w:val="000000" w:themeColor="text1"/>
              </w:rPr>
              <w:t>Procuring Agency.</w:t>
            </w:r>
          </w:p>
          <w:p w:rsidR="00301055" w:rsidRPr="00C27906" w:rsidRDefault="00301055" w:rsidP="00D91E58">
            <w:pPr>
              <w:pStyle w:val="NoteLevel11"/>
              <w:tabs>
                <w:tab w:val="num" w:pos="178"/>
              </w:tabs>
              <w:ind w:left="268" w:hanging="268"/>
              <w:rPr>
                <w:rFonts w:ascii="Arial" w:hAnsi="Arial" w:cs="Arial"/>
                <w:b/>
                <w:bCs/>
                <w:color w:val="000000" w:themeColor="text1"/>
              </w:rPr>
            </w:pPr>
          </w:p>
        </w:tc>
        <w:tc>
          <w:tcPr>
            <w:tcW w:w="0" w:type="auto"/>
          </w:tcPr>
          <w:p w:rsidR="00301055" w:rsidRPr="00C27906" w:rsidRDefault="00301055" w:rsidP="00A40B9E">
            <w:pPr>
              <w:rPr>
                <w:rFonts w:ascii="Arial" w:hAnsi="Arial" w:cs="Arial"/>
                <w:color w:val="000000" w:themeColor="text1"/>
              </w:rPr>
            </w:pPr>
            <w:r w:rsidRPr="00C27906">
              <w:rPr>
                <w:rFonts w:ascii="Arial" w:hAnsi="Arial" w:cs="Arial"/>
                <w:color w:val="000000" w:themeColor="text1"/>
                <w:sz w:val="22"/>
                <w:szCs w:val="22"/>
              </w:rPr>
              <w:t>3</w:t>
            </w:r>
            <w:r w:rsidR="00F47BAF" w:rsidRPr="00C27906">
              <w:rPr>
                <w:rFonts w:ascii="Arial" w:hAnsi="Arial" w:cs="Arial"/>
                <w:color w:val="000000" w:themeColor="text1"/>
                <w:sz w:val="22"/>
                <w:szCs w:val="22"/>
              </w:rPr>
              <w:t>6</w:t>
            </w:r>
            <w:r w:rsidRPr="00C27906">
              <w:rPr>
                <w:rFonts w:ascii="Arial" w:hAnsi="Arial" w:cs="Arial"/>
                <w:color w:val="000000" w:themeColor="text1"/>
                <w:sz w:val="22"/>
                <w:szCs w:val="22"/>
              </w:rPr>
              <w:t>.1</w:t>
            </w:r>
          </w:p>
        </w:tc>
        <w:tc>
          <w:tcPr>
            <w:tcW w:w="0" w:type="auto"/>
            <w:gridSpan w:val="2"/>
          </w:tcPr>
          <w:p w:rsidR="00301055" w:rsidRPr="00C27906" w:rsidRDefault="00301055" w:rsidP="00FA5D01">
            <w:pPr>
              <w:pStyle w:val="NoteLevel11"/>
              <w:numPr>
                <w:ilvl w:val="0"/>
                <w:numId w:val="0"/>
              </w:numPr>
              <w:jc w:val="both"/>
              <w:rPr>
                <w:rFonts w:ascii="Arial" w:hAnsi="Arial" w:cs="Arial"/>
                <w:color w:val="000000" w:themeColor="text1"/>
              </w:rPr>
            </w:pPr>
            <w:r w:rsidRPr="00C27906">
              <w:rPr>
                <w:rFonts w:ascii="Arial" w:hAnsi="Arial" w:cs="Arial"/>
                <w:color w:val="000000" w:themeColor="text1"/>
              </w:rPr>
              <w:t xml:space="preserve">Subject to ITB </w:t>
            </w:r>
            <w:r w:rsidRPr="00C27906">
              <w:rPr>
                <w:rFonts w:ascii="Arial" w:hAnsi="Arial" w:cs="Arial"/>
              </w:rPr>
              <w:t>under Khyber Pakhtunkhwa Public Procurement Rules (KPPRA rules 2014).</w:t>
            </w:r>
            <w:r w:rsidRPr="00C27906">
              <w:rPr>
                <w:rFonts w:ascii="Arial" w:hAnsi="Arial" w:cs="Arial"/>
                <w:color w:val="000000" w:themeColor="text1"/>
              </w:rPr>
              <w:t xml:space="preserve"> no Bidder shall contact the Procuring Agency on any matter relating to its bid, from the time of the bid opening to the time of announcement of Evaluation Repot. If a Bidder wishes to bring additional information to the notice of the Procuring Agency, it should do so in writing.</w:t>
            </w:r>
          </w:p>
        </w:tc>
      </w:tr>
      <w:tr w:rsidR="00301055" w:rsidRPr="00C27906" w:rsidTr="00A40B9E">
        <w:trPr>
          <w:trHeight w:val="2051"/>
        </w:trPr>
        <w:tc>
          <w:tcPr>
            <w:tcW w:w="0" w:type="auto"/>
            <w:gridSpan w:val="2"/>
            <w:vMerge/>
          </w:tcPr>
          <w:p w:rsidR="00301055" w:rsidRPr="00C27906" w:rsidRDefault="00301055" w:rsidP="00A40B9E">
            <w:pPr>
              <w:pStyle w:val="NoteLevel11"/>
              <w:tabs>
                <w:tab w:val="num" w:pos="178"/>
              </w:tabs>
              <w:ind w:left="268" w:hanging="268"/>
              <w:rPr>
                <w:rFonts w:ascii="Arial" w:hAnsi="Arial" w:cs="Arial"/>
                <w:b/>
                <w:bCs/>
                <w:color w:val="000000" w:themeColor="text1"/>
              </w:rPr>
            </w:pPr>
          </w:p>
        </w:tc>
        <w:tc>
          <w:tcPr>
            <w:tcW w:w="0" w:type="auto"/>
          </w:tcPr>
          <w:p w:rsidR="00301055" w:rsidRPr="00C27906" w:rsidRDefault="00301055" w:rsidP="00A40B9E">
            <w:pPr>
              <w:rPr>
                <w:rFonts w:ascii="Arial" w:hAnsi="Arial" w:cs="Arial"/>
                <w:color w:val="000000" w:themeColor="text1"/>
              </w:rPr>
            </w:pPr>
            <w:r w:rsidRPr="00C27906">
              <w:rPr>
                <w:rFonts w:ascii="Arial" w:hAnsi="Arial" w:cs="Arial"/>
                <w:color w:val="000000" w:themeColor="text1"/>
                <w:sz w:val="22"/>
                <w:szCs w:val="22"/>
              </w:rPr>
              <w:t>3</w:t>
            </w:r>
            <w:r w:rsidR="00F47BAF" w:rsidRPr="00C27906">
              <w:rPr>
                <w:rFonts w:ascii="Arial" w:hAnsi="Arial" w:cs="Arial"/>
                <w:color w:val="000000" w:themeColor="text1"/>
                <w:sz w:val="22"/>
                <w:szCs w:val="22"/>
              </w:rPr>
              <w:t>6</w:t>
            </w:r>
            <w:r w:rsidRPr="00C27906">
              <w:rPr>
                <w:rFonts w:ascii="Arial" w:hAnsi="Arial" w:cs="Arial"/>
                <w:color w:val="000000" w:themeColor="text1"/>
                <w:sz w:val="22"/>
                <w:szCs w:val="22"/>
              </w:rPr>
              <w:t>.2</w:t>
            </w:r>
          </w:p>
        </w:tc>
        <w:tc>
          <w:tcPr>
            <w:tcW w:w="0" w:type="auto"/>
            <w:gridSpan w:val="2"/>
          </w:tcPr>
          <w:p w:rsidR="00301055" w:rsidRDefault="00301055" w:rsidP="00FA5D01">
            <w:pPr>
              <w:pStyle w:val="NoteLevel11"/>
              <w:numPr>
                <w:ilvl w:val="0"/>
                <w:numId w:val="0"/>
              </w:numPr>
              <w:jc w:val="both"/>
              <w:rPr>
                <w:rFonts w:ascii="Arial" w:hAnsi="Arial" w:cs="Arial"/>
              </w:rPr>
            </w:pPr>
            <w:r w:rsidRPr="00C27906">
              <w:rPr>
                <w:rFonts w:ascii="Arial" w:hAnsi="Arial" w:cs="Arial"/>
                <w:bCs/>
                <w:color w:val="000000" w:themeColor="text1"/>
              </w:rPr>
              <w:t>Any effort by a Bidder to influence the Procuring Agency in its decisions on bid evaluation, bid comparison, or Contract award may result in the rejection of the Bidder’s bid. Canvassing by any Bidder at any stage of the bid evaluation is strictly prohibited. Any infringement shall lead to disqualification</w:t>
            </w:r>
            <w:r w:rsidRPr="00C27906">
              <w:rPr>
                <w:rFonts w:ascii="Arial" w:hAnsi="Arial" w:cs="Arial"/>
                <w:color w:val="000000" w:themeColor="text1"/>
              </w:rPr>
              <w:t xml:space="preserve"> under </w:t>
            </w:r>
            <w:r w:rsidRPr="00C27906">
              <w:rPr>
                <w:rFonts w:ascii="Arial" w:hAnsi="Arial" w:cs="Arial"/>
              </w:rPr>
              <w:t>Khyber Pakhtunkhwa Public Procurement Rules (KPPRA rules 2014).</w:t>
            </w:r>
          </w:p>
          <w:p w:rsidR="00FA5D01" w:rsidRPr="00C27906" w:rsidRDefault="00FA5D01" w:rsidP="00FA5D01">
            <w:pPr>
              <w:pStyle w:val="NoteLevel11"/>
              <w:numPr>
                <w:ilvl w:val="0"/>
                <w:numId w:val="0"/>
              </w:numPr>
              <w:jc w:val="both"/>
              <w:rPr>
                <w:rFonts w:ascii="Arial" w:hAnsi="Arial" w:cs="Arial"/>
                <w:color w:val="000000" w:themeColor="text1"/>
              </w:rPr>
            </w:pPr>
          </w:p>
        </w:tc>
      </w:tr>
      <w:tr w:rsidR="00301055" w:rsidRPr="00C27906" w:rsidTr="00A40B9E">
        <w:tc>
          <w:tcPr>
            <w:tcW w:w="0" w:type="auto"/>
            <w:gridSpan w:val="2"/>
          </w:tcPr>
          <w:p w:rsidR="00301055" w:rsidRPr="00C27906" w:rsidRDefault="00301055" w:rsidP="00D91E58">
            <w:pPr>
              <w:pStyle w:val="NoteLevel11"/>
              <w:numPr>
                <w:ilvl w:val="0"/>
                <w:numId w:val="0"/>
              </w:numPr>
              <w:rPr>
                <w:rFonts w:ascii="Arial" w:hAnsi="Arial" w:cs="Arial"/>
                <w:b/>
                <w:bCs/>
                <w:color w:val="000000" w:themeColor="text1"/>
              </w:rPr>
            </w:pPr>
            <w:r w:rsidRPr="00C27906">
              <w:rPr>
                <w:rFonts w:ascii="Arial" w:hAnsi="Arial" w:cs="Arial"/>
                <w:b/>
                <w:bCs/>
                <w:color w:val="000000" w:themeColor="text1"/>
                <w:sz w:val="22"/>
                <w:szCs w:val="22"/>
              </w:rPr>
              <w:t>3</w:t>
            </w:r>
            <w:r w:rsidR="00F47BAF" w:rsidRPr="00C27906">
              <w:rPr>
                <w:rFonts w:ascii="Arial" w:hAnsi="Arial" w:cs="Arial"/>
                <w:b/>
                <w:bCs/>
                <w:color w:val="000000" w:themeColor="text1"/>
                <w:sz w:val="22"/>
                <w:szCs w:val="22"/>
              </w:rPr>
              <w:t>7</w:t>
            </w:r>
            <w:r w:rsidRPr="00C27906">
              <w:rPr>
                <w:rFonts w:ascii="Arial" w:hAnsi="Arial" w:cs="Arial"/>
                <w:b/>
                <w:bCs/>
                <w:color w:val="000000" w:themeColor="text1"/>
                <w:sz w:val="22"/>
                <w:szCs w:val="22"/>
              </w:rPr>
              <w:t>. Confidentiality of the Tendering Process</w:t>
            </w:r>
          </w:p>
        </w:tc>
        <w:tc>
          <w:tcPr>
            <w:tcW w:w="0" w:type="auto"/>
          </w:tcPr>
          <w:p w:rsidR="00301055" w:rsidRPr="00C27906" w:rsidRDefault="00301055" w:rsidP="00A40B9E">
            <w:pPr>
              <w:rPr>
                <w:rFonts w:ascii="Arial" w:hAnsi="Arial" w:cs="Arial"/>
                <w:color w:val="000000" w:themeColor="text1"/>
              </w:rPr>
            </w:pPr>
          </w:p>
        </w:tc>
        <w:tc>
          <w:tcPr>
            <w:tcW w:w="0" w:type="auto"/>
            <w:gridSpan w:val="2"/>
          </w:tcPr>
          <w:p w:rsidR="00301055" w:rsidRPr="00C27906" w:rsidRDefault="00301055" w:rsidP="00FA5D01">
            <w:pPr>
              <w:pStyle w:val="NoteLevel11"/>
              <w:numPr>
                <w:ilvl w:val="0"/>
                <w:numId w:val="0"/>
              </w:numPr>
              <w:jc w:val="both"/>
              <w:rPr>
                <w:rFonts w:ascii="Arial" w:hAnsi="Arial" w:cs="Arial"/>
                <w:bCs/>
                <w:color w:val="000000" w:themeColor="text1"/>
              </w:rPr>
            </w:pPr>
            <w:r w:rsidRPr="00C27906">
              <w:rPr>
                <w:rFonts w:ascii="Arial" w:hAnsi="Arial" w:cs="Arial"/>
              </w:rPr>
              <w:t>under Khyber Pakhtunkhwa Public Procurement Rules (KPPRA rules 2014).</w:t>
            </w:r>
            <w:r w:rsidRPr="00C27906">
              <w:rPr>
                <w:rFonts w:ascii="Arial" w:hAnsi="Arial" w:cs="Arial"/>
                <w:bCs/>
                <w:color w:val="000000" w:themeColor="text1"/>
              </w:rPr>
              <w:t xml:space="preserve"> the Procuring entity shall ensure the confidentiality of the tender process until final orders on the tenders are passed and successful bidders are selected.  </w:t>
            </w:r>
          </w:p>
          <w:p w:rsidR="00301055" w:rsidRPr="00C27906" w:rsidRDefault="00301055" w:rsidP="00A40B9E">
            <w:pPr>
              <w:pStyle w:val="NoteLevel11"/>
              <w:jc w:val="both"/>
              <w:rPr>
                <w:rFonts w:ascii="Arial" w:hAnsi="Arial" w:cs="Arial"/>
                <w:bCs/>
                <w:color w:val="000000" w:themeColor="text1"/>
              </w:rPr>
            </w:pPr>
          </w:p>
        </w:tc>
      </w:tr>
    </w:tbl>
    <w:p w:rsidR="006513C5" w:rsidRPr="00C27906" w:rsidRDefault="006513C5">
      <w:r w:rsidRPr="00C27906">
        <w:br w:type="page"/>
      </w:r>
    </w:p>
    <w:tbl>
      <w:tblPr>
        <w:tblW w:w="10082" w:type="dxa"/>
        <w:tblInd w:w="2" w:type="dxa"/>
        <w:tblLayout w:type="fixed"/>
        <w:tblLook w:val="0000" w:firstRow="0" w:lastRow="0" w:firstColumn="0" w:lastColumn="0" w:noHBand="0" w:noVBand="0"/>
      </w:tblPr>
      <w:tblGrid>
        <w:gridCol w:w="226"/>
        <w:gridCol w:w="2220"/>
        <w:gridCol w:w="810"/>
        <w:gridCol w:w="6671"/>
        <w:gridCol w:w="155"/>
      </w:tblGrid>
      <w:tr w:rsidR="00301055" w:rsidRPr="00C27906" w:rsidTr="00AD762D">
        <w:trPr>
          <w:trHeight w:val="728"/>
        </w:trPr>
        <w:tc>
          <w:tcPr>
            <w:tcW w:w="9952" w:type="dxa"/>
            <w:gridSpan w:val="5"/>
            <w:tcBorders>
              <w:top w:val="single" w:sz="4" w:space="0" w:color="262626"/>
              <w:bottom w:val="single" w:sz="4" w:space="0" w:color="262626"/>
            </w:tcBorders>
          </w:tcPr>
          <w:p w:rsidR="00301055" w:rsidRPr="00C27906" w:rsidRDefault="00301055" w:rsidP="00AD762D">
            <w:pPr>
              <w:pStyle w:val="NoteLevel11"/>
              <w:jc w:val="both"/>
              <w:rPr>
                <w:rFonts w:ascii="Arial" w:hAnsi="Arial" w:cs="Arial"/>
                <w:b/>
                <w:bCs/>
                <w:color w:val="000000" w:themeColor="text1"/>
                <w:sz w:val="36"/>
                <w:szCs w:val="36"/>
              </w:rPr>
            </w:pPr>
            <w:r w:rsidRPr="00C27906">
              <w:rPr>
                <w:rFonts w:ascii="Arial" w:hAnsi="Arial" w:cs="Arial"/>
                <w:b/>
                <w:bCs/>
                <w:color w:val="000000" w:themeColor="text1"/>
                <w:sz w:val="36"/>
                <w:szCs w:val="36"/>
              </w:rPr>
              <w:lastRenderedPageBreak/>
              <w:t xml:space="preserve">Access to Record of Procurement Proceedings </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2249"/>
        </w:trPr>
        <w:tc>
          <w:tcPr>
            <w:tcW w:w="2446" w:type="dxa"/>
            <w:gridSpan w:val="2"/>
            <w:tcBorders>
              <w:top w:val="single" w:sz="4" w:space="0" w:color="262626"/>
              <w:bottom w:val="single" w:sz="4" w:space="0" w:color="262626"/>
              <w:right w:val="single" w:sz="4" w:space="0" w:color="BFBFBF"/>
            </w:tcBorders>
          </w:tcPr>
          <w:p w:rsidR="00301055" w:rsidRPr="00C27906" w:rsidRDefault="00301055" w:rsidP="00AD762D">
            <w:pPr>
              <w:pStyle w:val="NoteLevel11"/>
              <w:tabs>
                <w:tab w:val="num" w:pos="268"/>
              </w:tabs>
              <w:ind w:left="358" w:hanging="360"/>
              <w:jc w:val="both"/>
              <w:rPr>
                <w:rFonts w:ascii="Arial" w:hAnsi="Arial" w:cs="Arial"/>
                <w:b/>
                <w:bCs/>
                <w:color w:val="000000" w:themeColor="text1"/>
              </w:rPr>
            </w:pPr>
            <w:r w:rsidRPr="00C27906">
              <w:rPr>
                <w:rFonts w:ascii="Arial" w:hAnsi="Arial" w:cs="Arial"/>
                <w:b/>
                <w:bCs/>
                <w:color w:val="000000" w:themeColor="text1"/>
                <w:sz w:val="22"/>
                <w:szCs w:val="22"/>
              </w:rPr>
              <w:t>38.</w:t>
            </w:r>
            <w:r w:rsidRPr="00C27906">
              <w:rPr>
                <w:rFonts w:ascii="Arial" w:hAnsi="Arial" w:cs="Arial"/>
                <w:b/>
                <w:bCs/>
                <w:color w:val="000000" w:themeColor="text1"/>
              </w:rPr>
              <w:t>Maintenance of Record of Procurement Proceedings</w:t>
            </w: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bCs/>
                <w:color w:val="000000" w:themeColor="text1"/>
              </w:rPr>
              <w:t xml:space="preserve">The Procuring Entity shall maintain the record relating to the procurement proceedings </w:t>
            </w:r>
            <w:r w:rsidRPr="00C27906">
              <w:rPr>
                <w:rFonts w:ascii="Arial" w:hAnsi="Arial" w:cs="Arial"/>
              </w:rPr>
              <w:t>under Khyber Pakhtunkhwa Public Procurement Rules (KPPRA rules 2014).</w:t>
            </w:r>
            <w:r w:rsidRPr="00C27906">
              <w:rPr>
                <w:rFonts w:ascii="Arial" w:hAnsi="Arial" w:cs="Arial"/>
                <w:bCs/>
                <w:color w:val="000000" w:themeColor="text1"/>
              </w:rPr>
              <w:t xml:space="preserve">Record of such proceeding shall be made public on a specific request under only after the final selection of the lowest evaluated responsive bid </w:t>
            </w:r>
            <w:r w:rsidRPr="00C27906">
              <w:rPr>
                <w:rFonts w:ascii="Arial" w:hAnsi="Arial" w:cs="Arial"/>
              </w:rPr>
              <w:t>under Khyber Pakhtunkhwa Public Procurement Rules (KPPRA rules 2014).</w:t>
            </w:r>
          </w:p>
        </w:tc>
      </w:tr>
      <w:tr w:rsidR="00301055" w:rsidRPr="00C27906" w:rsidTr="00AD762D">
        <w:trPr>
          <w:trHeight w:val="602"/>
        </w:trPr>
        <w:tc>
          <w:tcPr>
            <w:tcW w:w="9952" w:type="dxa"/>
            <w:gridSpan w:val="5"/>
            <w:tcBorders>
              <w:top w:val="single" w:sz="4" w:space="0" w:color="262626"/>
              <w:bottom w:val="single" w:sz="4" w:space="0" w:color="262626"/>
            </w:tcBorders>
          </w:tcPr>
          <w:p w:rsidR="00301055" w:rsidRPr="00C27906" w:rsidRDefault="00301055" w:rsidP="00AD762D">
            <w:pPr>
              <w:pStyle w:val="NoteLevel11"/>
              <w:jc w:val="both"/>
              <w:rPr>
                <w:rFonts w:ascii="Arial" w:hAnsi="Arial" w:cs="Arial"/>
                <w:color w:val="000000" w:themeColor="text1"/>
                <w:sz w:val="36"/>
                <w:szCs w:val="36"/>
              </w:rPr>
            </w:pPr>
            <w:r w:rsidRPr="00C27906">
              <w:rPr>
                <w:rFonts w:ascii="Arial" w:hAnsi="Arial" w:cs="Arial"/>
                <w:color w:val="000000" w:themeColor="text1"/>
                <w:sz w:val="36"/>
                <w:szCs w:val="36"/>
              </w:rPr>
              <w:t>Award of Contract</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1455"/>
        </w:trPr>
        <w:tc>
          <w:tcPr>
            <w:tcW w:w="2446" w:type="dxa"/>
            <w:gridSpan w:val="2"/>
            <w:tcBorders>
              <w:top w:val="single" w:sz="4" w:space="0" w:color="262626"/>
              <w:bottom w:val="single" w:sz="4" w:space="0" w:color="262626"/>
              <w:right w:val="single" w:sz="4" w:space="0" w:color="BFBFBF"/>
            </w:tcBorders>
          </w:tcPr>
          <w:p w:rsidR="00301055" w:rsidRPr="00C27906" w:rsidRDefault="00301055" w:rsidP="00AD762D">
            <w:pPr>
              <w:pStyle w:val="NoteLevel11"/>
              <w:tabs>
                <w:tab w:val="num" w:pos="448"/>
              </w:tabs>
              <w:ind w:left="358" w:hanging="358"/>
              <w:rPr>
                <w:rFonts w:ascii="Arial" w:hAnsi="Arial" w:cs="Arial"/>
                <w:b/>
                <w:bCs/>
                <w:color w:val="000000" w:themeColor="text1"/>
              </w:rPr>
            </w:pPr>
            <w:r w:rsidRPr="00C27906">
              <w:rPr>
                <w:rFonts w:ascii="Arial" w:hAnsi="Arial" w:cs="Arial"/>
                <w:b/>
                <w:color w:val="000000" w:themeColor="text1"/>
              </w:rPr>
              <w:t>39</w:t>
            </w:r>
            <w:r w:rsidRPr="00C27906">
              <w:rPr>
                <w:rFonts w:ascii="Arial" w:hAnsi="Arial" w:cs="Arial"/>
                <w:color w:val="000000" w:themeColor="text1"/>
              </w:rPr>
              <w:t xml:space="preserve">. </w:t>
            </w:r>
            <w:r w:rsidRPr="00C27906">
              <w:rPr>
                <w:rFonts w:ascii="Arial" w:hAnsi="Arial" w:cs="Arial"/>
                <w:b/>
                <w:color w:val="000000" w:themeColor="text1"/>
              </w:rPr>
              <w:t>Acceptance of Bid and Award Criteria.</w:t>
            </w: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The Bidder whose bid is found to be most closely conforming to the Evaluation Criteria prescribed in Part-Two: Section II of these Standard Bidding Documents if not in conflict with any other law, rules, regulations or policy of the Government of Khyber Pakhtunkhwa, shall be awarded the Contract, within the original or extended period of bid validity.</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1331"/>
        </w:trPr>
        <w:tc>
          <w:tcPr>
            <w:tcW w:w="2446" w:type="dxa"/>
            <w:gridSpan w:val="2"/>
            <w:tcBorders>
              <w:top w:val="single" w:sz="4" w:space="0" w:color="262626"/>
              <w:bottom w:val="single" w:sz="4" w:space="0" w:color="262626"/>
              <w:right w:val="single" w:sz="4" w:space="0" w:color="BFBFBF"/>
            </w:tcBorders>
          </w:tcPr>
          <w:p w:rsidR="00301055" w:rsidRPr="00C27906" w:rsidRDefault="00301055" w:rsidP="00AD762D">
            <w:pPr>
              <w:pStyle w:val="NoteLevel11"/>
              <w:tabs>
                <w:tab w:val="num" w:pos="448"/>
              </w:tabs>
              <w:ind w:left="358" w:hanging="358"/>
              <w:rPr>
                <w:rFonts w:ascii="Arial" w:hAnsi="Arial" w:cs="Arial"/>
                <w:b/>
                <w:color w:val="000000" w:themeColor="text1"/>
              </w:rPr>
            </w:pPr>
            <w:r w:rsidRPr="00C27906">
              <w:rPr>
                <w:rFonts w:ascii="Arial" w:hAnsi="Arial" w:cs="Arial"/>
                <w:b/>
                <w:bCs/>
                <w:color w:val="000000" w:themeColor="text1"/>
                <w:sz w:val="22"/>
                <w:szCs w:val="22"/>
              </w:rPr>
              <w:t>40.</w:t>
            </w:r>
            <w:r w:rsidR="0076114A">
              <w:rPr>
                <w:rFonts w:ascii="Arial" w:hAnsi="Arial" w:cs="Arial"/>
                <w:b/>
                <w:bCs/>
                <w:color w:val="000000" w:themeColor="text1"/>
                <w:sz w:val="22"/>
                <w:szCs w:val="22"/>
              </w:rPr>
              <w:t xml:space="preserve"> </w:t>
            </w:r>
            <w:r w:rsidRPr="00C27906">
              <w:rPr>
                <w:rFonts w:ascii="Arial" w:hAnsi="Arial" w:cs="Arial"/>
                <w:b/>
                <w:color w:val="000000" w:themeColor="text1"/>
              </w:rPr>
              <w:t>Procuring Agency’s Right to vary quantities at the time of Award.</w:t>
            </w:r>
          </w:p>
          <w:p w:rsidR="00301055" w:rsidRPr="00C27906" w:rsidRDefault="00301055" w:rsidP="00AD762D">
            <w:pPr>
              <w:pStyle w:val="NoteLevel11"/>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The Procuring Agency reserves the right at the time of award of Contract to increase or decrease the quantity of goods originally specified in the Schedule of Requirements without any change in unit price or other terms and conditions.</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1043"/>
        </w:trPr>
        <w:tc>
          <w:tcPr>
            <w:tcW w:w="2446" w:type="dxa"/>
            <w:gridSpan w:val="2"/>
            <w:vMerge w:val="restart"/>
            <w:tcBorders>
              <w:top w:val="single" w:sz="4" w:space="0" w:color="262626"/>
              <w:right w:val="single" w:sz="4" w:space="0" w:color="BFBFBF"/>
            </w:tcBorders>
          </w:tcPr>
          <w:p w:rsidR="00301055" w:rsidRPr="00C27906" w:rsidRDefault="00301055" w:rsidP="00AD762D">
            <w:pPr>
              <w:pStyle w:val="NoteLevel11"/>
              <w:tabs>
                <w:tab w:val="num" w:pos="448"/>
              </w:tabs>
              <w:ind w:left="358" w:hanging="358"/>
              <w:rPr>
                <w:rFonts w:ascii="Arial" w:hAnsi="Arial" w:cs="Arial"/>
                <w:b/>
                <w:bCs/>
                <w:color w:val="000000" w:themeColor="text1"/>
              </w:rPr>
            </w:pPr>
            <w:r w:rsidRPr="00C27906">
              <w:rPr>
                <w:rFonts w:ascii="Arial" w:hAnsi="Arial" w:cs="Arial"/>
                <w:b/>
                <w:bCs/>
                <w:color w:val="000000" w:themeColor="text1"/>
                <w:sz w:val="22"/>
                <w:szCs w:val="22"/>
              </w:rPr>
              <w:t>41.</w:t>
            </w:r>
            <w:r w:rsidRPr="00C27906">
              <w:rPr>
                <w:rFonts w:ascii="Arial" w:hAnsi="Arial" w:cs="Arial"/>
                <w:b/>
                <w:color w:val="000000" w:themeColor="text1"/>
              </w:rPr>
              <w:t>Notification of Award</w:t>
            </w: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41.1</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Prior to the expiration of the period of bid validity, the Procuring Agency shall notify to the successful Bidder in writing that its bid has been accepted.</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881"/>
        </w:trPr>
        <w:tc>
          <w:tcPr>
            <w:tcW w:w="2446" w:type="dxa"/>
            <w:gridSpan w:val="2"/>
            <w:vMerge/>
            <w:tcBorders>
              <w:right w:val="single" w:sz="4" w:space="0" w:color="BFBFBF"/>
            </w:tcBorders>
          </w:tcPr>
          <w:p w:rsidR="00301055" w:rsidRPr="00C27906" w:rsidRDefault="00301055" w:rsidP="00AD762D">
            <w:pPr>
              <w:pStyle w:val="NoteLevel11"/>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41.2</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 xml:space="preserve">The notification of award shall constitute the formation of the Contract between the Procuring Agency and the successful Bidder. </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1763"/>
        </w:trPr>
        <w:tc>
          <w:tcPr>
            <w:tcW w:w="2446" w:type="dxa"/>
            <w:gridSpan w:val="2"/>
            <w:vMerge/>
            <w:tcBorders>
              <w:right w:val="single" w:sz="4" w:space="0" w:color="BFBFBF"/>
            </w:tcBorders>
          </w:tcPr>
          <w:p w:rsidR="00301055" w:rsidRPr="00C27906" w:rsidRDefault="00301055" w:rsidP="00AD762D">
            <w:pPr>
              <w:pStyle w:val="NoteLevel11"/>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41.3</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 xml:space="preserve">The enforcement of the Contract shall be governed </w:t>
            </w:r>
            <w:r w:rsidRPr="00C27906">
              <w:rPr>
                <w:rFonts w:ascii="Arial" w:hAnsi="Arial" w:cs="Arial"/>
              </w:rPr>
              <w:t>under Khyber Pakhtunkhwa Public Procurement Rules (KPPRA rules 2014).</w:t>
            </w:r>
            <w:r w:rsidRPr="00C27906">
              <w:rPr>
                <w:rFonts w:ascii="Arial" w:hAnsi="Arial" w:cs="Arial"/>
                <w:color w:val="000000" w:themeColor="text1"/>
              </w:rPr>
              <w:t xml:space="preserve"> The procuring Entity and the successful bidder shall sign a written contract within thirty (30) days of the dispatch of the notice of acceptance of bid to the successful bidder. </w:t>
            </w:r>
          </w:p>
        </w:tc>
      </w:tr>
      <w:tr w:rsidR="00301055" w:rsidRPr="00C27906" w:rsidTr="00AD762D">
        <w:trPr>
          <w:trHeight w:val="1455"/>
        </w:trPr>
        <w:tc>
          <w:tcPr>
            <w:tcW w:w="2446" w:type="dxa"/>
            <w:gridSpan w:val="2"/>
            <w:vMerge/>
            <w:tcBorders>
              <w:right w:val="single" w:sz="4" w:space="0" w:color="BFBFBF"/>
            </w:tcBorders>
          </w:tcPr>
          <w:p w:rsidR="00301055" w:rsidRPr="00C27906" w:rsidRDefault="00301055" w:rsidP="00AD762D">
            <w:pPr>
              <w:pStyle w:val="NoteLevel11"/>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41.4</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b/>
                <w:color w:val="000000" w:themeColor="text1"/>
              </w:rPr>
            </w:pPr>
            <w:r w:rsidRPr="00C27906">
              <w:rPr>
                <w:rFonts w:ascii="Arial" w:hAnsi="Arial" w:cs="Arial"/>
                <w:color w:val="000000" w:themeColor="text1"/>
              </w:rPr>
              <w:t xml:space="preserve">Upon receipt of the Notification of Award, the successful Bidder shall submit a Performance Security not beyond 10% of the Contract price, as specified in the </w:t>
            </w:r>
            <w:r w:rsidRPr="00C27906">
              <w:rPr>
                <w:rFonts w:ascii="Arial" w:hAnsi="Arial" w:cs="Arial"/>
                <w:b/>
                <w:color w:val="000000" w:themeColor="text1"/>
              </w:rPr>
              <w:t>Bid Data Sheet (BDS)</w:t>
            </w:r>
            <w:r w:rsidR="0090732F">
              <w:rPr>
                <w:rFonts w:ascii="Arial" w:hAnsi="Arial" w:cs="Arial"/>
                <w:b/>
                <w:color w:val="000000" w:themeColor="text1"/>
              </w:rPr>
              <w:t xml:space="preserve"> </w:t>
            </w:r>
            <w:r w:rsidRPr="00C27906">
              <w:rPr>
                <w:rFonts w:ascii="Arial" w:hAnsi="Arial" w:cs="Arial"/>
              </w:rPr>
              <w:t xml:space="preserve">under Khyber Pakhtunkhwa Public Procurement Rules (KPPRA rules 2014) </w:t>
            </w:r>
            <w:r w:rsidRPr="00C27906">
              <w:rPr>
                <w:rFonts w:ascii="Arial" w:hAnsi="Arial" w:cs="Arial"/>
                <w:color w:val="000000" w:themeColor="text1"/>
              </w:rPr>
              <w:t xml:space="preserve">and within the time specified in the </w:t>
            </w:r>
            <w:r w:rsidRPr="00C27906">
              <w:rPr>
                <w:rFonts w:ascii="Arial" w:hAnsi="Arial" w:cs="Arial"/>
                <w:b/>
                <w:color w:val="000000" w:themeColor="text1"/>
              </w:rPr>
              <w:t>Bid Data Sheet (BDS).</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1455"/>
        </w:trPr>
        <w:tc>
          <w:tcPr>
            <w:tcW w:w="2446" w:type="dxa"/>
            <w:gridSpan w:val="2"/>
            <w:tcBorders>
              <w:top w:val="single" w:sz="4" w:space="0" w:color="000000" w:themeColor="text1"/>
              <w:bottom w:val="single" w:sz="4" w:space="0" w:color="000000" w:themeColor="text1"/>
              <w:right w:val="single" w:sz="4" w:space="0" w:color="BFBFBF"/>
            </w:tcBorders>
          </w:tcPr>
          <w:p w:rsidR="00301055" w:rsidRPr="00C27906" w:rsidRDefault="00301055" w:rsidP="00AD762D">
            <w:pPr>
              <w:pStyle w:val="NoteLevel11"/>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41.5</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Upon submission of the requisite Performance Security, the Procuring Entity shall release the Bid Security to the successful bidder. The Bid Securities of the unsuccessful bidders shall also be released to them.</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3725"/>
        </w:trPr>
        <w:tc>
          <w:tcPr>
            <w:tcW w:w="2446" w:type="dxa"/>
            <w:gridSpan w:val="2"/>
            <w:tcBorders>
              <w:top w:val="single" w:sz="4" w:space="0" w:color="000000" w:themeColor="text1"/>
              <w:bottom w:val="single" w:sz="4" w:space="0" w:color="000000" w:themeColor="text1"/>
              <w:right w:val="single" w:sz="4" w:space="0" w:color="BFBFBF"/>
            </w:tcBorders>
          </w:tcPr>
          <w:p w:rsidR="00301055" w:rsidRPr="00C27906" w:rsidRDefault="00301055" w:rsidP="00AD762D">
            <w:pPr>
              <w:pStyle w:val="NoteLevel11"/>
              <w:ind w:left="538" w:hanging="540"/>
              <w:rPr>
                <w:rFonts w:ascii="Arial" w:hAnsi="Arial" w:cs="Arial"/>
                <w:color w:val="000000" w:themeColor="text1"/>
              </w:rPr>
            </w:pPr>
            <w:r w:rsidRPr="00C27906">
              <w:rPr>
                <w:rFonts w:ascii="Arial" w:hAnsi="Arial" w:cs="Arial"/>
                <w:b/>
                <w:bCs/>
                <w:color w:val="000000" w:themeColor="text1"/>
                <w:sz w:val="22"/>
                <w:szCs w:val="22"/>
              </w:rPr>
              <w:t xml:space="preserve">42. </w:t>
            </w:r>
            <w:r w:rsidRPr="00C27906">
              <w:rPr>
                <w:rFonts w:ascii="Arial" w:hAnsi="Arial" w:cs="Arial"/>
                <w:b/>
                <w:color w:val="000000" w:themeColor="text1"/>
              </w:rPr>
              <w:t>Limitation on Negotiations</w:t>
            </w:r>
          </w:p>
          <w:p w:rsidR="00301055" w:rsidRPr="00C27906" w:rsidRDefault="00301055" w:rsidP="00AD762D">
            <w:pPr>
              <w:pStyle w:val="NoteLevel11"/>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Negotiations, that may be undertaken in finalization of the Contract shall not relate to the price or substance of bid specified by the Bidder, but only to minor technical, contractual or logistical details.</w:t>
            </w:r>
          </w:p>
          <w:p w:rsidR="00301055" w:rsidRPr="00C27906" w:rsidRDefault="00301055" w:rsidP="00AD762D">
            <w:pPr>
              <w:pStyle w:val="NoteLevel11"/>
              <w:rPr>
                <w:rFonts w:ascii="Arial" w:hAnsi="Arial" w:cs="Arial"/>
                <w:color w:val="000000" w:themeColor="text1"/>
              </w:rPr>
            </w:pPr>
          </w:p>
          <w:p w:rsidR="00301055" w:rsidRPr="00C27906" w:rsidRDefault="00301055" w:rsidP="00AD762D">
            <w:pPr>
              <w:pStyle w:val="NoteLevel11"/>
              <w:rPr>
                <w:rFonts w:ascii="Arial" w:hAnsi="Arial" w:cs="Arial"/>
                <w:b/>
                <w:color w:val="000000" w:themeColor="text1"/>
              </w:rPr>
            </w:pPr>
            <w:r w:rsidRPr="00C27906">
              <w:rPr>
                <w:rFonts w:ascii="Arial" w:hAnsi="Arial" w:cs="Arial"/>
                <w:b/>
                <w:color w:val="000000" w:themeColor="text1"/>
              </w:rPr>
              <w:t>Negotiations shall not be used to:</w:t>
            </w:r>
          </w:p>
          <w:p w:rsidR="00301055" w:rsidRPr="00C27906" w:rsidRDefault="00301055" w:rsidP="00FA5D01">
            <w:pPr>
              <w:pStyle w:val="NoteLevel11"/>
              <w:numPr>
                <w:ilvl w:val="0"/>
                <w:numId w:val="0"/>
              </w:numPr>
              <w:ind w:left="858"/>
              <w:jc w:val="both"/>
              <w:rPr>
                <w:rFonts w:ascii="Arial" w:hAnsi="Arial" w:cs="Arial"/>
                <w:color w:val="000000" w:themeColor="text1"/>
              </w:rPr>
            </w:pPr>
            <w:r w:rsidRPr="00C27906">
              <w:rPr>
                <w:rFonts w:ascii="Arial" w:hAnsi="Arial" w:cs="Arial"/>
                <w:color w:val="000000" w:themeColor="text1"/>
              </w:rPr>
              <w:t>substantially change the technical quality or details of the requirement, including the tasks or responsibilities of the Bidder or the performance of the goods; substantially alter the terms and conditions of Contract; reduce unit rates or reimbursable costs; substantially alter anything which formed a crucial or deciding factor in the evaluation of the bids or proposals alter the submitted financial bid.</w:t>
            </w:r>
          </w:p>
          <w:p w:rsidR="00301055" w:rsidRPr="00C27906" w:rsidRDefault="00301055" w:rsidP="00AD762D">
            <w:pPr>
              <w:pStyle w:val="NoteLevel11"/>
              <w:rPr>
                <w:rFonts w:ascii="Arial" w:hAnsi="Arial" w:cs="Arial"/>
                <w:color w:val="000000" w:themeColor="text1"/>
              </w:rPr>
            </w:pPr>
          </w:p>
        </w:tc>
      </w:tr>
      <w:tr w:rsidR="00301055" w:rsidRPr="00C27906" w:rsidTr="00AD762D">
        <w:trPr>
          <w:trHeight w:val="1455"/>
        </w:trPr>
        <w:tc>
          <w:tcPr>
            <w:tcW w:w="2446" w:type="dxa"/>
            <w:gridSpan w:val="2"/>
            <w:tcBorders>
              <w:top w:val="single" w:sz="4" w:space="0" w:color="000000" w:themeColor="text1"/>
              <w:bottom w:val="single" w:sz="4" w:space="0" w:color="000000" w:themeColor="text1"/>
              <w:right w:val="single" w:sz="4" w:space="0" w:color="BFBFBF"/>
            </w:tcBorders>
          </w:tcPr>
          <w:p w:rsidR="00301055" w:rsidRPr="00C27906" w:rsidRDefault="00301055" w:rsidP="00AD762D">
            <w:pPr>
              <w:pStyle w:val="NoteLevel11"/>
              <w:tabs>
                <w:tab w:val="num" w:pos="268"/>
              </w:tabs>
              <w:ind w:left="358" w:hanging="360"/>
              <w:rPr>
                <w:rFonts w:ascii="Arial" w:hAnsi="Arial" w:cs="Arial"/>
                <w:b/>
                <w:color w:val="000000" w:themeColor="text1"/>
              </w:rPr>
            </w:pPr>
            <w:r w:rsidRPr="00C27906">
              <w:rPr>
                <w:rFonts w:ascii="Arial" w:hAnsi="Arial" w:cs="Arial"/>
                <w:b/>
                <w:bCs/>
                <w:color w:val="000000" w:themeColor="text1"/>
                <w:sz w:val="22"/>
                <w:szCs w:val="22"/>
              </w:rPr>
              <w:t>43.</w:t>
            </w:r>
            <w:r w:rsidR="0090732F">
              <w:rPr>
                <w:rFonts w:ascii="Arial" w:hAnsi="Arial" w:cs="Arial"/>
                <w:b/>
                <w:bCs/>
                <w:color w:val="000000" w:themeColor="text1"/>
                <w:sz w:val="22"/>
                <w:szCs w:val="22"/>
              </w:rPr>
              <w:t xml:space="preserve"> </w:t>
            </w:r>
            <w:r w:rsidRPr="00C27906">
              <w:rPr>
                <w:rFonts w:ascii="Arial" w:hAnsi="Arial" w:cs="Arial"/>
                <w:b/>
                <w:color w:val="000000" w:themeColor="text1"/>
              </w:rPr>
              <w:t>Signing of Contract.</w:t>
            </w:r>
          </w:p>
          <w:p w:rsidR="00301055" w:rsidRPr="00C27906" w:rsidRDefault="00301055" w:rsidP="00AD762D">
            <w:pPr>
              <w:pStyle w:val="NoteLevel11"/>
              <w:ind w:left="538" w:hanging="540"/>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43.1</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Within thirty (30) days of dispatch of the notice of acceptance o</w:t>
            </w:r>
            <w:r w:rsidR="00A47CD7" w:rsidRPr="00C27906">
              <w:rPr>
                <w:rFonts w:ascii="Arial" w:hAnsi="Arial" w:cs="Arial"/>
                <w:color w:val="000000" w:themeColor="text1"/>
              </w:rPr>
              <w:t xml:space="preserve">f bid to the successful bidder </w:t>
            </w:r>
            <w:r w:rsidRPr="00C27906">
              <w:rPr>
                <w:rFonts w:ascii="Arial" w:hAnsi="Arial" w:cs="Arial"/>
                <w:color w:val="000000" w:themeColor="text1"/>
              </w:rPr>
              <w:t xml:space="preserve">the Purchaser and the bidder shall sign the Contract Agreement Form provided in Part-Two:  Section IV of these Standard Bidding Documents, incorporating all the Terms &amp; Conditions of these Standard Bidding Documents as agreed between the Parties and in accordance with the legal requirements in vogue. Entering into a Repeat Order shall be governed separately </w:t>
            </w:r>
            <w:r w:rsidRPr="00C27906">
              <w:rPr>
                <w:rFonts w:ascii="Arial" w:hAnsi="Arial" w:cs="Arial"/>
              </w:rPr>
              <w:t>under Khyber Pakhtunkhwa Public Procurement Rules (KPPRA rules 2014).</w:t>
            </w:r>
          </w:p>
        </w:tc>
      </w:tr>
      <w:tr w:rsidR="00301055" w:rsidRPr="00C27906" w:rsidTr="00AD762D">
        <w:trPr>
          <w:trHeight w:val="1455"/>
        </w:trPr>
        <w:tc>
          <w:tcPr>
            <w:tcW w:w="2446" w:type="dxa"/>
            <w:gridSpan w:val="2"/>
            <w:tcBorders>
              <w:top w:val="single" w:sz="4" w:space="0" w:color="000000" w:themeColor="text1"/>
              <w:bottom w:val="single" w:sz="4" w:space="0" w:color="000000" w:themeColor="text1"/>
              <w:right w:val="single" w:sz="4" w:space="0" w:color="BFBFBF"/>
            </w:tcBorders>
          </w:tcPr>
          <w:p w:rsidR="00301055" w:rsidRPr="00C27906" w:rsidRDefault="00301055" w:rsidP="00AD762D">
            <w:pPr>
              <w:pStyle w:val="NoteLevel11"/>
              <w:ind w:left="538" w:hanging="540"/>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43.2</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 xml:space="preserve">Review against a contract award shall be carried out in accordance </w:t>
            </w:r>
            <w:r w:rsidRPr="00C27906">
              <w:rPr>
                <w:rFonts w:ascii="Arial" w:hAnsi="Arial" w:cs="Arial"/>
              </w:rPr>
              <w:t>under Khyber Pakhtunkhwa Public Procurement Rules (KPPRA rules 2014).</w:t>
            </w:r>
          </w:p>
        </w:tc>
      </w:tr>
      <w:tr w:rsidR="00301055" w:rsidRPr="00C27906" w:rsidTr="00AD762D">
        <w:trPr>
          <w:trHeight w:val="1455"/>
        </w:trPr>
        <w:tc>
          <w:tcPr>
            <w:tcW w:w="2446" w:type="dxa"/>
            <w:gridSpan w:val="2"/>
            <w:tcBorders>
              <w:top w:val="single" w:sz="4" w:space="0" w:color="000000" w:themeColor="text1"/>
              <w:bottom w:val="single" w:sz="4" w:space="0" w:color="000000" w:themeColor="text1"/>
              <w:right w:val="single" w:sz="4" w:space="0" w:color="BFBFBF"/>
            </w:tcBorders>
          </w:tcPr>
          <w:p w:rsidR="00301055" w:rsidRPr="00C27906" w:rsidRDefault="00301055" w:rsidP="00AD762D">
            <w:pPr>
              <w:pStyle w:val="NoteLevel11"/>
              <w:ind w:left="538" w:hanging="540"/>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43.3</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 xml:space="preserve">If the successful Bidder, after completion of all codal formalities shows an inability to sign the Contract then its Bid Security shall stand forfeited and the firm may be blacklisted and de-barred from future participation, whether temporarily or permanently. In such situation the Purchaser may award the contract to the next lowest evaluated Bidder or the next </w:t>
            </w:r>
            <w:r w:rsidR="007E08A3" w:rsidRPr="00C27906">
              <w:rPr>
                <w:rFonts w:ascii="Arial" w:hAnsi="Arial" w:cs="Arial"/>
                <w:color w:val="000000" w:themeColor="text1"/>
              </w:rPr>
              <w:t>highest-ranking</w:t>
            </w:r>
            <w:r w:rsidRPr="00C27906">
              <w:rPr>
                <w:rFonts w:ascii="Arial" w:hAnsi="Arial" w:cs="Arial"/>
                <w:color w:val="000000" w:themeColor="text1"/>
              </w:rPr>
              <w:t xml:space="preserve"> bid or call for new bids.</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1455"/>
        </w:trPr>
        <w:tc>
          <w:tcPr>
            <w:tcW w:w="2446" w:type="dxa"/>
            <w:gridSpan w:val="2"/>
            <w:tcBorders>
              <w:top w:val="single" w:sz="4" w:space="0" w:color="000000" w:themeColor="text1"/>
              <w:bottom w:val="single" w:sz="4" w:space="0" w:color="000000" w:themeColor="text1"/>
              <w:right w:val="single" w:sz="4" w:space="0" w:color="BFBFBF"/>
            </w:tcBorders>
          </w:tcPr>
          <w:p w:rsidR="00301055" w:rsidRPr="00C27906" w:rsidRDefault="00301055" w:rsidP="00AD762D">
            <w:pPr>
              <w:pStyle w:val="NoteLevel11"/>
              <w:ind w:left="538" w:hanging="540"/>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43.4</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 xml:space="preserve">The Contract shall become effective upon affixation of signature of the Purchaser and the selected Bidder on the Contract </w:t>
            </w:r>
            <w:r w:rsidR="00DD5220" w:rsidRPr="00C27906">
              <w:rPr>
                <w:rFonts w:ascii="Arial" w:hAnsi="Arial" w:cs="Arial"/>
                <w:color w:val="000000" w:themeColor="text1"/>
              </w:rPr>
              <w:t>document and</w:t>
            </w:r>
            <w:r w:rsidRPr="00C27906">
              <w:rPr>
                <w:rFonts w:ascii="Arial" w:hAnsi="Arial" w:cs="Arial"/>
                <w:color w:val="000000" w:themeColor="text1"/>
              </w:rPr>
              <w:t xml:space="preserve"> shall be governed for the period specified in the </w:t>
            </w:r>
            <w:r w:rsidRPr="00C27906">
              <w:rPr>
                <w:rFonts w:ascii="Arial" w:hAnsi="Arial" w:cs="Arial"/>
                <w:b/>
                <w:color w:val="000000" w:themeColor="text1"/>
              </w:rPr>
              <w:t>Bid Data Sheet (BDS)</w:t>
            </w:r>
            <w:r w:rsidRPr="00C27906">
              <w:rPr>
                <w:rFonts w:ascii="Arial" w:hAnsi="Arial" w:cs="Arial"/>
                <w:color w:val="000000" w:themeColor="text1"/>
              </w:rPr>
              <w:t xml:space="preserve"> and by the terms and conditions mutually agreed in the contract.</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1455"/>
        </w:trPr>
        <w:tc>
          <w:tcPr>
            <w:tcW w:w="2446" w:type="dxa"/>
            <w:gridSpan w:val="2"/>
            <w:tcBorders>
              <w:top w:val="single" w:sz="4" w:space="0" w:color="000000" w:themeColor="text1"/>
              <w:bottom w:val="single" w:sz="4" w:space="0" w:color="000000" w:themeColor="text1"/>
              <w:right w:val="single" w:sz="4" w:space="0" w:color="BFBFBF"/>
            </w:tcBorders>
          </w:tcPr>
          <w:p w:rsidR="00301055" w:rsidRPr="00C27906" w:rsidRDefault="00301055" w:rsidP="00AD762D">
            <w:pPr>
              <w:pStyle w:val="NoteLevel11"/>
              <w:ind w:left="268" w:hanging="270"/>
              <w:jc w:val="both"/>
              <w:rPr>
                <w:rFonts w:ascii="Arial" w:hAnsi="Arial" w:cs="Arial"/>
                <w:b/>
                <w:bCs/>
                <w:color w:val="000000" w:themeColor="text1"/>
              </w:rPr>
            </w:pPr>
            <w:r w:rsidRPr="00C27906">
              <w:rPr>
                <w:rFonts w:ascii="Arial" w:hAnsi="Arial" w:cs="Arial"/>
                <w:b/>
                <w:bCs/>
                <w:color w:val="000000" w:themeColor="text1"/>
                <w:sz w:val="22"/>
                <w:szCs w:val="22"/>
              </w:rPr>
              <w:t>44.</w:t>
            </w:r>
            <w:r w:rsidRPr="00C27906">
              <w:rPr>
                <w:rFonts w:ascii="Arial" w:hAnsi="Arial" w:cs="Arial"/>
                <w:b/>
                <w:color w:val="000000" w:themeColor="text1"/>
              </w:rPr>
              <w:t>Performance Security</w:t>
            </w: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44.1</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 xml:space="preserve">On the date of signing of Contract, the successful Bidder shall furnish a Performance Security in the form of a Bank Guarantee for a percentage amount (10% of the total items’ quoted price) as specified in the </w:t>
            </w:r>
            <w:r w:rsidRPr="00C27906">
              <w:rPr>
                <w:rFonts w:ascii="Arial" w:hAnsi="Arial" w:cs="Arial"/>
                <w:b/>
                <w:color w:val="000000" w:themeColor="text1"/>
              </w:rPr>
              <w:t>Bid Data Sheet (BDS)</w:t>
            </w:r>
            <w:r w:rsidRPr="00C27906">
              <w:rPr>
                <w:rFonts w:ascii="Arial" w:hAnsi="Arial" w:cs="Arial"/>
                <w:color w:val="000000" w:themeColor="text1"/>
              </w:rPr>
              <w:t xml:space="preserve">, on the Form and in the mannered prescribed by the Procuring Agency in Part-Two: Section-IV of these Standard Bidding Documents within the time prescribed in the </w:t>
            </w:r>
            <w:r w:rsidRPr="00C27906">
              <w:rPr>
                <w:rFonts w:ascii="Arial" w:hAnsi="Arial" w:cs="Arial"/>
                <w:b/>
                <w:color w:val="000000" w:themeColor="text1"/>
              </w:rPr>
              <w:t>Bid Data Sheet (BDS).</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1455"/>
        </w:trPr>
        <w:tc>
          <w:tcPr>
            <w:tcW w:w="2446" w:type="dxa"/>
            <w:gridSpan w:val="2"/>
            <w:tcBorders>
              <w:top w:val="single" w:sz="4" w:space="0" w:color="000000" w:themeColor="text1"/>
              <w:bottom w:val="single" w:sz="4" w:space="0" w:color="000000" w:themeColor="text1"/>
              <w:right w:val="single" w:sz="4" w:space="0" w:color="BFBFBF"/>
            </w:tcBorders>
          </w:tcPr>
          <w:p w:rsidR="00301055" w:rsidRPr="00C27906" w:rsidRDefault="00301055" w:rsidP="00AD762D">
            <w:pPr>
              <w:pStyle w:val="NoteLevel11"/>
              <w:ind w:left="538" w:hanging="540"/>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44.2</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 xml:space="preserve">The Bid Security submitted by the bidder at the time of submitting its bid shall be returned to the successful Bidder upon submission of Performance Security. </w:t>
            </w:r>
          </w:p>
          <w:p w:rsidR="00301055" w:rsidRPr="00C27906" w:rsidRDefault="00301055" w:rsidP="00AD762D">
            <w:pPr>
              <w:pStyle w:val="NoteLevel11"/>
              <w:jc w:val="both"/>
              <w:rPr>
                <w:rFonts w:ascii="Arial" w:hAnsi="Arial" w:cs="Arial"/>
                <w:color w:val="000000" w:themeColor="text1"/>
              </w:rPr>
            </w:pPr>
          </w:p>
        </w:tc>
      </w:tr>
      <w:tr w:rsidR="00301055" w:rsidRPr="00C27906" w:rsidTr="00AD762D">
        <w:trPr>
          <w:trHeight w:val="1455"/>
        </w:trPr>
        <w:tc>
          <w:tcPr>
            <w:tcW w:w="2446" w:type="dxa"/>
            <w:gridSpan w:val="2"/>
            <w:tcBorders>
              <w:top w:val="single" w:sz="4" w:space="0" w:color="000000" w:themeColor="text1"/>
              <w:bottom w:val="single" w:sz="4" w:space="0" w:color="000000" w:themeColor="text1"/>
              <w:right w:val="single" w:sz="4" w:space="0" w:color="BFBFBF"/>
            </w:tcBorders>
          </w:tcPr>
          <w:p w:rsidR="00301055" w:rsidRPr="00C27906" w:rsidRDefault="00301055" w:rsidP="00AD762D">
            <w:pPr>
              <w:pStyle w:val="NoteLevel11"/>
              <w:ind w:left="538" w:hanging="540"/>
              <w:jc w:val="both"/>
              <w:rPr>
                <w:rFonts w:ascii="Arial" w:hAnsi="Arial" w:cs="Arial"/>
                <w:b/>
                <w:bCs/>
                <w:color w:val="000000" w:themeColor="text1"/>
              </w:rPr>
            </w:pPr>
          </w:p>
        </w:tc>
        <w:tc>
          <w:tcPr>
            <w:tcW w:w="810" w:type="dxa"/>
            <w:tcBorders>
              <w:top w:val="single" w:sz="4" w:space="0" w:color="262626"/>
              <w:left w:val="single" w:sz="4" w:space="0" w:color="BFBFBF"/>
              <w:bottom w:val="single" w:sz="4" w:space="0" w:color="262626"/>
              <w:right w:val="single" w:sz="4" w:space="0" w:color="BFBFBF"/>
            </w:tcBorders>
          </w:tcPr>
          <w:p w:rsidR="00301055" w:rsidRPr="00C27906" w:rsidRDefault="00301055" w:rsidP="00AD762D">
            <w:pPr>
              <w:rPr>
                <w:rFonts w:ascii="Arial" w:hAnsi="Arial" w:cs="Arial"/>
                <w:color w:val="000000" w:themeColor="text1"/>
              </w:rPr>
            </w:pPr>
            <w:r w:rsidRPr="00C27906">
              <w:rPr>
                <w:rFonts w:ascii="Arial" w:hAnsi="Arial" w:cs="Arial"/>
                <w:color w:val="000000" w:themeColor="text1"/>
                <w:sz w:val="22"/>
                <w:szCs w:val="22"/>
              </w:rPr>
              <w:t>44.3</w:t>
            </w:r>
          </w:p>
        </w:tc>
        <w:tc>
          <w:tcPr>
            <w:tcW w:w="6696" w:type="dxa"/>
            <w:gridSpan w:val="2"/>
            <w:tcBorders>
              <w:top w:val="single" w:sz="4" w:space="0" w:color="262626"/>
              <w:left w:val="single" w:sz="4" w:space="0" w:color="BFBFBF"/>
              <w:bottom w:val="single" w:sz="4" w:space="0" w:color="262626"/>
            </w:tcBorders>
          </w:tcPr>
          <w:p w:rsidR="00301055" w:rsidRPr="00C27906" w:rsidRDefault="00301055" w:rsidP="00AD762D">
            <w:pPr>
              <w:pStyle w:val="NoteLevel11"/>
              <w:jc w:val="both"/>
              <w:rPr>
                <w:rFonts w:ascii="Arial" w:hAnsi="Arial" w:cs="Arial"/>
                <w:color w:val="000000" w:themeColor="text1"/>
              </w:rPr>
            </w:pPr>
            <w:r w:rsidRPr="00C27906">
              <w:rPr>
                <w:rFonts w:ascii="Arial" w:hAnsi="Arial" w:cs="Arial"/>
                <w:color w:val="000000" w:themeColor="text1"/>
              </w:rPr>
              <w:t>Failure to provide a Performance Security by the successful Bidder is a sufficient ground for annulment of the award and forfeiture of his Bid Security. In such event the Procuring Entity may award the contract to the next lowest evaluated responsive bidder or call for new bid.</w:t>
            </w:r>
          </w:p>
          <w:p w:rsidR="00301055" w:rsidRPr="00C27906" w:rsidRDefault="00301055" w:rsidP="00AD762D">
            <w:pPr>
              <w:pStyle w:val="NoteLevel11"/>
              <w:jc w:val="both"/>
              <w:rPr>
                <w:rFonts w:ascii="Arial" w:hAnsi="Arial" w:cs="Arial"/>
                <w:color w:val="000000" w:themeColor="text1"/>
              </w:rPr>
            </w:pPr>
          </w:p>
        </w:tc>
      </w:tr>
      <w:tr w:rsidR="00301055" w:rsidRPr="00C27906" w:rsidTr="00AD762D">
        <w:tblPrEx>
          <w:tblBorders>
            <w:top w:val="single" w:sz="4" w:space="0" w:color="808080"/>
          </w:tblBorders>
        </w:tblPrEx>
        <w:trPr>
          <w:gridBefore w:val="1"/>
          <w:gridAfter w:val="1"/>
          <w:wBefore w:w="226" w:type="dxa"/>
          <w:wAfter w:w="155" w:type="dxa"/>
          <w:trHeight w:val="100"/>
        </w:trPr>
        <w:tc>
          <w:tcPr>
            <w:tcW w:w="9701" w:type="dxa"/>
            <w:gridSpan w:val="3"/>
          </w:tcPr>
          <w:p w:rsidR="00301055" w:rsidRPr="00C27906" w:rsidRDefault="00301055" w:rsidP="00AD762D">
            <w:pPr>
              <w:jc w:val="both"/>
              <w:rPr>
                <w:rFonts w:ascii="Arial" w:hAnsi="Arial" w:cs="Arial"/>
                <w:b/>
                <w:bCs/>
                <w:color w:val="000000" w:themeColor="text1"/>
              </w:rPr>
            </w:pPr>
          </w:p>
        </w:tc>
      </w:tr>
    </w:tbl>
    <w:p w:rsidR="003000B0" w:rsidRPr="00C27906" w:rsidRDefault="003000B0"/>
    <w:p w:rsidR="003000B0" w:rsidRPr="00C27906" w:rsidRDefault="003000B0">
      <w:pPr>
        <w:spacing w:after="200" w:line="276" w:lineRule="auto"/>
      </w:pPr>
      <w:r w:rsidRPr="00C27906">
        <w:br w:type="page"/>
      </w:r>
    </w:p>
    <w:p w:rsidR="00D92AE4" w:rsidRPr="00C27906" w:rsidRDefault="00D92AE4"/>
    <w:p w:rsidR="003000B0" w:rsidRPr="00C27906" w:rsidRDefault="003000B0"/>
    <w:p w:rsidR="003000B0" w:rsidRPr="00C27906" w:rsidRDefault="003000B0"/>
    <w:p w:rsidR="003000B0" w:rsidRPr="00C27906" w:rsidRDefault="003000B0"/>
    <w:p w:rsidR="003000B0" w:rsidRPr="00C27906" w:rsidRDefault="003000B0"/>
    <w:p w:rsidR="003000B0" w:rsidRPr="00C27906" w:rsidRDefault="003000B0"/>
    <w:p w:rsidR="003000B0" w:rsidRPr="00C27906" w:rsidRDefault="003000B0"/>
    <w:p w:rsidR="003000B0" w:rsidRPr="00C27906" w:rsidRDefault="003000B0"/>
    <w:p w:rsidR="003000B0" w:rsidRPr="00C27906" w:rsidRDefault="003000B0"/>
    <w:p w:rsidR="003000B0" w:rsidRPr="00C27906" w:rsidRDefault="005E1832" w:rsidP="005E1832">
      <w:pPr>
        <w:jc w:val="center"/>
        <w:rPr>
          <w:rFonts w:ascii="Tahoma" w:hAnsi="Tahoma"/>
          <w:b/>
        </w:rPr>
      </w:pPr>
      <w:r w:rsidRPr="00C27906">
        <w:rPr>
          <w:rFonts w:ascii="Tahoma" w:hAnsi="Tahoma"/>
          <w:b/>
        </w:rPr>
        <w:t>Part-I</w:t>
      </w:r>
    </w:p>
    <w:p w:rsidR="00A50B84" w:rsidRPr="00C27906" w:rsidRDefault="005E1832" w:rsidP="002A2A24">
      <w:pPr>
        <w:jc w:val="center"/>
        <w:rPr>
          <w:rFonts w:ascii="Tahoma" w:hAnsi="Tahoma"/>
          <w:b/>
          <w:sz w:val="46"/>
        </w:rPr>
      </w:pPr>
      <w:r w:rsidRPr="00C27906">
        <w:rPr>
          <w:rFonts w:ascii="Tahoma" w:hAnsi="Tahoma"/>
          <w:b/>
          <w:sz w:val="46"/>
        </w:rPr>
        <w:t>General condition of Contract (GCC)</w:t>
      </w:r>
      <w:r w:rsidR="00A50B84" w:rsidRPr="00C27906">
        <w:rPr>
          <w:rFonts w:ascii="Tahoma" w:hAnsi="Tahoma"/>
          <w:b/>
          <w:sz w:val="46"/>
        </w:rPr>
        <w:br w:type="page"/>
      </w:r>
    </w:p>
    <w:p w:rsidR="00A50B84" w:rsidRPr="00C27906" w:rsidRDefault="00A50B84" w:rsidP="00A50B84">
      <w:pPr>
        <w:pStyle w:val="Heading2"/>
        <w:ind w:right="-1440"/>
        <w:jc w:val="center"/>
        <w:rPr>
          <w:rFonts w:ascii="Arial" w:hAnsi="Arial" w:cs="Arial"/>
          <w:color w:val="auto"/>
          <w:sz w:val="32"/>
          <w:szCs w:val="32"/>
        </w:rPr>
      </w:pPr>
      <w:r w:rsidRPr="00C27906">
        <w:rPr>
          <w:rFonts w:ascii="Arial" w:hAnsi="Arial" w:cs="Arial"/>
          <w:color w:val="auto"/>
          <w:sz w:val="32"/>
          <w:szCs w:val="32"/>
        </w:rPr>
        <w:lastRenderedPageBreak/>
        <w:t>Table of GCC Clauses</w:t>
      </w:r>
    </w:p>
    <w:p w:rsidR="00A50B84" w:rsidRPr="00C27906" w:rsidRDefault="00A50B84" w:rsidP="00A50B84">
      <w:pPr>
        <w:rPr>
          <w:rFonts w:ascii="Arial" w:hAnsi="Arial" w:cs="Arial"/>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8138"/>
        <w:gridCol w:w="952"/>
      </w:tblGrid>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b/>
              </w:rPr>
            </w:pPr>
            <w:r w:rsidRPr="00C27906">
              <w:rPr>
                <w:rFonts w:ascii="Arial" w:hAnsi="Arial" w:cs="Arial"/>
                <w:b/>
              </w:rPr>
              <w:t>Sr. No</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pStyle w:val="TOC2"/>
            </w:pPr>
            <w:r w:rsidRPr="00C27906">
              <w:t>Terms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b/>
              </w:rPr>
            </w:pPr>
            <w:r w:rsidRPr="00C27906">
              <w:rPr>
                <w:rFonts w:ascii="Arial" w:hAnsi="Arial" w:cs="Arial"/>
                <w:b/>
              </w:rPr>
              <w:t>Page No.</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1</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pStyle w:val="TOC2"/>
            </w:pPr>
            <w:r w:rsidRPr="00C27906">
              <w:t>Definitions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B11555" w:rsidP="00AD762D">
            <w:pPr>
              <w:jc w:val="center"/>
              <w:rPr>
                <w:rFonts w:ascii="Arial" w:hAnsi="Arial" w:cs="Arial"/>
              </w:rPr>
            </w:pPr>
            <w:r w:rsidRPr="00C27906">
              <w:rPr>
                <w:rFonts w:ascii="Arial" w:hAnsi="Arial" w:cs="Arial"/>
              </w:rPr>
              <w:t>31</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2</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Application</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B11555" w:rsidP="00AD762D">
            <w:pPr>
              <w:jc w:val="center"/>
              <w:rPr>
                <w:rFonts w:ascii="Arial" w:hAnsi="Arial" w:cs="Arial"/>
              </w:rPr>
            </w:pPr>
            <w:r w:rsidRPr="00C27906">
              <w:rPr>
                <w:rFonts w:ascii="Arial" w:hAnsi="Arial" w:cs="Arial"/>
              </w:rPr>
              <w:t>31</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Source of import</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B11555" w:rsidP="00AD762D">
            <w:pPr>
              <w:jc w:val="center"/>
              <w:rPr>
                <w:rFonts w:ascii="Arial" w:hAnsi="Arial" w:cs="Arial"/>
              </w:rPr>
            </w:pPr>
            <w:r w:rsidRPr="00C27906">
              <w:rPr>
                <w:rFonts w:ascii="Arial" w:hAnsi="Arial" w:cs="Arial"/>
              </w:rPr>
              <w:t>31</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4</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Standards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B11555" w:rsidP="00AD762D">
            <w:pPr>
              <w:jc w:val="center"/>
              <w:rPr>
                <w:rFonts w:ascii="Arial" w:hAnsi="Arial" w:cs="Arial"/>
              </w:rPr>
            </w:pPr>
            <w:r w:rsidRPr="00C27906">
              <w:rPr>
                <w:rFonts w:ascii="Arial" w:hAnsi="Arial" w:cs="Arial"/>
              </w:rPr>
              <w:t>32</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5</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Use of Contract Documents and Information; Inspection &amp; Audit by Client</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B11555" w:rsidP="00AD762D">
            <w:pPr>
              <w:jc w:val="center"/>
              <w:rPr>
                <w:rFonts w:ascii="Arial" w:hAnsi="Arial" w:cs="Arial"/>
              </w:rPr>
            </w:pPr>
            <w:r w:rsidRPr="00C27906">
              <w:rPr>
                <w:rFonts w:ascii="Arial" w:hAnsi="Arial" w:cs="Arial"/>
              </w:rPr>
              <w:t>32</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6</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Patent Rights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B11555" w:rsidP="00AD762D">
            <w:pPr>
              <w:jc w:val="center"/>
              <w:rPr>
                <w:rFonts w:ascii="Arial" w:hAnsi="Arial" w:cs="Arial"/>
              </w:rPr>
            </w:pPr>
            <w:r w:rsidRPr="00C27906">
              <w:rPr>
                <w:rFonts w:ascii="Arial" w:hAnsi="Arial" w:cs="Arial"/>
              </w:rPr>
              <w:t>33</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7</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Performance Security</w:t>
            </w:r>
            <w:r w:rsidRPr="00C27906">
              <w:rPr>
                <w:rFonts w:ascii="Arial" w:hAnsi="Arial" w:cs="Arial"/>
                <w:noProof/>
              </w:rPr>
              <w:tab/>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B11555" w:rsidP="00AD762D">
            <w:pPr>
              <w:jc w:val="center"/>
              <w:rPr>
                <w:rFonts w:ascii="Arial" w:hAnsi="Arial" w:cs="Arial"/>
              </w:rPr>
            </w:pPr>
            <w:r w:rsidRPr="00C27906">
              <w:rPr>
                <w:rFonts w:ascii="Arial" w:hAnsi="Arial" w:cs="Arial"/>
              </w:rPr>
              <w:t>33</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8</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Submission of Samples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B11555" w:rsidP="00AD762D">
            <w:pPr>
              <w:jc w:val="center"/>
              <w:rPr>
                <w:rFonts w:ascii="Arial" w:hAnsi="Arial" w:cs="Arial"/>
              </w:rPr>
            </w:pPr>
            <w:r w:rsidRPr="00C27906">
              <w:rPr>
                <w:rFonts w:ascii="Arial" w:hAnsi="Arial" w:cs="Arial"/>
              </w:rPr>
              <w:t>33</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9</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Ensuring Storage Arrangements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B11555" w:rsidP="00AD762D">
            <w:pPr>
              <w:jc w:val="center"/>
              <w:rPr>
                <w:rFonts w:ascii="Arial" w:hAnsi="Arial" w:cs="Arial"/>
              </w:rPr>
            </w:pPr>
            <w:r w:rsidRPr="00C27906">
              <w:rPr>
                <w:rFonts w:ascii="Arial" w:hAnsi="Arial" w:cs="Arial"/>
              </w:rPr>
              <w:t>33</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10</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Inspections and Tests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335817" w:rsidP="00AD762D">
            <w:pPr>
              <w:jc w:val="center"/>
              <w:rPr>
                <w:rFonts w:ascii="Arial" w:hAnsi="Arial" w:cs="Arial"/>
              </w:rPr>
            </w:pPr>
            <w:r w:rsidRPr="00C27906">
              <w:rPr>
                <w:rFonts w:ascii="Arial" w:hAnsi="Arial" w:cs="Arial"/>
              </w:rPr>
              <w:t>34</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11</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Packing</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335817" w:rsidP="00AD762D">
            <w:pPr>
              <w:jc w:val="center"/>
              <w:rPr>
                <w:rFonts w:ascii="Arial" w:hAnsi="Arial" w:cs="Arial"/>
              </w:rPr>
            </w:pPr>
            <w:r w:rsidRPr="00C27906">
              <w:rPr>
                <w:rFonts w:ascii="Arial" w:hAnsi="Arial" w:cs="Arial"/>
              </w:rPr>
              <w:t>34</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12</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Delivery and Documents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335817">
            <w:pPr>
              <w:jc w:val="center"/>
              <w:rPr>
                <w:rFonts w:ascii="Arial" w:hAnsi="Arial" w:cs="Arial"/>
              </w:rPr>
            </w:pPr>
            <w:r w:rsidRPr="00C27906">
              <w:rPr>
                <w:rFonts w:ascii="Arial" w:hAnsi="Arial" w:cs="Arial"/>
              </w:rPr>
              <w:t>3</w:t>
            </w:r>
            <w:r w:rsidR="00335817" w:rsidRPr="00C27906">
              <w:rPr>
                <w:rFonts w:ascii="Arial" w:hAnsi="Arial" w:cs="Arial"/>
              </w:rPr>
              <w:t>4</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13</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Insurance</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335817">
            <w:pPr>
              <w:jc w:val="center"/>
              <w:rPr>
                <w:rFonts w:ascii="Arial" w:hAnsi="Arial" w:cs="Arial"/>
              </w:rPr>
            </w:pPr>
            <w:r w:rsidRPr="00C27906">
              <w:rPr>
                <w:rFonts w:ascii="Arial" w:hAnsi="Arial" w:cs="Arial"/>
              </w:rPr>
              <w:t>3</w:t>
            </w:r>
            <w:r w:rsidR="00335817" w:rsidRPr="00C27906">
              <w:rPr>
                <w:rFonts w:ascii="Arial" w:hAnsi="Arial" w:cs="Arial"/>
              </w:rPr>
              <w:t>5</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14</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Transportation</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335817">
            <w:pPr>
              <w:jc w:val="center"/>
              <w:rPr>
                <w:rFonts w:ascii="Arial" w:hAnsi="Arial" w:cs="Arial"/>
              </w:rPr>
            </w:pPr>
            <w:r w:rsidRPr="00C27906">
              <w:rPr>
                <w:rFonts w:ascii="Arial" w:hAnsi="Arial" w:cs="Arial"/>
              </w:rPr>
              <w:t>3</w:t>
            </w:r>
            <w:r w:rsidR="00335817" w:rsidRPr="00C27906">
              <w:rPr>
                <w:rFonts w:ascii="Arial" w:hAnsi="Arial" w:cs="Arial"/>
              </w:rPr>
              <w:t>5</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15</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Incidental Services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335817">
            <w:pPr>
              <w:jc w:val="center"/>
              <w:rPr>
                <w:rFonts w:ascii="Arial" w:hAnsi="Arial" w:cs="Arial"/>
              </w:rPr>
            </w:pPr>
            <w:r w:rsidRPr="00C27906">
              <w:rPr>
                <w:rFonts w:ascii="Arial" w:hAnsi="Arial" w:cs="Arial"/>
              </w:rPr>
              <w:t>3</w:t>
            </w:r>
            <w:r w:rsidR="00335817" w:rsidRPr="00C27906">
              <w:rPr>
                <w:rFonts w:ascii="Arial" w:hAnsi="Arial" w:cs="Arial"/>
              </w:rPr>
              <w:t>5</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16</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Spare Parts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335817">
            <w:pPr>
              <w:jc w:val="center"/>
              <w:rPr>
                <w:rFonts w:ascii="Arial" w:hAnsi="Arial" w:cs="Arial"/>
              </w:rPr>
            </w:pPr>
            <w:r w:rsidRPr="00C27906">
              <w:rPr>
                <w:rFonts w:ascii="Arial" w:hAnsi="Arial" w:cs="Arial"/>
              </w:rPr>
              <w:t>3</w:t>
            </w:r>
            <w:r w:rsidR="00335817" w:rsidRPr="00C27906">
              <w:rPr>
                <w:rFonts w:ascii="Arial" w:hAnsi="Arial" w:cs="Arial"/>
              </w:rPr>
              <w:t>5</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17</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Warranty</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237C6E">
            <w:pPr>
              <w:jc w:val="center"/>
              <w:rPr>
                <w:rFonts w:ascii="Arial" w:hAnsi="Arial" w:cs="Arial"/>
              </w:rPr>
            </w:pPr>
            <w:r w:rsidRPr="00C27906">
              <w:rPr>
                <w:rFonts w:ascii="Arial" w:hAnsi="Arial" w:cs="Arial"/>
              </w:rPr>
              <w:t>3</w:t>
            </w:r>
            <w:r w:rsidR="00237C6E" w:rsidRPr="00C27906">
              <w:rPr>
                <w:rFonts w:ascii="Arial" w:hAnsi="Arial" w:cs="Arial"/>
              </w:rPr>
              <w:t>5</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18</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Payment</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6</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19</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Prices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6</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20</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Change Orders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6</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21</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Contract Amendments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6</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22</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Assignment</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6</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23</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Subcontracts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6</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24</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Delays in the Supplier’s Performance</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DB2558">
            <w:pPr>
              <w:jc w:val="center"/>
              <w:rPr>
                <w:rFonts w:ascii="Arial" w:hAnsi="Arial" w:cs="Arial"/>
              </w:rPr>
            </w:pPr>
            <w:r w:rsidRPr="00C27906">
              <w:rPr>
                <w:rFonts w:ascii="Arial" w:hAnsi="Arial" w:cs="Arial"/>
              </w:rPr>
              <w:t>3</w:t>
            </w:r>
            <w:r w:rsidR="00DB2558" w:rsidRPr="00C27906">
              <w:rPr>
                <w:rFonts w:ascii="Arial" w:hAnsi="Arial" w:cs="Arial"/>
              </w:rPr>
              <w:t>6</w:t>
            </w:r>
          </w:p>
        </w:tc>
      </w:tr>
      <w:tr w:rsidR="00A50B84" w:rsidRPr="00C27906" w:rsidTr="00AD762D">
        <w:trPr>
          <w:trHeight w:val="233"/>
        </w:trPr>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25</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pStyle w:val="TOC2"/>
            </w:pPr>
            <w:r w:rsidRPr="00C27906">
              <w:t>Liquidated Damages &amp; Penalties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DB2558">
            <w:pPr>
              <w:jc w:val="center"/>
              <w:rPr>
                <w:rFonts w:ascii="Arial" w:hAnsi="Arial" w:cs="Arial"/>
              </w:rPr>
            </w:pPr>
            <w:r w:rsidRPr="00C27906">
              <w:rPr>
                <w:rFonts w:ascii="Arial" w:hAnsi="Arial" w:cs="Arial"/>
              </w:rPr>
              <w:t>3</w:t>
            </w:r>
            <w:r w:rsidR="00DB2558" w:rsidRPr="00C27906">
              <w:rPr>
                <w:rFonts w:ascii="Arial" w:hAnsi="Arial" w:cs="Arial"/>
              </w:rPr>
              <w:t>7</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26</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Termination for Default</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DB2558">
            <w:pPr>
              <w:jc w:val="center"/>
              <w:rPr>
                <w:rFonts w:ascii="Arial" w:hAnsi="Arial" w:cs="Arial"/>
              </w:rPr>
            </w:pPr>
            <w:r w:rsidRPr="00C27906">
              <w:rPr>
                <w:rFonts w:ascii="Arial" w:hAnsi="Arial" w:cs="Arial"/>
              </w:rPr>
              <w:t>3</w:t>
            </w:r>
            <w:r w:rsidR="00DB2558" w:rsidRPr="00C27906">
              <w:rPr>
                <w:rFonts w:ascii="Arial" w:hAnsi="Arial" w:cs="Arial"/>
              </w:rPr>
              <w:t>7</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27</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Force Majeure</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8</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28</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Termination for Insolvency</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8</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29</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Termination for Convenience</w:t>
            </w:r>
            <w:r w:rsidRPr="00C27906">
              <w:rPr>
                <w:rFonts w:ascii="Arial" w:hAnsi="Arial" w:cs="Arial"/>
                <w:noProof/>
              </w:rPr>
              <w:tab/>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9</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30</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Arbitration &amp; Resolution of Disputes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9</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31</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Governing Language</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9</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32</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Applicable Law</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9</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33</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Notices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9</w:t>
            </w:r>
          </w:p>
        </w:tc>
      </w:tr>
      <w:tr w:rsidR="00A50B84" w:rsidRPr="00C27906" w:rsidTr="00AD762D">
        <w:tc>
          <w:tcPr>
            <w:tcW w:w="64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34</w:t>
            </w:r>
          </w:p>
        </w:tc>
        <w:tc>
          <w:tcPr>
            <w:tcW w:w="8138"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rPr>
                <w:rFonts w:ascii="Arial" w:hAnsi="Arial" w:cs="Arial"/>
              </w:rPr>
            </w:pPr>
            <w:r w:rsidRPr="00C27906">
              <w:rPr>
                <w:rFonts w:ascii="Arial" w:hAnsi="Arial" w:cs="Arial"/>
                <w:noProof/>
              </w:rPr>
              <w:t>Taxes and Duties</w:t>
            </w:r>
          </w:p>
        </w:tc>
        <w:tc>
          <w:tcPr>
            <w:tcW w:w="952" w:type="dxa"/>
            <w:tcBorders>
              <w:top w:val="single" w:sz="4" w:space="0" w:color="BFBFBF"/>
              <w:left w:val="single" w:sz="4" w:space="0" w:color="BFBFBF"/>
              <w:bottom w:val="single" w:sz="4" w:space="0" w:color="BFBFBF"/>
              <w:right w:val="single" w:sz="4" w:space="0" w:color="BFBFBF"/>
            </w:tcBorders>
          </w:tcPr>
          <w:p w:rsidR="00A50B84" w:rsidRPr="00C27906" w:rsidRDefault="00A50B84" w:rsidP="00AD762D">
            <w:pPr>
              <w:jc w:val="center"/>
              <w:rPr>
                <w:rFonts w:ascii="Arial" w:hAnsi="Arial" w:cs="Arial"/>
              </w:rPr>
            </w:pPr>
            <w:r w:rsidRPr="00C27906">
              <w:rPr>
                <w:rFonts w:ascii="Arial" w:hAnsi="Arial" w:cs="Arial"/>
              </w:rPr>
              <w:t>3</w:t>
            </w:r>
            <w:r w:rsidR="00DB2558" w:rsidRPr="00C27906">
              <w:rPr>
                <w:rFonts w:ascii="Arial" w:hAnsi="Arial" w:cs="Arial"/>
              </w:rPr>
              <w:t>9</w:t>
            </w:r>
          </w:p>
        </w:tc>
      </w:tr>
    </w:tbl>
    <w:p w:rsidR="00441BFC" w:rsidRPr="00C27906" w:rsidRDefault="00441BFC" w:rsidP="005E1832">
      <w:pPr>
        <w:jc w:val="center"/>
        <w:rPr>
          <w:rFonts w:ascii="Tahoma" w:hAnsi="Tahoma"/>
          <w:b/>
          <w:sz w:val="46"/>
        </w:rPr>
      </w:pPr>
    </w:p>
    <w:p w:rsidR="00441BFC" w:rsidRPr="00C27906" w:rsidRDefault="00441BFC">
      <w:pPr>
        <w:spacing w:after="200" w:line="276" w:lineRule="auto"/>
        <w:rPr>
          <w:rFonts w:ascii="Tahoma" w:hAnsi="Tahoma"/>
          <w:b/>
          <w:sz w:val="46"/>
        </w:rPr>
      </w:pPr>
      <w:r w:rsidRPr="00C27906">
        <w:rPr>
          <w:rFonts w:ascii="Tahoma" w:hAnsi="Tahoma"/>
          <w:b/>
          <w:sz w:val="46"/>
        </w:rPr>
        <w:br w:type="page"/>
      </w:r>
    </w:p>
    <w:p w:rsidR="00441BFC" w:rsidRPr="00C27906" w:rsidRDefault="00441BFC" w:rsidP="00441BFC">
      <w:pPr>
        <w:pStyle w:val="Heading3"/>
        <w:jc w:val="center"/>
        <w:rPr>
          <w:rFonts w:ascii="Arial" w:hAnsi="Arial" w:cs="Arial"/>
          <w:color w:val="auto"/>
          <w:sz w:val="40"/>
          <w:szCs w:val="40"/>
        </w:rPr>
      </w:pPr>
      <w:r w:rsidRPr="00C27906">
        <w:rPr>
          <w:rFonts w:ascii="Arial" w:hAnsi="Arial" w:cs="Arial"/>
          <w:color w:val="auto"/>
          <w:sz w:val="40"/>
          <w:szCs w:val="40"/>
        </w:rPr>
        <w:lastRenderedPageBreak/>
        <w:t>General Conditions of Contract (GCC)</w:t>
      </w:r>
    </w:p>
    <w:tbl>
      <w:tblPr>
        <w:tblW w:w="0" w:type="auto"/>
        <w:tblInd w:w="2" w:type="dxa"/>
        <w:tblBorders>
          <w:top w:val="single" w:sz="4" w:space="0" w:color="808080"/>
        </w:tblBorders>
        <w:tblLook w:val="0000" w:firstRow="0" w:lastRow="0" w:firstColumn="0" w:lastColumn="0" w:noHBand="0" w:noVBand="0"/>
      </w:tblPr>
      <w:tblGrid>
        <w:gridCol w:w="226"/>
        <w:gridCol w:w="2022"/>
        <w:gridCol w:w="1006"/>
        <w:gridCol w:w="5965"/>
        <w:gridCol w:w="24"/>
      </w:tblGrid>
      <w:tr w:rsidR="00441BFC" w:rsidRPr="00C27906" w:rsidTr="00145D27">
        <w:trPr>
          <w:gridBefore w:val="1"/>
          <w:gridAfter w:val="1"/>
          <w:wBefore w:w="226" w:type="dxa"/>
          <w:wAfter w:w="24" w:type="dxa"/>
          <w:trHeight w:val="100"/>
        </w:trPr>
        <w:tc>
          <w:tcPr>
            <w:tcW w:w="8993" w:type="dxa"/>
            <w:gridSpan w:val="3"/>
          </w:tcPr>
          <w:p w:rsidR="00441BFC" w:rsidRPr="00C27906" w:rsidRDefault="00441BFC" w:rsidP="00AD762D">
            <w:pPr>
              <w:jc w:val="both"/>
              <w:rPr>
                <w:rFonts w:ascii="Arial" w:hAnsi="Arial" w:cs="Arial"/>
                <w:b/>
                <w:bCs/>
              </w:rPr>
            </w:pPr>
          </w:p>
        </w:tc>
      </w:tr>
      <w:tr w:rsidR="00441BFC" w:rsidRPr="00C27906" w:rsidTr="00145D27">
        <w:tblPrEx>
          <w:tblBorders>
            <w:top w:val="none" w:sz="0" w:space="0" w:color="auto"/>
          </w:tblBorders>
        </w:tblPrEx>
        <w:trPr>
          <w:trHeight w:val="9345"/>
        </w:trPr>
        <w:tc>
          <w:tcPr>
            <w:tcW w:w="2248" w:type="dxa"/>
            <w:gridSpan w:val="2"/>
            <w:tcBorders>
              <w:bottom w:val="single" w:sz="4" w:space="0" w:color="404040"/>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1.</w:t>
            </w:r>
            <w:r w:rsidRPr="00C27906">
              <w:rPr>
                <w:rFonts w:ascii="Arial" w:hAnsi="Arial" w:cs="Arial"/>
                <w:sz w:val="22"/>
                <w:szCs w:val="22"/>
              </w:rPr>
              <w:tab/>
              <w:t>Definitions</w:t>
            </w:r>
          </w:p>
        </w:tc>
        <w:tc>
          <w:tcPr>
            <w:tcW w:w="1006" w:type="dxa"/>
            <w:tcBorders>
              <w:left w:val="single" w:sz="4" w:space="0" w:color="BFBFBF"/>
              <w:bottom w:val="single" w:sz="4" w:space="0" w:color="404040"/>
              <w:right w:val="single" w:sz="4" w:space="0" w:color="BFBFBF"/>
            </w:tcBorders>
          </w:tcPr>
          <w:p w:rsidR="00441BFC" w:rsidRPr="00C27906" w:rsidRDefault="00441BFC" w:rsidP="00AD762D">
            <w:pPr>
              <w:ind w:left="540" w:hanging="540"/>
              <w:jc w:val="both"/>
              <w:rPr>
                <w:rFonts w:ascii="Arial" w:hAnsi="Arial" w:cs="Arial"/>
              </w:rPr>
            </w:pPr>
          </w:p>
        </w:tc>
        <w:tc>
          <w:tcPr>
            <w:tcW w:w="5989" w:type="dxa"/>
            <w:gridSpan w:val="2"/>
            <w:tcBorders>
              <w:left w:val="single" w:sz="4" w:space="0" w:color="BFBFBF"/>
              <w:bottom w:val="single" w:sz="4" w:space="0" w:color="404040"/>
            </w:tcBorders>
          </w:tcPr>
          <w:p w:rsidR="00441BFC" w:rsidRPr="00C27906" w:rsidRDefault="00441BFC" w:rsidP="00AD762D">
            <w:pPr>
              <w:ind w:left="5" w:hanging="5"/>
              <w:jc w:val="both"/>
              <w:rPr>
                <w:rFonts w:ascii="Arial" w:hAnsi="Arial" w:cs="Arial"/>
              </w:rPr>
            </w:pPr>
            <w:r w:rsidRPr="00C27906">
              <w:rPr>
                <w:rFonts w:ascii="Arial" w:hAnsi="Arial" w:cs="Arial"/>
                <w:sz w:val="22"/>
                <w:szCs w:val="22"/>
              </w:rPr>
              <w:tab/>
              <w:t>In this Contract, the following terms shall be interpreted as indicated:</w:t>
            </w:r>
          </w:p>
          <w:p w:rsidR="00441BFC" w:rsidRPr="00C27906" w:rsidRDefault="00441BFC" w:rsidP="00AD762D">
            <w:pPr>
              <w:ind w:left="540" w:hanging="360"/>
              <w:jc w:val="both"/>
              <w:rPr>
                <w:rFonts w:ascii="Arial" w:hAnsi="Arial" w:cs="Arial"/>
              </w:rPr>
            </w:pPr>
          </w:p>
          <w:p w:rsidR="00441BFC" w:rsidRPr="00C27906" w:rsidRDefault="00441BFC" w:rsidP="00C01E4A">
            <w:pPr>
              <w:tabs>
                <w:tab w:val="left" w:pos="1080"/>
              </w:tabs>
              <w:ind w:left="540" w:hanging="360"/>
              <w:jc w:val="both"/>
              <w:rPr>
                <w:rFonts w:ascii="Arial" w:hAnsi="Arial" w:cs="Arial"/>
              </w:rPr>
            </w:pPr>
            <w:r w:rsidRPr="00C27906">
              <w:rPr>
                <w:rFonts w:ascii="Arial" w:hAnsi="Arial" w:cs="Arial"/>
                <w:sz w:val="22"/>
                <w:szCs w:val="22"/>
              </w:rPr>
              <w:t>(a)</w:t>
            </w:r>
            <w:r w:rsidRPr="00C27906">
              <w:rPr>
                <w:rFonts w:ascii="Arial" w:hAnsi="Arial" w:cs="Arial"/>
                <w:sz w:val="22"/>
                <w:szCs w:val="22"/>
              </w:rPr>
              <w:tab/>
              <w:t>“The Contract” means the agreement entered into between the Purchaser (</w:t>
            </w:r>
            <w:r w:rsidR="002B4256">
              <w:rPr>
                <w:rFonts w:ascii="Arial" w:hAnsi="Arial" w:cs="Arial"/>
                <w:sz w:val="22"/>
                <w:szCs w:val="22"/>
              </w:rPr>
              <w:t xml:space="preserve">Director Integrated Vector Control Program </w:t>
            </w:r>
            <w:r w:rsidR="00DD5220" w:rsidRPr="00DD5220">
              <w:rPr>
                <w:rFonts w:ascii="Arial" w:hAnsi="Arial" w:cs="Arial"/>
                <w:sz w:val="22"/>
                <w:szCs w:val="22"/>
              </w:rPr>
              <w:t>KP</w:t>
            </w:r>
            <w:r w:rsidRPr="00C27906">
              <w:rPr>
                <w:rFonts w:ascii="Arial" w:hAnsi="Arial" w:cs="Arial"/>
                <w:sz w:val="22"/>
                <w:szCs w:val="22"/>
              </w:rPr>
              <w:t>) and the Supplier, as recorded in the Agreement signed by the Parties, including all attachments and appendices thereto and all documents incorporated by reference therein.</w:t>
            </w:r>
          </w:p>
          <w:p w:rsidR="00441BFC" w:rsidRPr="00C27906" w:rsidRDefault="00441BFC" w:rsidP="00AD762D">
            <w:pPr>
              <w:tabs>
                <w:tab w:val="left" w:pos="1080"/>
              </w:tabs>
              <w:ind w:left="540" w:hanging="360"/>
              <w:jc w:val="both"/>
              <w:rPr>
                <w:rFonts w:ascii="Arial" w:hAnsi="Arial" w:cs="Arial"/>
              </w:rPr>
            </w:pPr>
          </w:p>
          <w:p w:rsidR="00441BFC" w:rsidRPr="00C27906" w:rsidRDefault="00441BFC" w:rsidP="00AD762D">
            <w:pPr>
              <w:tabs>
                <w:tab w:val="left" w:pos="1080"/>
              </w:tabs>
              <w:ind w:left="540" w:hanging="360"/>
              <w:jc w:val="both"/>
              <w:rPr>
                <w:rFonts w:ascii="Arial" w:hAnsi="Arial" w:cs="Arial"/>
              </w:rPr>
            </w:pPr>
            <w:r w:rsidRPr="00C27906">
              <w:rPr>
                <w:rFonts w:ascii="Arial" w:hAnsi="Arial" w:cs="Arial"/>
                <w:sz w:val="22"/>
                <w:szCs w:val="22"/>
              </w:rPr>
              <w:t>(b)</w:t>
            </w:r>
            <w:r w:rsidRPr="00C27906">
              <w:rPr>
                <w:rFonts w:ascii="Arial" w:hAnsi="Arial" w:cs="Arial"/>
                <w:sz w:val="22"/>
                <w:szCs w:val="22"/>
              </w:rPr>
              <w:tab/>
              <w:t>“The Contract Price” means the price payable to the Supplier under the Contract for the full and proper performance of its Contractual obligations.</w:t>
            </w:r>
          </w:p>
          <w:p w:rsidR="00441BFC" w:rsidRPr="00C27906" w:rsidRDefault="00441BFC" w:rsidP="00AD762D">
            <w:pPr>
              <w:tabs>
                <w:tab w:val="left" w:pos="1080"/>
              </w:tabs>
              <w:ind w:left="540" w:hanging="360"/>
              <w:jc w:val="both"/>
              <w:rPr>
                <w:rFonts w:ascii="Arial" w:hAnsi="Arial" w:cs="Arial"/>
              </w:rPr>
            </w:pPr>
          </w:p>
          <w:p w:rsidR="00441BFC" w:rsidRPr="00C27906" w:rsidRDefault="00441BFC" w:rsidP="00AD762D">
            <w:pPr>
              <w:tabs>
                <w:tab w:val="left" w:pos="1080"/>
              </w:tabs>
              <w:ind w:left="540" w:hanging="360"/>
              <w:jc w:val="both"/>
              <w:rPr>
                <w:rFonts w:ascii="Arial" w:hAnsi="Arial" w:cs="Arial"/>
              </w:rPr>
            </w:pPr>
            <w:r w:rsidRPr="00C27906">
              <w:rPr>
                <w:rFonts w:ascii="Arial" w:hAnsi="Arial" w:cs="Arial"/>
                <w:sz w:val="22"/>
                <w:szCs w:val="22"/>
              </w:rPr>
              <w:t>(c)</w:t>
            </w:r>
            <w:r w:rsidRPr="00C27906">
              <w:rPr>
                <w:rFonts w:ascii="Arial" w:hAnsi="Arial" w:cs="Arial"/>
                <w:sz w:val="22"/>
                <w:szCs w:val="22"/>
              </w:rPr>
              <w:tab/>
              <w:t xml:space="preserve">“The </w:t>
            </w:r>
            <w:r w:rsidR="00C01E4A" w:rsidRPr="00C27906">
              <w:rPr>
                <w:rFonts w:ascii="Arial" w:hAnsi="Arial" w:cs="Arial"/>
                <w:sz w:val="22"/>
                <w:szCs w:val="22"/>
              </w:rPr>
              <w:t xml:space="preserve">Goods” means all those supplies, </w:t>
            </w:r>
            <w:r w:rsidRPr="00C27906">
              <w:rPr>
                <w:rFonts w:ascii="Arial" w:hAnsi="Arial" w:cs="Arial"/>
                <w:sz w:val="22"/>
                <w:szCs w:val="22"/>
              </w:rPr>
              <w:t>which the Supplier is required to supply to the Purchaser under the Contract.</w:t>
            </w:r>
          </w:p>
          <w:p w:rsidR="00441BFC" w:rsidRPr="00C27906" w:rsidRDefault="00441BFC" w:rsidP="00AD762D">
            <w:pPr>
              <w:tabs>
                <w:tab w:val="left" w:pos="1080"/>
              </w:tabs>
              <w:ind w:left="540" w:hanging="360"/>
              <w:jc w:val="both"/>
              <w:rPr>
                <w:rFonts w:ascii="Arial" w:hAnsi="Arial" w:cs="Arial"/>
              </w:rPr>
            </w:pPr>
          </w:p>
          <w:p w:rsidR="00441BFC" w:rsidRPr="00C27906" w:rsidRDefault="00441BFC" w:rsidP="00AD762D">
            <w:pPr>
              <w:tabs>
                <w:tab w:val="left" w:pos="1080"/>
              </w:tabs>
              <w:ind w:left="540" w:hanging="360"/>
              <w:jc w:val="both"/>
              <w:rPr>
                <w:rFonts w:ascii="Arial" w:hAnsi="Arial" w:cs="Arial"/>
              </w:rPr>
            </w:pPr>
            <w:r w:rsidRPr="00C27906">
              <w:rPr>
                <w:rFonts w:ascii="Arial" w:hAnsi="Arial" w:cs="Arial"/>
                <w:sz w:val="22"/>
                <w:szCs w:val="22"/>
              </w:rPr>
              <w:t>(d)</w:t>
            </w:r>
            <w:r w:rsidRPr="00C27906">
              <w:rPr>
                <w:rFonts w:ascii="Arial" w:hAnsi="Arial" w:cs="Arial"/>
                <w:sz w:val="22"/>
                <w:szCs w:val="22"/>
              </w:rPr>
              <w:tab/>
              <w:t>“The Services” means those services ancillary to the supply of above goods, such as printing of special instructions on the label and packing, design and logo of the government of Khyber Pakhtunkhwa, transportation of goods upto the desired destinations, installation and other such obligations of the Supplier covered under the Contract.</w:t>
            </w:r>
          </w:p>
          <w:p w:rsidR="00441BFC" w:rsidRPr="00C27906" w:rsidRDefault="00441BFC" w:rsidP="00AD762D">
            <w:pPr>
              <w:tabs>
                <w:tab w:val="left" w:pos="1080"/>
              </w:tabs>
              <w:ind w:left="540" w:hanging="360"/>
              <w:jc w:val="both"/>
              <w:rPr>
                <w:rFonts w:ascii="Arial" w:hAnsi="Arial" w:cs="Arial"/>
              </w:rPr>
            </w:pPr>
          </w:p>
          <w:p w:rsidR="00441BFC" w:rsidRPr="00C27906" w:rsidRDefault="00441BFC" w:rsidP="00AD762D">
            <w:pPr>
              <w:tabs>
                <w:tab w:val="left" w:pos="1080"/>
              </w:tabs>
              <w:ind w:left="540" w:hanging="360"/>
              <w:jc w:val="both"/>
              <w:rPr>
                <w:rFonts w:ascii="Arial" w:hAnsi="Arial" w:cs="Arial"/>
              </w:rPr>
            </w:pPr>
            <w:r w:rsidRPr="00C27906">
              <w:rPr>
                <w:rFonts w:ascii="Arial" w:hAnsi="Arial" w:cs="Arial"/>
                <w:sz w:val="22"/>
                <w:szCs w:val="22"/>
              </w:rPr>
              <w:t>(e)</w:t>
            </w:r>
            <w:r w:rsidRPr="00C27906">
              <w:rPr>
                <w:rFonts w:ascii="Arial" w:hAnsi="Arial" w:cs="Arial"/>
                <w:sz w:val="22"/>
                <w:szCs w:val="22"/>
              </w:rPr>
              <w:tab/>
              <w:t>“GCC” means the General Conditions of Contract contained in this section.</w:t>
            </w:r>
          </w:p>
          <w:p w:rsidR="00441BFC" w:rsidRPr="00C27906" w:rsidRDefault="00441BFC" w:rsidP="00AD762D">
            <w:pPr>
              <w:tabs>
                <w:tab w:val="left" w:pos="1080"/>
              </w:tabs>
              <w:ind w:left="540" w:hanging="360"/>
              <w:jc w:val="both"/>
              <w:rPr>
                <w:rFonts w:ascii="Arial" w:hAnsi="Arial" w:cs="Arial"/>
              </w:rPr>
            </w:pPr>
          </w:p>
          <w:p w:rsidR="00441BFC" w:rsidRPr="00C27906" w:rsidRDefault="00441BFC" w:rsidP="00AD762D">
            <w:pPr>
              <w:tabs>
                <w:tab w:val="left" w:pos="1080"/>
              </w:tabs>
              <w:ind w:left="540" w:hanging="360"/>
              <w:jc w:val="both"/>
              <w:rPr>
                <w:rFonts w:ascii="Arial" w:hAnsi="Arial" w:cs="Arial"/>
              </w:rPr>
            </w:pPr>
            <w:r w:rsidRPr="00C27906">
              <w:rPr>
                <w:rFonts w:ascii="Arial" w:hAnsi="Arial" w:cs="Arial"/>
                <w:sz w:val="22"/>
                <w:szCs w:val="22"/>
              </w:rPr>
              <w:t>(f)  “SCC” means Special Conditions of the Contract.</w:t>
            </w:r>
          </w:p>
          <w:p w:rsidR="00441BFC" w:rsidRPr="00C27906" w:rsidRDefault="00441BFC" w:rsidP="00AD762D">
            <w:pPr>
              <w:tabs>
                <w:tab w:val="left" w:pos="1080"/>
              </w:tabs>
              <w:ind w:left="540" w:hanging="360"/>
              <w:jc w:val="both"/>
              <w:rPr>
                <w:rFonts w:ascii="Arial" w:hAnsi="Arial" w:cs="Arial"/>
              </w:rPr>
            </w:pPr>
          </w:p>
          <w:p w:rsidR="00441BFC" w:rsidRPr="00C27906" w:rsidRDefault="00441BFC" w:rsidP="00AD762D">
            <w:pPr>
              <w:tabs>
                <w:tab w:val="left" w:pos="1080"/>
              </w:tabs>
              <w:ind w:left="540" w:hanging="360"/>
              <w:jc w:val="both"/>
              <w:rPr>
                <w:rFonts w:ascii="Arial" w:hAnsi="Arial" w:cs="Arial"/>
              </w:rPr>
            </w:pPr>
            <w:r w:rsidRPr="00C27906">
              <w:rPr>
                <w:rFonts w:ascii="Arial" w:hAnsi="Arial" w:cs="Arial"/>
                <w:sz w:val="22"/>
                <w:szCs w:val="22"/>
              </w:rPr>
              <w:t>(g)</w:t>
            </w:r>
            <w:r w:rsidRPr="00C27906">
              <w:rPr>
                <w:rFonts w:ascii="Arial" w:hAnsi="Arial" w:cs="Arial"/>
                <w:sz w:val="22"/>
                <w:szCs w:val="22"/>
              </w:rPr>
              <w:tab/>
              <w:t>“The Purchaser” means the Client as mentioned in the SCC.</w:t>
            </w:r>
          </w:p>
          <w:p w:rsidR="00441BFC" w:rsidRPr="00C27906" w:rsidRDefault="00441BFC" w:rsidP="00AD762D">
            <w:pPr>
              <w:tabs>
                <w:tab w:val="left" w:pos="1080"/>
              </w:tabs>
              <w:ind w:left="540" w:hanging="360"/>
              <w:jc w:val="both"/>
              <w:rPr>
                <w:rFonts w:ascii="Arial" w:hAnsi="Arial" w:cs="Arial"/>
              </w:rPr>
            </w:pPr>
          </w:p>
          <w:p w:rsidR="00441BFC" w:rsidRPr="00C27906" w:rsidRDefault="00441BFC" w:rsidP="00AD762D">
            <w:pPr>
              <w:tabs>
                <w:tab w:val="left" w:pos="1080"/>
              </w:tabs>
              <w:ind w:left="540" w:hanging="360"/>
              <w:jc w:val="both"/>
              <w:rPr>
                <w:rFonts w:ascii="Arial" w:hAnsi="Arial" w:cs="Arial"/>
              </w:rPr>
            </w:pPr>
            <w:r w:rsidRPr="00C27906">
              <w:rPr>
                <w:rFonts w:ascii="Arial" w:hAnsi="Arial" w:cs="Arial"/>
                <w:sz w:val="22"/>
                <w:szCs w:val="22"/>
              </w:rPr>
              <w:t>(h)</w:t>
            </w:r>
            <w:r w:rsidRPr="00C27906">
              <w:rPr>
                <w:rFonts w:ascii="Arial" w:hAnsi="Arial" w:cs="Arial"/>
                <w:sz w:val="22"/>
                <w:szCs w:val="22"/>
              </w:rPr>
              <w:tab/>
              <w:t>“The Supplier” means the individual or firm supplying the goods under this Contract.</w:t>
            </w:r>
          </w:p>
          <w:p w:rsidR="00441BFC" w:rsidRPr="00C27906" w:rsidRDefault="00441BFC" w:rsidP="00AD762D">
            <w:pPr>
              <w:tabs>
                <w:tab w:val="left" w:pos="1080"/>
              </w:tabs>
              <w:jc w:val="both"/>
              <w:rPr>
                <w:rFonts w:ascii="Arial" w:hAnsi="Arial" w:cs="Arial"/>
              </w:rPr>
            </w:pPr>
          </w:p>
          <w:p w:rsidR="00441BFC" w:rsidRPr="00C27906" w:rsidRDefault="00441BFC" w:rsidP="00AD762D">
            <w:pPr>
              <w:tabs>
                <w:tab w:val="left" w:pos="1080"/>
              </w:tabs>
              <w:ind w:left="540" w:hanging="360"/>
              <w:jc w:val="both"/>
              <w:rPr>
                <w:rFonts w:ascii="Arial" w:hAnsi="Arial" w:cs="Arial"/>
              </w:rPr>
            </w:pPr>
            <w:r w:rsidRPr="00C27906">
              <w:rPr>
                <w:rFonts w:ascii="Arial" w:hAnsi="Arial" w:cs="Arial"/>
                <w:sz w:val="22"/>
                <w:szCs w:val="22"/>
              </w:rPr>
              <w:t>(i)</w:t>
            </w:r>
            <w:r w:rsidRPr="00C27906">
              <w:rPr>
                <w:rFonts w:ascii="Arial" w:hAnsi="Arial" w:cs="Arial"/>
                <w:sz w:val="22"/>
                <w:szCs w:val="22"/>
              </w:rPr>
              <w:tab/>
              <w:t>“Day” means calendar day.</w:t>
            </w:r>
          </w:p>
        </w:tc>
      </w:tr>
      <w:tr w:rsidR="00441BFC" w:rsidRPr="00C27906" w:rsidTr="00145D27">
        <w:tblPrEx>
          <w:tblBorders>
            <w:top w:val="none" w:sz="0" w:space="0" w:color="auto"/>
          </w:tblBorders>
        </w:tblPrEx>
        <w:trPr>
          <w:trHeight w:val="240"/>
        </w:trPr>
        <w:tc>
          <w:tcPr>
            <w:tcW w:w="2248" w:type="dxa"/>
            <w:gridSpan w:val="2"/>
            <w:tcBorders>
              <w:top w:val="single" w:sz="4" w:space="0" w:color="404040"/>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404040"/>
              <w:left w:val="single" w:sz="4" w:space="0" w:color="BFBFBF"/>
              <w:right w:val="single" w:sz="4" w:space="0" w:color="BFBFBF"/>
            </w:tcBorders>
          </w:tcPr>
          <w:p w:rsidR="00441BFC" w:rsidRPr="00C27906" w:rsidRDefault="00441BFC" w:rsidP="00AD762D">
            <w:pPr>
              <w:ind w:left="540" w:hanging="540"/>
              <w:jc w:val="both"/>
              <w:rPr>
                <w:rFonts w:ascii="Arial" w:hAnsi="Arial" w:cs="Arial"/>
              </w:rPr>
            </w:pPr>
          </w:p>
        </w:tc>
        <w:tc>
          <w:tcPr>
            <w:tcW w:w="5989" w:type="dxa"/>
            <w:gridSpan w:val="2"/>
            <w:tcBorders>
              <w:top w:val="single" w:sz="4" w:space="0" w:color="404040"/>
              <w:left w:val="single" w:sz="4" w:space="0" w:color="BFBFBF"/>
            </w:tcBorders>
          </w:tcPr>
          <w:p w:rsidR="00441BFC" w:rsidRPr="00C27906" w:rsidRDefault="00441BFC" w:rsidP="00AD762D">
            <w:pPr>
              <w:tabs>
                <w:tab w:val="left" w:pos="1080"/>
              </w:tabs>
              <w:jc w:val="both"/>
              <w:rPr>
                <w:rFonts w:ascii="Arial" w:hAnsi="Arial" w:cs="Arial"/>
              </w:rPr>
            </w:pPr>
          </w:p>
        </w:tc>
      </w:tr>
      <w:tr w:rsidR="00441BFC" w:rsidRPr="00C27906" w:rsidTr="00145D27">
        <w:tblPrEx>
          <w:tblBorders>
            <w:top w:val="none" w:sz="0" w:space="0" w:color="auto"/>
          </w:tblBorders>
        </w:tblPrEx>
        <w:tc>
          <w:tcPr>
            <w:tcW w:w="2248" w:type="dxa"/>
            <w:gridSpan w:val="2"/>
            <w:tcBorders>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br w:type="page"/>
              <w:t>2.</w:t>
            </w:r>
            <w:r w:rsidRPr="00C27906">
              <w:rPr>
                <w:rFonts w:ascii="Arial" w:hAnsi="Arial" w:cs="Arial"/>
                <w:sz w:val="22"/>
                <w:szCs w:val="22"/>
              </w:rPr>
              <w:tab/>
              <w:t>Application</w:t>
            </w:r>
          </w:p>
        </w:tc>
        <w:tc>
          <w:tcPr>
            <w:tcW w:w="1006" w:type="dxa"/>
            <w:tcBorders>
              <w:left w:val="single" w:sz="4" w:space="0" w:color="BFBFBF"/>
              <w:right w:val="single" w:sz="4" w:space="0" w:color="BFBFBF"/>
            </w:tcBorders>
          </w:tcPr>
          <w:p w:rsidR="00441BFC" w:rsidRPr="00C27906" w:rsidRDefault="00441BFC" w:rsidP="00AD762D">
            <w:pPr>
              <w:jc w:val="both"/>
              <w:rPr>
                <w:rFonts w:ascii="Arial" w:hAnsi="Arial" w:cs="Arial"/>
              </w:rPr>
            </w:pPr>
          </w:p>
        </w:tc>
        <w:tc>
          <w:tcPr>
            <w:tcW w:w="5989" w:type="dxa"/>
            <w:gridSpan w:val="2"/>
            <w:tcBorders>
              <w:lef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These General Conditions shall apply to the extent that they are not superseded by provisions of other parts of the Contract.</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1575"/>
        </w:trPr>
        <w:tc>
          <w:tcPr>
            <w:tcW w:w="2248" w:type="dxa"/>
            <w:gridSpan w:val="2"/>
            <w:vMerge w:val="restart"/>
            <w:tcBorders>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3.</w:t>
            </w:r>
            <w:r w:rsidRPr="00C27906">
              <w:rPr>
                <w:rFonts w:ascii="Arial" w:hAnsi="Arial" w:cs="Arial"/>
                <w:sz w:val="22"/>
                <w:szCs w:val="22"/>
              </w:rPr>
              <w:tab/>
              <w:t>Source of Import</w:t>
            </w:r>
          </w:p>
        </w:tc>
        <w:tc>
          <w:tcPr>
            <w:tcW w:w="1006" w:type="dxa"/>
            <w:tcBorders>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3.1</w:t>
            </w:r>
          </w:p>
        </w:tc>
        <w:tc>
          <w:tcPr>
            <w:tcW w:w="5989" w:type="dxa"/>
            <w:gridSpan w:val="2"/>
            <w:tcBorders>
              <w:left w:val="single" w:sz="4" w:space="0" w:color="BFBFBF"/>
              <w:bottom w:val="single" w:sz="4" w:space="0" w:color="A6A6A6"/>
            </w:tcBorders>
          </w:tcPr>
          <w:p w:rsidR="00441BFC" w:rsidRPr="00C27906" w:rsidRDefault="00441BFC" w:rsidP="00AD762D">
            <w:pPr>
              <w:jc w:val="both"/>
              <w:rPr>
                <w:rFonts w:ascii="Arial" w:hAnsi="Arial" w:cs="Arial"/>
              </w:rPr>
            </w:pPr>
            <w:r w:rsidRPr="00C27906">
              <w:rPr>
                <w:rFonts w:ascii="Arial" w:hAnsi="Arial" w:cs="Arial"/>
                <w:sz w:val="22"/>
                <w:szCs w:val="22"/>
              </w:rPr>
              <w:t xml:space="preserve">All goods and related services to be supplied under the </w:t>
            </w:r>
            <w:r w:rsidR="000F693E" w:rsidRPr="00C27906">
              <w:rPr>
                <w:rFonts w:ascii="Arial" w:hAnsi="Arial" w:cs="Arial"/>
                <w:sz w:val="22"/>
                <w:szCs w:val="22"/>
              </w:rPr>
              <w:t>contract that</w:t>
            </w:r>
            <w:r w:rsidRPr="00C27906">
              <w:rPr>
                <w:rFonts w:ascii="Arial" w:hAnsi="Arial" w:cs="Arial"/>
                <w:sz w:val="22"/>
                <w:szCs w:val="22"/>
              </w:rPr>
              <w:t xml:space="preserve"> are required to be imported in Pakistan shall have their origin in eligible source coun</w:t>
            </w:r>
            <w:r w:rsidRPr="00C27906">
              <w:rPr>
                <w:rFonts w:ascii="Arial" w:hAnsi="Arial" w:cs="Arial"/>
                <w:sz w:val="22"/>
                <w:szCs w:val="22"/>
              </w:rPr>
              <w:softHyphen/>
              <w:t xml:space="preserve">tries as prescribed by the commercial policies of the Federal Government of Pakistan and all expenditures made under the contract shall be limited to such goods and services. </w:t>
            </w:r>
          </w:p>
        </w:tc>
      </w:tr>
      <w:tr w:rsidR="00441BFC" w:rsidRPr="00C27906" w:rsidTr="00145D27">
        <w:tblPrEx>
          <w:tblBorders>
            <w:top w:val="none" w:sz="0" w:space="0" w:color="auto"/>
          </w:tblBorders>
        </w:tblPrEx>
        <w:trPr>
          <w:trHeight w:val="225"/>
        </w:trPr>
        <w:tc>
          <w:tcPr>
            <w:tcW w:w="2248" w:type="dxa"/>
            <w:gridSpan w:val="2"/>
            <w:vMerge/>
            <w:tcBorders>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tcBorders>
          </w:tcPr>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1065"/>
        </w:trPr>
        <w:tc>
          <w:tcPr>
            <w:tcW w:w="2248" w:type="dxa"/>
            <w:gridSpan w:val="2"/>
            <w:tcBorders>
              <w:bottom w:val="single" w:sz="4" w:space="0" w:color="404040"/>
              <w:right w:val="single" w:sz="4" w:space="0" w:color="BFBFBF"/>
            </w:tcBorders>
          </w:tcPr>
          <w:p w:rsidR="00441BFC" w:rsidRPr="00C27906" w:rsidRDefault="00441BFC" w:rsidP="00AD762D">
            <w:pPr>
              <w:pStyle w:val="Head42"/>
              <w:rPr>
                <w:rFonts w:ascii="Arial" w:hAnsi="Arial" w:cs="Arial"/>
              </w:rPr>
            </w:pPr>
          </w:p>
        </w:tc>
        <w:tc>
          <w:tcPr>
            <w:tcW w:w="1006" w:type="dxa"/>
            <w:tcBorders>
              <w:left w:val="single" w:sz="4" w:space="0" w:color="BFBFBF"/>
              <w:bottom w:val="single" w:sz="4" w:space="0" w:color="404040"/>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3.2</w:t>
            </w:r>
          </w:p>
        </w:tc>
        <w:tc>
          <w:tcPr>
            <w:tcW w:w="5989" w:type="dxa"/>
            <w:gridSpan w:val="2"/>
            <w:tcBorders>
              <w:left w:val="single" w:sz="4" w:space="0" w:color="BFBFBF"/>
              <w:bottom w:val="single" w:sz="4" w:space="0" w:color="404040"/>
            </w:tcBorders>
          </w:tcPr>
          <w:p w:rsidR="00441BFC" w:rsidRPr="00C27906" w:rsidRDefault="00441BFC" w:rsidP="00AD762D">
            <w:pPr>
              <w:jc w:val="both"/>
              <w:rPr>
                <w:rFonts w:ascii="Arial" w:hAnsi="Arial" w:cs="Arial"/>
              </w:rPr>
            </w:pPr>
            <w:r w:rsidRPr="00C27906">
              <w:rPr>
                <w:rFonts w:ascii="Arial" w:hAnsi="Arial" w:cs="Arial"/>
                <w:sz w:val="22"/>
                <w:szCs w:val="22"/>
              </w:rPr>
              <w:t xml:space="preserve">For purposes of this clause, </w:t>
            </w:r>
            <w:r w:rsidRPr="00C27906">
              <w:rPr>
                <w:rFonts w:ascii="Arial" w:hAnsi="Arial" w:cs="Arial"/>
                <w:b/>
                <w:sz w:val="22"/>
                <w:szCs w:val="22"/>
              </w:rPr>
              <w:t>“origin”</w:t>
            </w:r>
            <w:r w:rsidRPr="00C27906">
              <w:rPr>
                <w:rFonts w:ascii="Arial" w:hAnsi="Arial" w:cs="Arial"/>
                <w:sz w:val="22"/>
                <w:szCs w:val="22"/>
              </w:rPr>
              <w:t xml:space="preserve"> means the place where the goods are produced, or the place from which the related services are supplied. Goods are produced when, through manufacturing or processing.</w:t>
            </w:r>
          </w:p>
        </w:tc>
      </w:tr>
      <w:tr w:rsidR="00441BFC" w:rsidRPr="00C27906" w:rsidTr="00145D27">
        <w:tblPrEx>
          <w:tblBorders>
            <w:top w:val="none" w:sz="0" w:space="0" w:color="auto"/>
          </w:tblBorders>
        </w:tblPrEx>
        <w:trPr>
          <w:trHeight w:val="210"/>
        </w:trPr>
        <w:tc>
          <w:tcPr>
            <w:tcW w:w="2248" w:type="dxa"/>
            <w:gridSpan w:val="2"/>
            <w:tcBorders>
              <w:top w:val="single" w:sz="4" w:space="0" w:color="404040"/>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404040"/>
              <w:left w:val="single" w:sz="4" w:space="0" w:color="BFBFBF"/>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404040"/>
              <w:left w:val="single" w:sz="4" w:space="0" w:color="BFBFBF"/>
            </w:tcBorders>
          </w:tcPr>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669"/>
        </w:trPr>
        <w:tc>
          <w:tcPr>
            <w:tcW w:w="2248" w:type="dxa"/>
            <w:gridSpan w:val="2"/>
            <w:vMerge w:val="restart"/>
            <w:tcBorders>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4.</w:t>
            </w:r>
            <w:r w:rsidRPr="00C27906">
              <w:rPr>
                <w:rFonts w:ascii="Arial" w:hAnsi="Arial" w:cs="Arial"/>
                <w:sz w:val="22"/>
                <w:szCs w:val="22"/>
              </w:rPr>
              <w:tab/>
              <w:t>Standards</w:t>
            </w:r>
          </w:p>
        </w:tc>
        <w:tc>
          <w:tcPr>
            <w:tcW w:w="1006" w:type="dxa"/>
            <w:tcBorders>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4.1</w:t>
            </w:r>
          </w:p>
          <w:p w:rsidR="00441BFC" w:rsidRPr="00C27906" w:rsidRDefault="00441BFC" w:rsidP="00AD762D">
            <w:pPr>
              <w:rPr>
                <w:rFonts w:ascii="Arial" w:hAnsi="Arial" w:cs="Arial"/>
              </w:rPr>
            </w:pPr>
          </w:p>
          <w:p w:rsidR="00441BFC" w:rsidRPr="00C27906" w:rsidRDefault="00441BFC" w:rsidP="00AD762D">
            <w:pPr>
              <w:rPr>
                <w:rFonts w:ascii="Arial" w:hAnsi="Arial" w:cs="Arial"/>
              </w:rPr>
            </w:pPr>
          </w:p>
        </w:tc>
        <w:tc>
          <w:tcPr>
            <w:tcW w:w="5989" w:type="dxa"/>
            <w:gridSpan w:val="2"/>
            <w:tcBorders>
              <w:left w:val="single" w:sz="4" w:space="0" w:color="BFBFBF"/>
              <w:bottom w:val="single" w:sz="4" w:space="0" w:color="A6A6A6"/>
            </w:tcBorders>
          </w:tcPr>
          <w:p w:rsidR="00441BFC" w:rsidRPr="00C27906" w:rsidRDefault="00441BFC" w:rsidP="00AD762D">
            <w:pPr>
              <w:jc w:val="both"/>
              <w:rPr>
                <w:rFonts w:ascii="Arial" w:hAnsi="Arial" w:cs="Arial"/>
              </w:rPr>
            </w:pPr>
            <w:r w:rsidRPr="00C27906">
              <w:rPr>
                <w:rFonts w:ascii="Arial" w:hAnsi="Arial" w:cs="Arial"/>
                <w:sz w:val="22"/>
                <w:szCs w:val="22"/>
              </w:rPr>
              <w:t xml:space="preserve">The goods supplied under this Contract shall conform to the </w:t>
            </w:r>
            <w:r w:rsidRPr="00C27906">
              <w:rPr>
                <w:rFonts w:ascii="Arial" w:hAnsi="Arial" w:cs="Arial"/>
                <w:b/>
                <w:sz w:val="22"/>
                <w:szCs w:val="22"/>
              </w:rPr>
              <w:t>standards</w:t>
            </w:r>
            <w:r w:rsidRPr="00C27906">
              <w:rPr>
                <w:rFonts w:ascii="Arial" w:hAnsi="Arial" w:cs="Arial"/>
                <w:sz w:val="22"/>
                <w:szCs w:val="22"/>
              </w:rPr>
              <w:t xml:space="preserve"> mentioned in the Technical Specifications.</w:t>
            </w:r>
          </w:p>
          <w:p w:rsidR="00441BFC" w:rsidRPr="00C27906" w:rsidRDefault="00441BFC" w:rsidP="00AD762D">
            <w:pPr>
              <w:rPr>
                <w:rFonts w:ascii="Arial" w:hAnsi="Arial" w:cs="Arial"/>
              </w:rPr>
            </w:pPr>
          </w:p>
        </w:tc>
      </w:tr>
      <w:tr w:rsidR="00441BFC" w:rsidRPr="00C27906" w:rsidTr="00145D27">
        <w:tblPrEx>
          <w:tblBorders>
            <w:top w:val="none" w:sz="0" w:space="0" w:color="auto"/>
          </w:tblBorders>
        </w:tblPrEx>
        <w:trPr>
          <w:trHeight w:val="1440"/>
        </w:trPr>
        <w:tc>
          <w:tcPr>
            <w:tcW w:w="2248" w:type="dxa"/>
            <w:gridSpan w:val="2"/>
            <w:vMerge/>
            <w:tcBorders>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A6A6A6"/>
              <w:right w:val="single" w:sz="4" w:space="0" w:color="BFBFBF"/>
            </w:tcBorders>
          </w:tcPr>
          <w:p w:rsidR="00441BFC" w:rsidRPr="00C27906" w:rsidRDefault="00441BFC" w:rsidP="00AD762D">
            <w:pPr>
              <w:rPr>
                <w:rFonts w:ascii="Arial" w:hAnsi="Arial" w:cs="Arial"/>
              </w:rPr>
            </w:pPr>
            <w:r w:rsidRPr="00C27906">
              <w:rPr>
                <w:rFonts w:ascii="Arial" w:hAnsi="Arial" w:cs="Arial"/>
                <w:sz w:val="22"/>
                <w:szCs w:val="22"/>
              </w:rPr>
              <w:t>4.2</w:t>
            </w: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rPr>
                <w:rFonts w:ascii="Arial" w:hAnsi="Arial" w:cs="Arial"/>
              </w:rPr>
            </w:pPr>
          </w:p>
        </w:tc>
        <w:tc>
          <w:tcPr>
            <w:tcW w:w="5989" w:type="dxa"/>
            <w:gridSpan w:val="2"/>
            <w:tcBorders>
              <w:top w:val="single" w:sz="4" w:space="0" w:color="A6A6A6"/>
              <w:left w:val="single" w:sz="4" w:space="0" w:color="BFBFBF"/>
              <w:bottom w:val="single" w:sz="4" w:space="0" w:color="A6A6A6"/>
            </w:tcBorders>
          </w:tcPr>
          <w:p w:rsidR="00441BFC" w:rsidRPr="00C27906" w:rsidRDefault="00441BFC" w:rsidP="00D26C23">
            <w:pPr>
              <w:jc w:val="both"/>
              <w:rPr>
                <w:rFonts w:ascii="Arial" w:hAnsi="Arial" w:cs="Arial"/>
              </w:rPr>
            </w:pPr>
            <w:r w:rsidRPr="00C27906">
              <w:rPr>
                <w:rFonts w:ascii="Arial" w:hAnsi="Arial" w:cs="Arial"/>
                <w:sz w:val="22"/>
                <w:szCs w:val="22"/>
              </w:rPr>
              <w:t xml:space="preserve">In consideration of the payments to be made by the Purchaser to the Supplier as hereinafter mentioned, the Supplier hereby covenants with the Purchaser to provide the Goods and Services and to remedy defects therein in conformity in all respects with the provisions of this Contract. </w:t>
            </w:r>
          </w:p>
        </w:tc>
      </w:tr>
      <w:tr w:rsidR="00441BFC" w:rsidRPr="00C27906" w:rsidTr="00145D27">
        <w:tblPrEx>
          <w:tblBorders>
            <w:top w:val="none" w:sz="0" w:space="0" w:color="auto"/>
          </w:tblBorders>
        </w:tblPrEx>
        <w:trPr>
          <w:trHeight w:val="953"/>
        </w:trPr>
        <w:tc>
          <w:tcPr>
            <w:tcW w:w="2248" w:type="dxa"/>
            <w:gridSpan w:val="2"/>
            <w:vMerge/>
            <w:tcBorders>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A6A6A6"/>
              <w:right w:val="single" w:sz="4" w:space="0" w:color="BFBFBF"/>
            </w:tcBorders>
          </w:tcPr>
          <w:p w:rsidR="00441BFC" w:rsidRPr="00C27906" w:rsidRDefault="00441BFC" w:rsidP="00AD762D">
            <w:pPr>
              <w:rPr>
                <w:rFonts w:ascii="Arial" w:hAnsi="Arial" w:cs="Arial"/>
              </w:rPr>
            </w:pPr>
            <w:r w:rsidRPr="00C27906">
              <w:rPr>
                <w:rFonts w:ascii="Arial" w:hAnsi="Arial" w:cs="Arial"/>
                <w:sz w:val="22"/>
                <w:szCs w:val="22"/>
              </w:rPr>
              <w:t>4.3</w:t>
            </w: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rPr>
                <w:rFonts w:ascii="Arial" w:hAnsi="Arial" w:cs="Arial"/>
              </w:rPr>
            </w:pPr>
          </w:p>
        </w:tc>
        <w:tc>
          <w:tcPr>
            <w:tcW w:w="5989" w:type="dxa"/>
            <w:gridSpan w:val="2"/>
            <w:tcBorders>
              <w:top w:val="single" w:sz="4" w:space="0" w:color="A6A6A6"/>
              <w:left w:val="single" w:sz="4" w:space="0" w:color="BFBFBF"/>
              <w:bottom w:val="single" w:sz="4" w:space="0" w:color="A6A6A6"/>
            </w:tcBorders>
          </w:tcPr>
          <w:p w:rsidR="00441BFC" w:rsidRPr="00C27906" w:rsidRDefault="00441BFC" w:rsidP="00A26A85">
            <w:pPr>
              <w:jc w:val="both"/>
              <w:rPr>
                <w:rFonts w:ascii="Arial" w:hAnsi="Arial" w:cs="Arial"/>
              </w:rPr>
            </w:pPr>
            <w:r w:rsidRPr="00C27906">
              <w:rPr>
                <w:rFonts w:ascii="Arial" w:hAnsi="Arial" w:cs="Arial"/>
                <w:sz w:val="22"/>
                <w:szCs w:val="22"/>
              </w:rPr>
              <w:t xml:space="preserve">If the Supplier provide substandard item and fail to provide the fresh supply, the </w:t>
            </w:r>
            <w:r w:rsidRPr="00C27906">
              <w:rPr>
                <w:rFonts w:ascii="Arial" w:hAnsi="Arial" w:cs="Arial"/>
                <w:b/>
                <w:sz w:val="22"/>
                <w:szCs w:val="22"/>
              </w:rPr>
              <w:t>payment of risk purchase</w:t>
            </w:r>
            <w:r w:rsidRPr="00C27906">
              <w:rPr>
                <w:rFonts w:ascii="Arial" w:hAnsi="Arial" w:cs="Arial"/>
                <w:sz w:val="22"/>
                <w:szCs w:val="22"/>
              </w:rPr>
              <w:t xml:space="preserve"> (which will be purchased by the</w:t>
            </w:r>
            <w:r w:rsidR="008205CA">
              <w:rPr>
                <w:rFonts w:ascii="Arial" w:hAnsi="Arial" w:cs="Arial"/>
                <w:sz w:val="22"/>
                <w:szCs w:val="22"/>
              </w:rPr>
              <w:t xml:space="preserve"> Director,</w:t>
            </w:r>
            <w:r w:rsidRPr="00C27906">
              <w:rPr>
                <w:rFonts w:ascii="Arial" w:hAnsi="Arial" w:cs="Arial"/>
                <w:sz w:val="22"/>
                <w:szCs w:val="22"/>
              </w:rPr>
              <w:t xml:space="preserve"> </w:t>
            </w:r>
            <w:r w:rsidR="00174C7A" w:rsidRPr="00C27906">
              <w:rPr>
                <w:rFonts w:ascii="Arial" w:hAnsi="Arial" w:cs="Arial"/>
                <w:sz w:val="22"/>
                <w:szCs w:val="22"/>
              </w:rPr>
              <w:t>IV</w:t>
            </w:r>
            <w:r w:rsidR="008205CA">
              <w:rPr>
                <w:rFonts w:ascii="Arial" w:hAnsi="Arial" w:cs="Arial"/>
                <w:sz w:val="22"/>
                <w:szCs w:val="22"/>
              </w:rPr>
              <w:t xml:space="preserve">C </w:t>
            </w:r>
            <w:r w:rsidR="00A26A85" w:rsidRPr="00C27906">
              <w:rPr>
                <w:rFonts w:ascii="Arial" w:hAnsi="Arial" w:cs="Arial"/>
                <w:sz w:val="22"/>
                <w:szCs w:val="22"/>
              </w:rPr>
              <w:t>P</w:t>
            </w:r>
            <w:r w:rsidR="008205CA">
              <w:rPr>
                <w:rFonts w:ascii="Arial" w:hAnsi="Arial" w:cs="Arial"/>
                <w:sz w:val="22"/>
                <w:szCs w:val="22"/>
              </w:rPr>
              <w:t>rogram, KP</w:t>
            </w:r>
            <w:r w:rsidRPr="00C27906">
              <w:rPr>
                <w:rFonts w:ascii="Arial" w:hAnsi="Arial" w:cs="Arial"/>
                <w:sz w:val="22"/>
                <w:szCs w:val="22"/>
              </w:rPr>
              <w:t>) the price difference shall be paid by the Supplier.</w:t>
            </w:r>
          </w:p>
        </w:tc>
      </w:tr>
      <w:tr w:rsidR="00441BFC" w:rsidRPr="00C27906" w:rsidTr="00145D27">
        <w:tblPrEx>
          <w:tblBorders>
            <w:top w:val="none" w:sz="0" w:space="0" w:color="auto"/>
          </w:tblBorders>
        </w:tblPrEx>
        <w:trPr>
          <w:trHeight w:val="1106"/>
        </w:trPr>
        <w:tc>
          <w:tcPr>
            <w:tcW w:w="2248" w:type="dxa"/>
            <w:gridSpan w:val="2"/>
            <w:vMerge/>
            <w:tcBorders>
              <w:bottom w:val="single" w:sz="4" w:space="0" w:color="404040"/>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404040"/>
              <w:right w:val="single" w:sz="4" w:space="0" w:color="BFBFBF"/>
            </w:tcBorders>
          </w:tcPr>
          <w:p w:rsidR="00441BFC" w:rsidRPr="00C27906" w:rsidRDefault="00441BFC" w:rsidP="00AD762D">
            <w:pPr>
              <w:rPr>
                <w:rFonts w:ascii="Arial" w:hAnsi="Arial" w:cs="Arial"/>
              </w:rPr>
            </w:pPr>
          </w:p>
          <w:p w:rsidR="00441BFC" w:rsidRPr="00C27906" w:rsidRDefault="00441BFC" w:rsidP="00AD762D">
            <w:pPr>
              <w:rPr>
                <w:rFonts w:ascii="Arial" w:hAnsi="Arial" w:cs="Arial"/>
              </w:rPr>
            </w:pPr>
            <w:r w:rsidRPr="00C27906">
              <w:rPr>
                <w:rFonts w:ascii="Arial" w:hAnsi="Arial" w:cs="Arial"/>
                <w:sz w:val="22"/>
                <w:szCs w:val="22"/>
              </w:rPr>
              <w:t>4.4</w:t>
            </w:r>
          </w:p>
        </w:tc>
        <w:tc>
          <w:tcPr>
            <w:tcW w:w="5989" w:type="dxa"/>
            <w:gridSpan w:val="2"/>
            <w:tcBorders>
              <w:top w:val="single" w:sz="4" w:space="0" w:color="A6A6A6"/>
              <w:left w:val="single" w:sz="4" w:space="0" w:color="BFBFBF"/>
              <w:bottom w:val="single" w:sz="4" w:space="0" w:color="404040"/>
            </w:tcBorders>
          </w:tcPr>
          <w:p w:rsidR="00441BFC" w:rsidRPr="00C27906" w:rsidRDefault="00441BFC" w:rsidP="00D26C23">
            <w:pPr>
              <w:jc w:val="both"/>
              <w:rPr>
                <w:rFonts w:ascii="Arial" w:hAnsi="Arial" w:cs="Arial"/>
              </w:rPr>
            </w:pPr>
            <w:r w:rsidRPr="00C27906">
              <w:rPr>
                <w:rFonts w:ascii="Arial" w:hAnsi="Arial" w:cs="Arial"/>
                <w:sz w:val="22"/>
                <w:szCs w:val="22"/>
              </w:rPr>
              <w:t xml:space="preserve">In case of supply of substandard </w:t>
            </w:r>
            <w:r w:rsidR="000F693E" w:rsidRPr="00C27906">
              <w:rPr>
                <w:rFonts w:ascii="Arial" w:hAnsi="Arial" w:cs="Arial"/>
                <w:sz w:val="22"/>
                <w:szCs w:val="22"/>
              </w:rPr>
              <w:t>product,</w:t>
            </w:r>
            <w:r w:rsidRPr="00C27906">
              <w:rPr>
                <w:rFonts w:ascii="Arial" w:hAnsi="Arial" w:cs="Arial"/>
                <w:sz w:val="22"/>
                <w:szCs w:val="22"/>
              </w:rPr>
              <w:t xml:space="preserve"> the cost associated with disposal/destruction or associated handling shall be borne by the Supplier i.e. removal from purchaser’s premises, burning, dumping, or incineration.</w:t>
            </w:r>
          </w:p>
        </w:tc>
      </w:tr>
      <w:tr w:rsidR="00441BFC" w:rsidRPr="00C27906" w:rsidTr="00145D27">
        <w:tblPrEx>
          <w:tblBorders>
            <w:top w:val="none" w:sz="0" w:space="0" w:color="auto"/>
          </w:tblBorders>
        </w:tblPrEx>
        <w:trPr>
          <w:trHeight w:val="165"/>
        </w:trPr>
        <w:tc>
          <w:tcPr>
            <w:tcW w:w="2248" w:type="dxa"/>
            <w:gridSpan w:val="2"/>
            <w:vMerge w:val="restart"/>
            <w:tcBorders>
              <w:top w:val="single" w:sz="4" w:space="0" w:color="404040"/>
              <w:right w:val="single" w:sz="4" w:space="0" w:color="BFBFBF"/>
            </w:tcBorders>
          </w:tcPr>
          <w:p w:rsidR="00441BFC" w:rsidRPr="00C27906" w:rsidRDefault="00441BFC" w:rsidP="00AD762D">
            <w:pPr>
              <w:pStyle w:val="Head42"/>
              <w:rPr>
                <w:rFonts w:ascii="Arial" w:hAnsi="Arial" w:cs="Arial"/>
              </w:rPr>
            </w:pPr>
          </w:p>
          <w:p w:rsidR="00441BFC" w:rsidRPr="00C27906" w:rsidRDefault="00441BFC" w:rsidP="00AD762D">
            <w:pPr>
              <w:pStyle w:val="Head42"/>
              <w:rPr>
                <w:rFonts w:ascii="Arial" w:hAnsi="Arial" w:cs="Arial"/>
              </w:rPr>
            </w:pPr>
            <w:r w:rsidRPr="00C27906">
              <w:rPr>
                <w:rFonts w:ascii="Arial" w:hAnsi="Arial" w:cs="Arial"/>
                <w:sz w:val="22"/>
                <w:szCs w:val="22"/>
              </w:rPr>
              <w:t>5.</w:t>
            </w:r>
            <w:r w:rsidRPr="00C27906">
              <w:rPr>
                <w:rFonts w:ascii="Arial" w:hAnsi="Arial" w:cs="Arial"/>
                <w:sz w:val="22"/>
                <w:szCs w:val="22"/>
              </w:rPr>
              <w:tab/>
              <w:t>Use of Contract Documents and Information.</w:t>
            </w:r>
          </w:p>
        </w:tc>
        <w:tc>
          <w:tcPr>
            <w:tcW w:w="1006" w:type="dxa"/>
            <w:tcBorders>
              <w:top w:val="single" w:sz="4" w:space="0" w:color="404040"/>
              <w:left w:val="single" w:sz="4" w:space="0" w:color="BFBFBF"/>
              <w:right w:val="single" w:sz="4" w:space="0" w:color="BFBFBF"/>
            </w:tcBorders>
          </w:tcPr>
          <w:p w:rsidR="00441BFC" w:rsidRPr="00C27906" w:rsidRDefault="00441BFC" w:rsidP="00AD762D">
            <w:pPr>
              <w:rPr>
                <w:rFonts w:ascii="Arial" w:hAnsi="Arial" w:cs="Arial"/>
              </w:rPr>
            </w:pPr>
          </w:p>
        </w:tc>
        <w:tc>
          <w:tcPr>
            <w:tcW w:w="5989" w:type="dxa"/>
            <w:gridSpan w:val="2"/>
            <w:tcBorders>
              <w:top w:val="single" w:sz="4" w:space="0" w:color="404040"/>
              <w:left w:val="single" w:sz="4" w:space="0" w:color="BFBFBF"/>
            </w:tcBorders>
          </w:tcPr>
          <w:p w:rsidR="00441BFC" w:rsidRPr="00C27906" w:rsidRDefault="00441BFC" w:rsidP="00AD762D">
            <w:pPr>
              <w:rPr>
                <w:rFonts w:ascii="Arial" w:hAnsi="Arial" w:cs="Arial"/>
              </w:rPr>
            </w:pPr>
          </w:p>
        </w:tc>
      </w:tr>
      <w:tr w:rsidR="00441BFC" w:rsidRPr="00C27906" w:rsidTr="00145D27">
        <w:tblPrEx>
          <w:tblBorders>
            <w:top w:val="none" w:sz="0" w:space="0" w:color="auto"/>
          </w:tblBorders>
        </w:tblPrEx>
        <w:trPr>
          <w:trHeight w:val="2355"/>
        </w:trPr>
        <w:tc>
          <w:tcPr>
            <w:tcW w:w="2248" w:type="dxa"/>
            <w:gridSpan w:val="2"/>
            <w:vMerge/>
            <w:tcBorders>
              <w:top w:val="single" w:sz="4" w:space="0" w:color="404040"/>
              <w:right w:val="single" w:sz="4" w:space="0" w:color="BFBFBF"/>
            </w:tcBorders>
          </w:tcPr>
          <w:p w:rsidR="00441BFC" w:rsidRPr="00C27906" w:rsidRDefault="00441BFC" w:rsidP="00AD762D">
            <w:pPr>
              <w:pStyle w:val="Head42"/>
              <w:rPr>
                <w:rFonts w:ascii="Arial" w:hAnsi="Arial" w:cs="Arial"/>
              </w:rPr>
            </w:pPr>
          </w:p>
        </w:tc>
        <w:tc>
          <w:tcPr>
            <w:tcW w:w="1006" w:type="dxa"/>
            <w:tcBorders>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5.1</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left w:val="single" w:sz="4" w:space="0" w:color="BFBFBF"/>
              <w:bottom w:val="single" w:sz="4" w:space="0" w:color="A6A6A6"/>
            </w:tcBorders>
          </w:tcPr>
          <w:p w:rsidR="00441BFC" w:rsidRPr="00C27906" w:rsidRDefault="00441BFC" w:rsidP="00AD762D">
            <w:pPr>
              <w:jc w:val="both"/>
              <w:rPr>
                <w:rFonts w:ascii="Arial" w:hAnsi="Arial" w:cs="Arial"/>
              </w:rPr>
            </w:pPr>
            <w:r w:rsidRPr="00C27906">
              <w:rPr>
                <w:rFonts w:ascii="Arial" w:hAnsi="Arial" w:cs="Arial"/>
                <w:sz w:val="22"/>
                <w:szCs w:val="22"/>
              </w:rPr>
              <w:t>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so far as may be necessary for purposes of such performance.</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1162"/>
        </w:trPr>
        <w:tc>
          <w:tcPr>
            <w:tcW w:w="2248" w:type="dxa"/>
            <w:gridSpan w:val="2"/>
            <w:vMerge/>
            <w:tcBorders>
              <w:top w:val="single" w:sz="4" w:space="0" w:color="404040"/>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A6A6A6"/>
              <w:right w:val="single" w:sz="4" w:space="0" w:color="BFBFBF"/>
            </w:tcBorders>
          </w:tcPr>
          <w:p w:rsidR="00441BFC" w:rsidRPr="00C27906" w:rsidRDefault="00441BFC" w:rsidP="00AD762D">
            <w:pPr>
              <w:spacing w:line="120" w:lineRule="auto"/>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sz w:val="22"/>
                <w:szCs w:val="22"/>
              </w:rPr>
              <w:t>5.2</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spacing w:line="120" w:lineRule="auto"/>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sz w:val="22"/>
                <w:szCs w:val="22"/>
              </w:rPr>
              <w:t>5.3</w:t>
            </w:r>
          </w:p>
        </w:tc>
        <w:tc>
          <w:tcPr>
            <w:tcW w:w="5989" w:type="dxa"/>
            <w:gridSpan w:val="2"/>
            <w:tcBorders>
              <w:top w:val="single" w:sz="4" w:space="0" w:color="A6A6A6"/>
              <w:left w:val="single" w:sz="4" w:space="0" w:color="BFBFBF"/>
              <w:bottom w:val="single" w:sz="4" w:space="0" w:color="A6A6A6"/>
            </w:tcBorders>
          </w:tcPr>
          <w:p w:rsidR="00441BFC" w:rsidRPr="00C27906" w:rsidRDefault="00441BFC" w:rsidP="00AD762D">
            <w:pPr>
              <w:jc w:val="both"/>
              <w:rPr>
                <w:rFonts w:ascii="Arial" w:hAnsi="Arial" w:cs="Arial"/>
              </w:rPr>
            </w:pPr>
            <w:r w:rsidRPr="00C27906">
              <w:rPr>
                <w:rFonts w:ascii="Arial" w:hAnsi="Arial" w:cs="Arial"/>
                <w:sz w:val="22"/>
                <w:szCs w:val="22"/>
              </w:rPr>
              <w:t>The Supplier shall not, without the Purchaser’s prior written consent, make use of any document or information enumerated in GCC Clause 5.1 except for purposes of performing the Contract.</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sz w:val="22"/>
                <w:szCs w:val="22"/>
              </w:rPr>
              <w:t>Any document, other than the Contract itself, enumerated in GCC Clause 5.1 shall remain the property of the Purchaser and shall be returned (all copies) to the Purchaser on completion of the Supplier’s performance under the Contract if so required by the Purchaser.</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1295"/>
        </w:trPr>
        <w:tc>
          <w:tcPr>
            <w:tcW w:w="2248" w:type="dxa"/>
            <w:gridSpan w:val="2"/>
            <w:vMerge/>
            <w:tcBorders>
              <w:top w:val="single" w:sz="4" w:space="0" w:color="404040"/>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right w:val="single" w:sz="4" w:space="0" w:color="BFBFBF"/>
            </w:tcBorders>
          </w:tcPr>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rPr>
              <w:t>5.4</w:t>
            </w:r>
          </w:p>
        </w:tc>
        <w:tc>
          <w:tcPr>
            <w:tcW w:w="5989" w:type="dxa"/>
            <w:gridSpan w:val="2"/>
            <w:tcBorders>
              <w:top w:val="single" w:sz="4" w:space="0" w:color="A6A6A6"/>
              <w:left w:val="single" w:sz="4" w:space="0" w:color="BFBFBF"/>
            </w:tcBorders>
          </w:tcPr>
          <w:p w:rsidR="00441BFC" w:rsidRPr="00C27906" w:rsidRDefault="00441BFC" w:rsidP="00AD762D">
            <w:pPr>
              <w:pStyle w:val="3DIText"/>
              <w:spacing w:before="0" w:after="0"/>
              <w:rPr>
                <w:rFonts w:ascii="Arial" w:hAnsi="Arial" w:cs="Arial"/>
                <w:lang w:val="en-US" w:eastAsia="en-US"/>
              </w:rPr>
            </w:pPr>
          </w:p>
          <w:p w:rsidR="00441BFC" w:rsidRPr="00C27906" w:rsidRDefault="00441BFC" w:rsidP="00AD762D">
            <w:pPr>
              <w:jc w:val="both"/>
              <w:rPr>
                <w:rFonts w:ascii="Arial" w:hAnsi="Arial" w:cs="Arial"/>
              </w:rPr>
            </w:pPr>
            <w:r w:rsidRPr="00C27906">
              <w:rPr>
                <w:rFonts w:ascii="Arial" w:hAnsi="Arial" w:cs="Arial"/>
                <w:sz w:val="22"/>
                <w:szCs w:val="22"/>
              </w:rPr>
              <w:t>The Supplier shall permit the Purchaser to inspect the Supplier’s accounts and records relating to the performance of the Supplier.</w:t>
            </w:r>
          </w:p>
          <w:p w:rsidR="00441BFC" w:rsidRPr="00C27906" w:rsidRDefault="00441BFC" w:rsidP="00AD762D">
            <w:pPr>
              <w:pStyle w:val="Footer"/>
              <w:rPr>
                <w:rFonts w:ascii="Arial" w:hAnsi="Arial" w:cs="Arial"/>
              </w:rPr>
            </w:pPr>
          </w:p>
        </w:tc>
      </w:tr>
      <w:tr w:rsidR="00441BFC" w:rsidRPr="00C27906" w:rsidTr="00145D27">
        <w:tblPrEx>
          <w:tblBorders>
            <w:top w:val="none" w:sz="0" w:space="0" w:color="auto"/>
          </w:tblBorders>
        </w:tblPrEx>
        <w:trPr>
          <w:trHeight w:val="1160"/>
        </w:trPr>
        <w:tc>
          <w:tcPr>
            <w:tcW w:w="2248" w:type="dxa"/>
            <w:gridSpan w:val="2"/>
            <w:tcBorders>
              <w:top w:val="single" w:sz="4" w:space="0" w:color="404040"/>
              <w:bottom w:val="single" w:sz="4" w:space="0" w:color="404040"/>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lastRenderedPageBreak/>
              <w:t>6.</w:t>
            </w:r>
            <w:r w:rsidRPr="00C27906">
              <w:rPr>
                <w:rFonts w:ascii="Arial" w:hAnsi="Arial" w:cs="Arial"/>
                <w:sz w:val="22"/>
                <w:szCs w:val="22"/>
              </w:rPr>
              <w:tab/>
              <w:t>Patent Rights</w:t>
            </w:r>
          </w:p>
        </w:tc>
        <w:tc>
          <w:tcPr>
            <w:tcW w:w="1006" w:type="dxa"/>
            <w:tcBorders>
              <w:top w:val="single" w:sz="4" w:space="0" w:color="404040"/>
              <w:left w:val="single" w:sz="4" w:space="0" w:color="BFBFBF"/>
              <w:bottom w:val="single" w:sz="4" w:space="0" w:color="404040"/>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404040"/>
              <w:left w:val="single" w:sz="4" w:space="0" w:color="BFBFBF"/>
              <w:bottom w:val="single" w:sz="4" w:space="0" w:color="404040"/>
            </w:tcBorders>
          </w:tcPr>
          <w:p w:rsidR="00441BFC" w:rsidRPr="00C27906" w:rsidRDefault="00441BFC" w:rsidP="00AD762D">
            <w:pPr>
              <w:pStyle w:val="BodyText"/>
            </w:pPr>
            <w:r w:rsidRPr="00C27906">
              <w:rPr>
                <w:sz w:val="22"/>
                <w:szCs w:val="22"/>
              </w:rPr>
              <w:t>The Supplier shall indemnify the Purchaser against all third-party claims of infringement of patent, trademark, or industrial design rights arising from use of the Goods or any part thereof in the country.</w:t>
            </w:r>
          </w:p>
        </w:tc>
      </w:tr>
      <w:tr w:rsidR="00441BFC" w:rsidRPr="00C27906" w:rsidTr="00145D27">
        <w:tblPrEx>
          <w:tblBorders>
            <w:top w:val="none" w:sz="0" w:space="0" w:color="auto"/>
          </w:tblBorders>
        </w:tblPrEx>
        <w:trPr>
          <w:trHeight w:val="930"/>
        </w:trPr>
        <w:tc>
          <w:tcPr>
            <w:tcW w:w="2248" w:type="dxa"/>
            <w:gridSpan w:val="2"/>
            <w:vMerge w:val="restart"/>
            <w:tcBorders>
              <w:top w:val="single" w:sz="4" w:space="0" w:color="404040"/>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7. Performance Security</w:t>
            </w:r>
          </w:p>
        </w:tc>
        <w:tc>
          <w:tcPr>
            <w:tcW w:w="1006" w:type="dxa"/>
            <w:tcBorders>
              <w:top w:val="single" w:sz="4" w:space="0" w:color="404040"/>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rPr>
              <w:t>7.1</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404040"/>
              <w:left w:val="single" w:sz="4" w:space="0" w:color="BFBFBF"/>
              <w:bottom w:val="single" w:sz="4" w:space="0" w:color="A6A6A6"/>
            </w:tcBorders>
          </w:tcPr>
          <w:p w:rsidR="00441BFC" w:rsidRPr="00C27906" w:rsidRDefault="00441BFC" w:rsidP="00AD762D">
            <w:pPr>
              <w:tabs>
                <w:tab w:val="left" w:pos="-20"/>
              </w:tabs>
              <w:suppressAutoHyphens/>
              <w:ind w:right="-72"/>
              <w:jc w:val="both"/>
              <w:rPr>
                <w:rFonts w:ascii="Arial" w:hAnsi="Arial" w:cs="Arial"/>
              </w:rPr>
            </w:pPr>
            <w:r w:rsidRPr="00C27906">
              <w:rPr>
                <w:rFonts w:ascii="Arial" w:hAnsi="Arial" w:cs="Arial"/>
                <w:sz w:val="22"/>
                <w:szCs w:val="22"/>
              </w:rPr>
              <w:t>Within twenty (20) days of receipt of the notification of Contract award, the successful Bidder shall furnish to the Purchaser the performance security in the amount specified in SCC.</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960"/>
        </w:trPr>
        <w:tc>
          <w:tcPr>
            <w:tcW w:w="2248" w:type="dxa"/>
            <w:gridSpan w:val="2"/>
            <w:vMerge/>
            <w:tcBorders>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rPr>
              <w:t>7.2</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bottom w:val="single" w:sz="4" w:space="0" w:color="A6A6A6"/>
            </w:tcBorders>
          </w:tcPr>
          <w:p w:rsidR="00441BFC" w:rsidRPr="00C27906" w:rsidRDefault="00441BFC" w:rsidP="00AD762D">
            <w:pPr>
              <w:tabs>
                <w:tab w:val="left" w:pos="-20"/>
              </w:tabs>
              <w:suppressAutoHyphens/>
              <w:ind w:right="-72"/>
              <w:jc w:val="both"/>
              <w:rPr>
                <w:rFonts w:ascii="Arial" w:hAnsi="Arial" w:cs="Arial"/>
              </w:rPr>
            </w:pPr>
            <w:r w:rsidRPr="00C27906">
              <w:rPr>
                <w:rFonts w:ascii="Arial" w:hAnsi="Arial" w:cs="Arial"/>
                <w:sz w:val="22"/>
                <w:szCs w:val="22"/>
              </w:rPr>
              <w:t>The proceeds of the performance security shall be payable to the Purchaser as compensation for any loss resulting from the Supplier’s failure to complete its obligations under the Contract.</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2805"/>
        </w:trPr>
        <w:tc>
          <w:tcPr>
            <w:tcW w:w="2248" w:type="dxa"/>
            <w:gridSpan w:val="2"/>
            <w:vMerge/>
            <w:tcBorders>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rPr>
              <w:t>7.3</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bottom w:val="single" w:sz="4" w:space="0" w:color="A6A6A6"/>
            </w:tcBorders>
          </w:tcPr>
          <w:p w:rsidR="00441BFC" w:rsidRPr="00C27906" w:rsidRDefault="00441BFC" w:rsidP="00AD762D">
            <w:pPr>
              <w:tabs>
                <w:tab w:val="left" w:pos="-20"/>
              </w:tabs>
              <w:suppressAutoHyphens/>
              <w:ind w:right="-72"/>
              <w:jc w:val="both"/>
              <w:rPr>
                <w:rFonts w:ascii="Arial" w:hAnsi="Arial" w:cs="Arial"/>
              </w:rPr>
            </w:pPr>
            <w:r w:rsidRPr="00C27906">
              <w:rPr>
                <w:rFonts w:ascii="Arial" w:hAnsi="Arial" w:cs="Arial"/>
                <w:sz w:val="22"/>
                <w:szCs w:val="22"/>
              </w:rPr>
              <w:t>The performance security shall be denominated in the currency of the Contract acceptable to the Purchaser and shall be in one of the following forms:</w:t>
            </w:r>
          </w:p>
          <w:p w:rsidR="00441BFC" w:rsidRPr="00C27906" w:rsidRDefault="00441BFC" w:rsidP="00AD762D">
            <w:pPr>
              <w:tabs>
                <w:tab w:val="left" w:pos="-20"/>
              </w:tabs>
              <w:suppressAutoHyphens/>
              <w:ind w:right="-72"/>
              <w:jc w:val="both"/>
              <w:rPr>
                <w:rFonts w:ascii="Arial" w:hAnsi="Arial" w:cs="Arial"/>
              </w:rPr>
            </w:pPr>
          </w:p>
          <w:p w:rsidR="00441BFC" w:rsidRPr="00C27906" w:rsidRDefault="00441BFC" w:rsidP="00AD762D">
            <w:pPr>
              <w:tabs>
                <w:tab w:val="left" w:pos="430"/>
                <w:tab w:val="left" w:pos="1080"/>
              </w:tabs>
              <w:suppressAutoHyphens/>
              <w:ind w:left="430" w:right="-72" w:hanging="430"/>
              <w:jc w:val="both"/>
              <w:rPr>
                <w:rFonts w:ascii="Arial" w:hAnsi="Arial" w:cs="Arial"/>
              </w:rPr>
            </w:pPr>
            <w:r w:rsidRPr="00C27906">
              <w:rPr>
                <w:rFonts w:ascii="Arial" w:hAnsi="Arial" w:cs="Arial"/>
                <w:sz w:val="22"/>
                <w:szCs w:val="22"/>
              </w:rPr>
              <w:t>(a)</w:t>
            </w:r>
            <w:r w:rsidRPr="00C27906">
              <w:rPr>
                <w:rFonts w:ascii="Arial" w:hAnsi="Arial" w:cs="Arial"/>
                <w:sz w:val="22"/>
                <w:szCs w:val="22"/>
              </w:rPr>
              <w:tab/>
              <w:t>a Bank Guarantee or an irrevocable letter of credit issued by a reputable bank located in the Purchaser’s country on behalf of the Supplier, in the form provided in the bidding documents or another form acceptable to the Purchaser; or</w:t>
            </w:r>
          </w:p>
          <w:p w:rsidR="00441BFC" w:rsidRPr="00C27906" w:rsidRDefault="00441BFC" w:rsidP="00AD762D">
            <w:pPr>
              <w:tabs>
                <w:tab w:val="left" w:pos="-20"/>
                <w:tab w:val="left" w:pos="1080"/>
              </w:tabs>
              <w:suppressAutoHyphens/>
              <w:ind w:right="-72"/>
              <w:jc w:val="both"/>
              <w:rPr>
                <w:rFonts w:ascii="Arial" w:hAnsi="Arial" w:cs="Arial"/>
              </w:rPr>
            </w:pPr>
          </w:p>
          <w:p w:rsidR="00441BFC" w:rsidRPr="00C27906" w:rsidRDefault="00441BFC" w:rsidP="00AD762D">
            <w:pPr>
              <w:tabs>
                <w:tab w:val="left" w:pos="-20"/>
                <w:tab w:val="left" w:pos="430"/>
              </w:tabs>
              <w:suppressAutoHyphens/>
              <w:ind w:right="-72"/>
              <w:jc w:val="both"/>
              <w:rPr>
                <w:rFonts w:ascii="Arial" w:hAnsi="Arial" w:cs="Arial"/>
              </w:rPr>
            </w:pPr>
            <w:r w:rsidRPr="00C27906">
              <w:rPr>
                <w:rFonts w:ascii="Arial" w:hAnsi="Arial" w:cs="Arial"/>
                <w:sz w:val="22"/>
                <w:szCs w:val="22"/>
              </w:rPr>
              <w:t>(b)</w:t>
            </w:r>
            <w:r w:rsidRPr="00C27906">
              <w:rPr>
                <w:rFonts w:ascii="Arial" w:hAnsi="Arial" w:cs="Arial"/>
                <w:sz w:val="22"/>
                <w:szCs w:val="22"/>
              </w:rPr>
              <w:tab/>
              <w:t>a cashier’s or certified check.</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1295"/>
        </w:trPr>
        <w:tc>
          <w:tcPr>
            <w:tcW w:w="2248" w:type="dxa"/>
            <w:gridSpan w:val="2"/>
            <w:vMerge/>
            <w:tcBorders>
              <w:bottom w:val="single" w:sz="4" w:space="0" w:color="262626"/>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r w:rsidRPr="00C27906">
              <w:rPr>
                <w:rFonts w:ascii="Arial" w:hAnsi="Arial" w:cs="Arial"/>
              </w:rPr>
              <w:t>7.4</w:t>
            </w:r>
          </w:p>
        </w:tc>
        <w:tc>
          <w:tcPr>
            <w:tcW w:w="5989" w:type="dxa"/>
            <w:gridSpan w:val="2"/>
            <w:tcBorders>
              <w:top w:val="single" w:sz="4" w:space="0" w:color="A6A6A6"/>
              <w:left w:val="single" w:sz="4" w:space="0" w:color="BFBFBF"/>
              <w:bottom w:val="single" w:sz="4" w:space="0" w:color="262626"/>
            </w:tcBorders>
          </w:tcPr>
          <w:p w:rsidR="00441BFC" w:rsidRPr="00C27906" w:rsidRDefault="00441BFC" w:rsidP="00D26C23">
            <w:pPr>
              <w:tabs>
                <w:tab w:val="left" w:pos="-20"/>
              </w:tabs>
              <w:suppressAutoHyphens/>
              <w:ind w:right="-72"/>
              <w:jc w:val="both"/>
              <w:rPr>
                <w:rFonts w:ascii="Arial" w:hAnsi="Arial" w:cs="Arial"/>
              </w:rPr>
            </w:pPr>
            <w:r w:rsidRPr="00C27906">
              <w:rPr>
                <w:rFonts w:ascii="Arial" w:hAnsi="Arial" w:cs="Arial"/>
                <w:sz w:val="22"/>
                <w:szCs w:val="22"/>
              </w:rPr>
              <w:t xml:space="preserve">The performance security will be discharged by the Purchaser and returned to the Supplier not later than thirty (30) days following the date of completion of the Supplier’s performance obligations under the Contract, including any warranty obligations, unless specified otherwise in </w:t>
            </w:r>
            <w:r w:rsidRPr="00C27906">
              <w:rPr>
                <w:rFonts w:ascii="Arial" w:hAnsi="Arial" w:cs="Arial"/>
                <w:b/>
                <w:sz w:val="22"/>
                <w:szCs w:val="22"/>
              </w:rPr>
              <w:t>SCC</w:t>
            </w:r>
            <w:r w:rsidRPr="00C27906">
              <w:rPr>
                <w:rFonts w:ascii="Arial" w:hAnsi="Arial" w:cs="Arial"/>
                <w:sz w:val="22"/>
                <w:szCs w:val="22"/>
              </w:rPr>
              <w:t>.</w:t>
            </w:r>
          </w:p>
        </w:tc>
      </w:tr>
      <w:tr w:rsidR="00441BFC" w:rsidRPr="00C27906" w:rsidTr="00145D27">
        <w:tblPrEx>
          <w:tblBorders>
            <w:top w:val="none" w:sz="0" w:space="0" w:color="auto"/>
          </w:tblBorders>
        </w:tblPrEx>
        <w:trPr>
          <w:trHeight w:val="128"/>
        </w:trPr>
        <w:tc>
          <w:tcPr>
            <w:tcW w:w="2248" w:type="dxa"/>
            <w:gridSpan w:val="2"/>
            <w:tcBorders>
              <w:top w:val="single" w:sz="4" w:space="0" w:color="262626"/>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262626"/>
              <w:left w:val="single" w:sz="4" w:space="0" w:color="BFBFBF"/>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tcBorders>
          </w:tcPr>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1140"/>
        </w:trPr>
        <w:tc>
          <w:tcPr>
            <w:tcW w:w="2248" w:type="dxa"/>
            <w:gridSpan w:val="2"/>
            <w:tcBorders>
              <w:bottom w:val="single" w:sz="4" w:space="0" w:color="BFBFBF"/>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8. Submission of Samples</w:t>
            </w:r>
          </w:p>
        </w:tc>
        <w:tc>
          <w:tcPr>
            <w:tcW w:w="1006" w:type="dxa"/>
            <w:tcBorders>
              <w:left w:val="single" w:sz="4" w:space="0" w:color="BFBFBF"/>
              <w:bottom w:val="single" w:sz="4" w:space="0" w:color="BFBFBF"/>
              <w:right w:val="single" w:sz="4" w:space="0" w:color="BFBFBF"/>
            </w:tcBorders>
          </w:tcPr>
          <w:p w:rsidR="00441BFC" w:rsidRPr="00C27906" w:rsidRDefault="00441BFC" w:rsidP="00AD762D">
            <w:pPr>
              <w:jc w:val="both"/>
              <w:rPr>
                <w:rFonts w:ascii="Arial" w:hAnsi="Arial" w:cs="Arial"/>
              </w:rPr>
            </w:pPr>
          </w:p>
        </w:tc>
        <w:tc>
          <w:tcPr>
            <w:tcW w:w="5989" w:type="dxa"/>
            <w:gridSpan w:val="2"/>
            <w:tcBorders>
              <w:left w:val="single" w:sz="4" w:space="0" w:color="BFBFBF"/>
              <w:bottom w:val="single" w:sz="4" w:space="0" w:color="BFBFBF"/>
            </w:tcBorders>
          </w:tcPr>
          <w:p w:rsidR="00441BFC" w:rsidRPr="00C27906" w:rsidRDefault="004E3426" w:rsidP="00AD762D">
            <w:pPr>
              <w:jc w:val="both"/>
              <w:rPr>
                <w:rFonts w:ascii="Arial" w:hAnsi="Arial" w:cs="Arial"/>
              </w:rPr>
            </w:pPr>
            <w:r>
              <w:rPr>
                <w:rFonts w:ascii="Arial" w:hAnsi="Arial" w:cs="Arial"/>
                <w:sz w:val="22"/>
                <w:szCs w:val="22"/>
              </w:rPr>
              <w:t>T</w:t>
            </w:r>
            <w:r w:rsidR="00441BFC" w:rsidRPr="00C27906">
              <w:rPr>
                <w:rFonts w:ascii="Arial" w:hAnsi="Arial" w:cs="Arial"/>
                <w:sz w:val="22"/>
                <w:szCs w:val="22"/>
              </w:rPr>
              <w:t xml:space="preserve">he Supplier shall provide </w:t>
            </w:r>
            <w:r w:rsidR="00441BFC" w:rsidRPr="00C27906">
              <w:rPr>
                <w:rFonts w:ascii="Arial" w:hAnsi="Arial" w:cs="Arial"/>
                <w:b/>
                <w:sz w:val="22"/>
                <w:szCs w:val="22"/>
              </w:rPr>
              <w:t>samples free of cost</w:t>
            </w:r>
            <w:r w:rsidR="002501F1">
              <w:rPr>
                <w:rFonts w:ascii="Arial" w:hAnsi="Arial" w:cs="Arial"/>
                <w:b/>
                <w:sz w:val="22"/>
                <w:szCs w:val="22"/>
              </w:rPr>
              <w:t xml:space="preserve"> </w:t>
            </w:r>
            <w:r w:rsidRPr="004E3426">
              <w:rPr>
                <w:rFonts w:ascii="Arial" w:hAnsi="Arial" w:cs="Arial"/>
                <w:sz w:val="22"/>
                <w:szCs w:val="22"/>
              </w:rPr>
              <w:t>with bid</w:t>
            </w:r>
            <w:r w:rsidR="00441BFC" w:rsidRPr="00C27906">
              <w:rPr>
                <w:rFonts w:ascii="Arial" w:hAnsi="Arial" w:cs="Arial"/>
                <w:sz w:val="22"/>
                <w:szCs w:val="22"/>
              </w:rPr>
              <w:t xml:space="preserve">, if and as specified in the Schedule of Requirements of the product to the designated office or staff, as the case may be. </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150"/>
        </w:trPr>
        <w:tc>
          <w:tcPr>
            <w:tcW w:w="9243" w:type="dxa"/>
            <w:gridSpan w:val="5"/>
            <w:tcBorders>
              <w:top w:val="single" w:sz="4" w:space="0" w:color="BFBFBF"/>
            </w:tcBorders>
          </w:tcPr>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2537"/>
        </w:trPr>
        <w:tc>
          <w:tcPr>
            <w:tcW w:w="2248" w:type="dxa"/>
            <w:gridSpan w:val="2"/>
            <w:tcBorders>
              <w:top w:val="single" w:sz="4" w:space="0" w:color="262626"/>
              <w:bottom w:val="single" w:sz="4" w:space="0" w:color="262626"/>
              <w:right w:val="single" w:sz="4" w:space="0" w:color="BFBFBF"/>
            </w:tcBorders>
          </w:tcPr>
          <w:p w:rsidR="00441BFC" w:rsidRPr="00C27906" w:rsidRDefault="00441BFC" w:rsidP="00AD762D">
            <w:pPr>
              <w:pStyle w:val="Head42"/>
              <w:rPr>
                <w:rFonts w:ascii="Arial" w:hAnsi="Arial" w:cs="Arial"/>
              </w:rPr>
            </w:pPr>
          </w:p>
          <w:p w:rsidR="00441BFC" w:rsidRPr="00C27906" w:rsidRDefault="00441BFC" w:rsidP="00AD762D">
            <w:pPr>
              <w:pStyle w:val="Head42"/>
              <w:rPr>
                <w:rFonts w:ascii="Arial" w:hAnsi="Arial" w:cs="Arial"/>
              </w:rPr>
            </w:pPr>
            <w:r w:rsidRPr="00C27906">
              <w:rPr>
                <w:rFonts w:ascii="Arial" w:hAnsi="Arial" w:cs="Arial"/>
                <w:sz w:val="22"/>
                <w:szCs w:val="22"/>
              </w:rPr>
              <w:t>9.   Ensuring storage arrangements</w:t>
            </w:r>
          </w:p>
        </w:tc>
        <w:tc>
          <w:tcPr>
            <w:tcW w:w="1006" w:type="dxa"/>
            <w:tcBorders>
              <w:top w:val="single" w:sz="4" w:space="0" w:color="262626"/>
              <w:left w:val="single" w:sz="4" w:space="0" w:color="BFBFBF"/>
              <w:bottom w:val="single" w:sz="4" w:space="0" w:color="262626"/>
            </w:tcBorders>
          </w:tcPr>
          <w:p w:rsidR="00441BFC" w:rsidRPr="00C27906" w:rsidRDefault="00441BFC" w:rsidP="00AD762D">
            <w:pPr>
              <w:pStyle w:val="BodyText2"/>
              <w:spacing w:line="240" w:lineRule="auto"/>
              <w:ind w:left="790"/>
              <w:rPr>
                <w:rFonts w:ascii="Arial" w:hAnsi="Arial" w:cs="Arial"/>
              </w:rPr>
            </w:pPr>
          </w:p>
          <w:p w:rsidR="00441BFC" w:rsidRPr="00C27906" w:rsidRDefault="00441BFC" w:rsidP="00AD762D">
            <w:pPr>
              <w:pStyle w:val="BodyText2"/>
              <w:spacing w:line="240" w:lineRule="auto"/>
              <w:ind w:left="790"/>
              <w:rPr>
                <w:rFonts w:ascii="Arial" w:hAnsi="Arial" w:cs="Arial"/>
              </w:rPr>
            </w:pPr>
          </w:p>
          <w:p w:rsidR="00441BFC" w:rsidRPr="00C27906" w:rsidRDefault="00441BFC" w:rsidP="00AD762D">
            <w:pPr>
              <w:pStyle w:val="BodyText2"/>
              <w:spacing w:line="240" w:lineRule="auto"/>
              <w:ind w:left="790"/>
              <w:rPr>
                <w:rFonts w:ascii="Arial" w:hAnsi="Arial" w:cs="Arial"/>
              </w:rPr>
            </w:pPr>
          </w:p>
          <w:p w:rsidR="00441BFC" w:rsidRPr="00C27906" w:rsidRDefault="00441BFC" w:rsidP="00AD762D">
            <w:pPr>
              <w:pStyle w:val="BodyText2"/>
              <w:spacing w:line="240" w:lineRule="auto"/>
              <w:ind w:left="790"/>
              <w:rPr>
                <w:rFonts w:ascii="Arial" w:hAnsi="Arial" w:cs="Arial"/>
              </w:rPr>
            </w:pPr>
          </w:p>
          <w:p w:rsidR="00441BFC" w:rsidRPr="00C27906" w:rsidRDefault="00441BFC" w:rsidP="00AD762D">
            <w:pPr>
              <w:pStyle w:val="BodyText2"/>
              <w:spacing w:line="240" w:lineRule="auto"/>
              <w:ind w:left="790"/>
              <w:rPr>
                <w:rFonts w:ascii="Arial" w:hAnsi="Arial" w:cs="Arial"/>
              </w:rPr>
            </w:pPr>
          </w:p>
          <w:p w:rsidR="00441BFC" w:rsidRPr="00C27906" w:rsidRDefault="00441BFC" w:rsidP="00AD762D">
            <w:pPr>
              <w:pStyle w:val="BodyText2"/>
              <w:spacing w:line="240" w:lineRule="auto"/>
              <w:ind w:left="790"/>
              <w:rPr>
                <w:rFonts w:ascii="Arial" w:hAnsi="Arial" w:cs="Arial"/>
              </w:rPr>
            </w:pPr>
          </w:p>
          <w:p w:rsidR="00441BFC" w:rsidRPr="00C27906" w:rsidRDefault="00441BFC" w:rsidP="00AD762D">
            <w:pPr>
              <w:pStyle w:val="BodyText2"/>
              <w:spacing w:line="240" w:lineRule="auto"/>
              <w:ind w:left="790"/>
              <w:rPr>
                <w:rFonts w:ascii="Arial" w:hAnsi="Arial" w:cs="Arial"/>
              </w:rPr>
            </w:pPr>
          </w:p>
          <w:p w:rsidR="00441BFC" w:rsidRPr="00C27906" w:rsidRDefault="00441BFC" w:rsidP="00AD762D">
            <w:pPr>
              <w:pStyle w:val="BodyText2"/>
              <w:spacing w:line="240" w:lineRule="auto"/>
              <w:ind w:left="790"/>
              <w:rPr>
                <w:rFonts w:ascii="Arial" w:hAnsi="Arial" w:cs="Arial"/>
              </w:rPr>
            </w:pPr>
          </w:p>
          <w:p w:rsidR="00441BFC" w:rsidRPr="00C27906" w:rsidRDefault="00441BFC" w:rsidP="00AD762D">
            <w:pPr>
              <w:pStyle w:val="BodyText2"/>
              <w:spacing w:line="240" w:lineRule="auto"/>
              <w:rPr>
                <w:rFonts w:ascii="Arial" w:hAnsi="Arial" w:cs="Arial"/>
              </w:rPr>
            </w:pPr>
          </w:p>
        </w:tc>
        <w:tc>
          <w:tcPr>
            <w:tcW w:w="5989" w:type="dxa"/>
            <w:gridSpan w:val="2"/>
            <w:tcBorders>
              <w:top w:val="single" w:sz="4" w:space="0" w:color="262626"/>
              <w:left w:val="single" w:sz="4" w:space="0" w:color="BFBFBF"/>
              <w:bottom w:val="single" w:sz="4" w:space="0" w:color="262626"/>
            </w:tcBorders>
          </w:tcPr>
          <w:p w:rsidR="00441BFC" w:rsidRPr="00C27906" w:rsidRDefault="00441BFC" w:rsidP="00AD762D">
            <w:pPr>
              <w:pStyle w:val="BodyText2"/>
              <w:spacing w:before="100" w:beforeAutospacing="1" w:after="0" w:line="120" w:lineRule="auto"/>
              <w:ind w:left="72"/>
              <w:jc w:val="both"/>
              <w:rPr>
                <w:rFonts w:ascii="Arial" w:hAnsi="Arial" w:cs="Arial"/>
              </w:rPr>
            </w:pPr>
          </w:p>
          <w:p w:rsidR="00441BFC" w:rsidRPr="00C27906" w:rsidRDefault="00441BFC" w:rsidP="00AD762D">
            <w:pPr>
              <w:pStyle w:val="BodyText2"/>
              <w:spacing w:before="100" w:beforeAutospacing="1" w:after="0" w:line="240" w:lineRule="auto"/>
              <w:ind w:left="72"/>
              <w:jc w:val="both"/>
              <w:rPr>
                <w:rFonts w:ascii="Arial" w:hAnsi="Arial" w:cs="Arial"/>
              </w:rPr>
            </w:pPr>
            <w:r w:rsidRPr="00C27906">
              <w:rPr>
                <w:rFonts w:ascii="Arial" w:hAnsi="Arial" w:cs="Arial"/>
                <w:sz w:val="22"/>
                <w:szCs w:val="22"/>
              </w:rPr>
              <w:t>To ensure storage arrangements for the intended supplies, the Supplier shall inform the Purchaser at least one (01) week in advance. However, in case no space is available at the Purchaser’s premises at the time of supply, the Purchaser shall, at least 02 days prior to such situation, shall inform the Supplier, in writing, of the possible time frame of availability of space by which the supplies can be made. In case the Supplier abides by the given time frame it shall not be penalized for delay.</w:t>
            </w:r>
          </w:p>
        </w:tc>
      </w:tr>
      <w:tr w:rsidR="00441BFC" w:rsidRPr="00C27906" w:rsidTr="00145D27">
        <w:tblPrEx>
          <w:tblBorders>
            <w:top w:val="none" w:sz="0" w:space="0" w:color="auto"/>
          </w:tblBorders>
        </w:tblPrEx>
        <w:trPr>
          <w:trHeight w:val="1080"/>
        </w:trPr>
        <w:tc>
          <w:tcPr>
            <w:tcW w:w="2248" w:type="dxa"/>
            <w:gridSpan w:val="2"/>
            <w:tcBorders>
              <w:top w:val="single" w:sz="4" w:space="0" w:color="262626"/>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lastRenderedPageBreak/>
              <w:t>10.</w:t>
            </w:r>
            <w:r w:rsidRPr="00C27906">
              <w:rPr>
                <w:rFonts w:ascii="Arial" w:hAnsi="Arial" w:cs="Arial"/>
                <w:sz w:val="22"/>
                <w:szCs w:val="22"/>
              </w:rPr>
              <w:tab/>
              <w:t>Inspections and Tests</w:t>
            </w:r>
          </w:p>
        </w:tc>
        <w:tc>
          <w:tcPr>
            <w:tcW w:w="1006" w:type="dxa"/>
            <w:tcBorders>
              <w:top w:val="single" w:sz="4" w:space="0" w:color="26262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10.1</w:t>
            </w:r>
          </w:p>
        </w:tc>
        <w:tc>
          <w:tcPr>
            <w:tcW w:w="5989" w:type="dxa"/>
            <w:gridSpan w:val="2"/>
            <w:tcBorders>
              <w:top w:val="single" w:sz="4" w:space="0" w:color="262626"/>
              <w:left w:val="single" w:sz="4" w:space="0" w:color="BFBFBF"/>
              <w:bottom w:val="single" w:sz="4" w:space="0" w:color="A6A6A6"/>
            </w:tcBorders>
          </w:tcPr>
          <w:p w:rsidR="00441BFC" w:rsidRPr="00C27906" w:rsidRDefault="00441BFC" w:rsidP="00AD762D">
            <w:pPr>
              <w:pStyle w:val="BodyText"/>
              <w:tabs>
                <w:tab w:val="left" w:pos="900"/>
              </w:tabs>
              <w:spacing w:after="120"/>
            </w:pPr>
            <w:r w:rsidRPr="00C27906">
              <w:rPr>
                <w:sz w:val="22"/>
                <w:szCs w:val="22"/>
              </w:rPr>
              <w:t xml:space="preserve">The Purchaser or its representative shall have the right to </w:t>
            </w:r>
            <w:r w:rsidRPr="00C27906">
              <w:rPr>
                <w:b/>
                <w:sz w:val="22"/>
                <w:szCs w:val="22"/>
              </w:rPr>
              <w:t>inspect</w:t>
            </w:r>
            <w:r w:rsidRPr="00C27906">
              <w:rPr>
                <w:sz w:val="22"/>
                <w:szCs w:val="22"/>
              </w:rPr>
              <w:t xml:space="preserve"> and/or to </w:t>
            </w:r>
            <w:r w:rsidRPr="00C27906">
              <w:rPr>
                <w:b/>
                <w:sz w:val="22"/>
                <w:szCs w:val="22"/>
              </w:rPr>
              <w:t>test</w:t>
            </w:r>
            <w:r w:rsidRPr="00C27906">
              <w:rPr>
                <w:sz w:val="22"/>
                <w:szCs w:val="22"/>
              </w:rPr>
              <w:t xml:space="preserve"> the goods in accordance with the procedure given in the SCC to confirm their conformity to the Contract specifications at </w:t>
            </w:r>
            <w:r w:rsidRPr="00C27906">
              <w:rPr>
                <w:b/>
                <w:sz w:val="22"/>
                <w:szCs w:val="22"/>
              </w:rPr>
              <w:t>no extra cost</w:t>
            </w:r>
            <w:r w:rsidRPr="00C27906">
              <w:rPr>
                <w:sz w:val="22"/>
                <w:szCs w:val="22"/>
              </w:rPr>
              <w:t xml:space="preserve"> to the Purchaser. </w:t>
            </w:r>
          </w:p>
        </w:tc>
      </w:tr>
      <w:tr w:rsidR="00441BFC" w:rsidRPr="00C27906" w:rsidTr="00145D27">
        <w:tblPrEx>
          <w:tblBorders>
            <w:top w:val="none" w:sz="0" w:space="0" w:color="auto"/>
          </w:tblBorders>
        </w:tblPrEx>
        <w:trPr>
          <w:trHeight w:val="870"/>
        </w:trPr>
        <w:tc>
          <w:tcPr>
            <w:tcW w:w="2248" w:type="dxa"/>
            <w:gridSpan w:val="2"/>
            <w:vMerge w:val="restart"/>
            <w:tcBorders>
              <w:right w:val="single" w:sz="4" w:space="0" w:color="A6A6A6"/>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A6A6A6"/>
              <w:bottom w:val="single" w:sz="4" w:space="0" w:color="A6A6A6"/>
              <w:right w:val="single" w:sz="4" w:space="0" w:color="BFBFBF"/>
            </w:tcBorders>
          </w:tcPr>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sz w:val="22"/>
                <w:szCs w:val="22"/>
              </w:rPr>
              <w:t>10.2</w:t>
            </w:r>
          </w:p>
          <w:p w:rsidR="00441BFC" w:rsidRPr="00C27906" w:rsidRDefault="00441BFC" w:rsidP="00AD762D">
            <w:pPr>
              <w:rPr>
                <w:rFonts w:ascii="Arial" w:hAnsi="Arial" w:cs="Arial"/>
              </w:rPr>
            </w:pPr>
          </w:p>
          <w:p w:rsidR="00441BFC" w:rsidRPr="00C27906" w:rsidRDefault="00441BFC" w:rsidP="00AD762D">
            <w:pPr>
              <w:rPr>
                <w:rFonts w:ascii="Arial" w:hAnsi="Arial" w:cs="Arial"/>
              </w:rPr>
            </w:pPr>
          </w:p>
        </w:tc>
        <w:tc>
          <w:tcPr>
            <w:tcW w:w="5989" w:type="dxa"/>
            <w:gridSpan w:val="2"/>
            <w:tcBorders>
              <w:top w:val="single" w:sz="4" w:space="0" w:color="A6A6A6"/>
              <w:left w:val="single" w:sz="4" w:space="0" w:color="BFBFBF"/>
              <w:bottom w:val="single" w:sz="4" w:space="0" w:color="A6A6A6"/>
            </w:tcBorders>
          </w:tcPr>
          <w:p w:rsidR="00441BFC" w:rsidRPr="00C27906" w:rsidRDefault="00441BFC" w:rsidP="00AD762D">
            <w:pPr>
              <w:pStyle w:val="BodyText"/>
              <w:ind w:left="24" w:hanging="24"/>
            </w:pPr>
          </w:p>
          <w:p w:rsidR="00441BFC" w:rsidRPr="00C27906" w:rsidRDefault="00441BFC" w:rsidP="00AD762D">
            <w:pPr>
              <w:pStyle w:val="BodyText"/>
              <w:ind w:left="24" w:hanging="24"/>
            </w:pPr>
            <w:r w:rsidRPr="00C27906">
              <w:rPr>
                <w:sz w:val="22"/>
                <w:szCs w:val="22"/>
              </w:rPr>
              <w:t xml:space="preserve">All </w:t>
            </w:r>
            <w:r w:rsidRPr="00C27906">
              <w:rPr>
                <w:b/>
                <w:sz w:val="22"/>
                <w:szCs w:val="22"/>
              </w:rPr>
              <w:t>costs</w:t>
            </w:r>
            <w:r w:rsidRPr="00C27906">
              <w:rPr>
                <w:sz w:val="22"/>
                <w:szCs w:val="22"/>
              </w:rPr>
              <w:t xml:space="preserve"> associated with testing shall be borne by the </w:t>
            </w:r>
            <w:r w:rsidRPr="00C27906">
              <w:rPr>
                <w:b/>
                <w:sz w:val="22"/>
                <w:szCs w:val="22"/>
              </w:rPr>
              <w:t>Supplier.</w:t>
            </w:r>
          </w:p>
        </w:tc>
      </w:tr>
      <w:tr w:rsidR="00441BFC" w:rsidRPr="00C27906" w:rsidTr="00145D27">
        <w:tblPrEx>
          <w:tblBorders>
            <w:top w:val="none" w:sz="0" w:space="0" w:color="auto"/>
          </w:tblBorders>
        </w:tblPrEx>
        <w:trPr>
          <w:trHeight w:val="712"/>
        </w:trPr>
        <w:tc>
          <w:tcPr>
            <w:tcW w:w="2248" w:type="dxa"/>
            <w:gridSpan w:val="2"/>
            <w:vMerge/>
            <w:tcBorders>
              <w:right w:val="single" w:sz="4" w:space="0" w:color="A6A6A6"/>
            </w:tcBorders>
          </w:tcPr>
          <w:p w:rsidR="00441BFC" w:rsidRPr="00C27906" w:rsidRDefault="00441BFC" w:rsidP="00AD762D">
            <w:pPr>
              <w:pStyle w:val="Head42"/>
              <w:rPr>
                <w:rFonts w:ascii="Arial" w:hAnsi="Arial" w:cs="Arial"/>
              </w:rPr>
            </w:pPr>
          </w:p>
        </w:tc>
        <w:tc>
          <w:tcPr>
            <w:tcW w:w="1006" w:type="dxa"/>
            <w:vMerge w:val="restart"/>
            <w:tcBorders>
              <w:top w:val="single" w:sz="4" w:space="0" w:color="A6A6A6"/>
              <w:left w:val="single" w:sz="4" w:space="0" w:color="A6A6A6"/>
              <w:right w:val="single" w:sz="4" w:space="0" w:color="BFBFBF"/>
            </w:tcBorders>
          </w:tcPr>
          <w:p w:rsidR="00441BFC" w:rsidRPr="00C27906" w:rsidRDefault="00441BFC" w:rsidP="00AD762D">
            <w:pPr>
              <w:rPr>
                <w:rFonts w:ascii="Arial" w:hAnsi="Arial" w:cs="Arial"/>
              </w:rPr>
            </w:pPr>
          </w:p>
          <w:p w:rsidR="00441BFC" w:rsidRPr="00C27906" w:rsidRDefault="00441BFC" w:rsidP="00AD762D">
            <w:pPr>
              <w:rPr>
                <w:rFonts w:ascii="Arial" w:hAnsi="Arial" w:cs="Arial"/>
              </w:rPr>
            </w:pPr>
            <w:r w:rsidRPr="00C27906">
              <w:rPr>
                <w:rFonts w:ascii="Arial" w:hAnsi="Arial" w:cs="Arial"/>
                <w:sz w:val="22"/>
                <w:szCs w:val="22"/>
              </w:rPr>
              <w:t>10.3</w:t>
            </w:r>
          </w:p>
        </w:tc>
        <w:tc>
          <w:tcPr>
            <w:tcW w:w="5989" w:type="dxa"/>
            <w:gridSpan w:val="2"/>
            <w:tcBorders>
              <w:top w:val="single" w:sz="4" w:space="0" w:color="A6A6A6"/>
              <w:left w:val="single" w:sz="4" w:space="0" w:color="BFBFBF"/>
            </w:tcBorders>
          </w:tcPr>
          <w:p w:rsidR="00441BFC" w:rsidRPr="00C27906" w:rsidRDefault="00441BFC" w:rsidP="00AD762D">
            <w:pPr>
              <w:ind w:left="72"/>
              <w:jc w:val="both"/>
              <w:rPr>
                <w:rFonts w:ascii="Arial" w:hAnsi="Arial" w:cs="Arial"/>
              </w:rPr>
            </w:pPr>
          </w:p>
          <w:p w:rsidR="00441BFC" w:rsidRPr="00C27906" w:rsidRDefault="00441BFC" w:rsidP="00AD762D">
            <w:pPr>
              <w:ind w:left="72"/>
              <w:jc w:val="both"/>
              <w:rPr>
                <w:rFonts w:ascii="Arial" w:hAnsi="Arial" w:cs="Arial"/>
              </w:rPr>
            </w:pPr>
            <w:r w:rsidRPr="00C27906">
              <w:rPr>
                <w:rFonts w:ascii="Arial" w:hAnsi="Arial" w:cs="Arial"/>
                <w:sz w:val="22"/>
                <w:szCs w:val="22"/>
              </w:rPr>
              <w:t>The Purchaser’s right to inspect, test and, where necessary, reject the goods after the goods either at Supplier’s premises or upon arrival at Purchaser’s destinations shall in no way be limited or waived by reason of the goods having previously been inspected, tested, and passed by the Purchaser or its representative prior to the goods delivery from the point of Supply or manufacturing.</w:t>
            </w:r>
          </w:p>
          <w:p w:rsidR="00441BFC" w:rsidRPr="00C27906" w:rsidRDefault="00441BFC" w:rsidP="00AD762D">
            <w:pPr>
              <w:pStyle w:val="BodyText"/>
              <w:ind w:left="24" w:hanging="24"/>
            </w:pPr>
          </w:p>
        </w:tc>
      </w:tr>
      <w:tr w:rsidR="00441BFC" w:rsidRPr="00C27906" w:rsidTr="00145D27">
        <w:tblPrEx>
          <w:tblBorders>
            <w:top w:val="none" w:sz="0" w:space="0" w:color="auto"/>
          </w:tblBorders>
        </w:tblPrEx>
        <w:trPr>
          <w:trHeight w:val="80"/>
        </w:trPr>
        <w:tc>
          <w:tcPr>
            <w:tcW w:w="2248" w:type="dxa"/>
            <w:gridSpan w:val="2"/>
            <w:vMerge w:val="restart"/>
            <w:tcBorders>
              <w:right w:val="single" w:sz="4" w:space="0" w:color="A6A6A6"/>
            </w:tcBorders>
          </w:tcPr>
          <w:p w:rsidR="00441BFC" w:rsidRPr="00C27906" w:rsidRDefault="00441BFC" w:rsidP="00AD762D">
            <w:pPr>
              <w:pStyle w:val="Head42"/>
              <w:rPr>
                <w:rFonts w:ascii="Arial" w:hAnsi="Arial" w:cs="Arial"/>
              </w:rPr>
            </w:pPr>
          </w:p>
        </w:tc>
        <w:tc>
          <w:tcPr>
            <w:tcW w:w="1006" w:type="dxa"/>
            <w:vMerge/>
            <w:tcBorders>
              <w:left w:val="single" w:sz="4" w:space="0" w:color="A6A6A6"/>
              <w:bottom w:val="single" w:sz="4" w:space="0" w:color="A6A6A6"/>
              <w:right w:val="single" w:sz="4" w:space="0" w:color="BFBFBF"/>
            </w:tcBorders>
          </w:tcPr>
          <w:p w:rsidR="00441BFC" w:rsidRPr="00C27906" w:rsidRDefault="00441BFC" w:rsidP="00AD762D">
            <w:pPr>
              <w:jc w:val="both"/>
              <w:rPr>
                <w:rFonts w:ascii="Arial" w:hAnsi="Arial" w:cs="Arial"/>
              </w:rPr>
            </w:pPr>
          </w:p>
        </w:tc>
        <w:tc>
          <w:tcPr>
            <w:tcW w:w="5989" w:type="dxa"/>
            <w:gridSpan w:val="2"/>
            <w:tcBorders>
              <w:left w:val="single" w:sz="4" w:space="0" w:color="BFBFBF"/>
              <w:bottom w:val="single" w:sz="4" w:space="0" w:color="A6A6A6"/>
            </w:tcBorders>
          </w:tcPr>
          <w:p w:rsidR="00441BFC" w:rsidRPr="00C27906" w:rsidRDefault="00441BFC" w:rsidP="00AD762D">
            <w:pPr>
              <w:ind w:left="72"/>
              <w:jc w:val="both"/>
              <w:rPr>
                <w:rFonts w:ascii="Arial" w:hAnsi="Arial" w:cs="Arial"/>
              </w:rPr>
            </w:pPr>
          </w:p>
        </w:tc>
      </w:tr>
      <w:tr w:rsidR="00441BFC" w:rsidRPr="00C27906" w:rsidTr="00145D27">
        <w:tblPrEx>
          <w:tblBorders>
            <w:top w:val="none" w:sz="0" w:space="0" w:color="auto"/>
          </w:tblBorders>
        </w:tblPrEx>
        <w:trPr>
          <w:trHeight w:val="1155"/>
        </w:trPr>
        <w:tc>
          <w:tcPr>
            <w:tcW w:w="2248" w:type="dxa"/>
            <w:gridSpan w:val="2"/>
            <w:vMerge/>
            <w:tcBorders>
              <w:bottom w:val="single" w:sz="4" w:space="0" w:color="262626"/>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r w:rsidRPr="00C27906">
              <w:rPr>
                <w:rFonts w:ascii="Arial" w:hAnsi="Arial" w:cs="Arial"/>
              </w:rPr>
              <w:t>10.4</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spacing w:line="120" w:lineRule="auto"/>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bottom w:val="single" w:sz="4" w:space="0" w:color="262626"/>
            </w:tcBorders>
          </w:tcPr>
          <w:p w:rsidR="00441BFC" w:rsidRPr="00C27906" w:rsidRDefault="00441BFC" w:rsidP="00AD762D">
            <w:pPr>
              <w:ind w:left="70"/>
              <w:jc w:val="both"/>
              <w:rPr>
                <w:rFonts w:ascii="Arial" w:hAnsi="Arial" w:cs="Arial"/>
              </w:rPr>
            </w:pPr>
            <w:r w:rsidRPr="00C27906">
              <w:rPr>
                <w:rFonts w:ascii="Arial" w:hAnsi="Arial" w:cs="Arial"/>
                <w:sz w:val="22"/>
                <w:szCs w:val="22"/>
              </w:rPr>
              <w:t>Nothing in GCC Clause 10 shall in any way release the Supplier from any warranty or other obligations under this Contract.</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2250"/>
        </w:trPr>
        <w:tc>
          <w:tcPr>
            <w:tcW w:w="2248" w:type="dxa"/>
            <w:gridSpan w:val="2"/>
            <w:vMerge w:val="restart"/>
            <w:tcBorders>
              <w:top w:val="single" w:sz="4" w:space="0" w:color="262626"/>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11. Packing</w:t>
            </w:r>
          </w:p>
        </w:tc>
        <w:tc>
          <w:tcPr>
            <w:tcW w:w="1006" w:type="dxa"/>
            <w:tcBorders>
              <w:top w:val="single" w:sz="4" w:space="0" w:color="26262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rPr>
              <w:t>11.1</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A6A6A6"/>
            </w:tcBorders>
          </w:tcPr>
          <w:p w:rsidR="00441BFC" w:rsidRPr="00C27906" w:rsidRDefault="00441BFC" w:rsidP="00AD762D">
            <w:pPr>
              <w:tabs>
                <w:tab w:val="left" w:pos="70"/>
              </w:tabs>
              <w:suppressAutoHyphens/>
              <w:ind w:left="70" w:right="-72" w:hanging="70"/>
              <w:jc w:val="both"/>
              <w:rPr>
                <w:rFonts w:ascii="Arial" w:hAnsi="Arial" w:cs="Arial"/>
              </w:rPr>
            </w:pPr>
            <w:r w:rsidRPr="00C27906">
              <w:rPr>
                <w:rFonts w:ascii="Arial" w:hAnsi="Arial" w:cs="Arial"/>
                <w:sz w:val="22"/>
                <w:szCs w:val="22"/>
              </w:rPr>
              <w:t xml:space="preserve"> 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441BFC" w:rsidRPr="00C27906" w:rsidTr="00145D27">
        <w:tblPrEx>
          <w:tblBorders>
            <w:top w:val="none" w:sz="0" w:space="0" w:color="auto"/>
          </w:tblBorders>
        </w:tblPrEx>
        <w:trPr>
          <w:trHeight w:val="1727"/>
        </w:trPr>
        <w:tc>
          <w:tcPr>
            <w:tcW w:w="2248" w:type="dxa"/>
            <w:gridSpan w:val="2"/>
            <w:vMerge/>
            <w:tcBorders>
              <w:top w:val="single" w:sz="4" w:space="0" w:color="BFBFBF"/>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right w:val="single" w:sz="4" w:space="0" w:color="BFBFBF"/>
            </w:tcBorders>
          </w:tcPr>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rPr>
              <w:t>11.2</w:t>
            </w:r>
          </w:p>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tcBorders>
          </w:tcPr>
          <w:p w:rsidR="00441BFC" w:rsidRPr="00C27906" w:rsidRDefault="00441BFC" w:rsidP="00AD762D">
            <w:pPr>
              <w:tabs>
                <w:tab w:val="left" w:pos="70"/>
              </w:tabs>
              <w:suppressAutoHyphens/>
              <w:ind w:left="70" w:right="-72" w:hanging="70"/>
              <w:jc w:val="both"/>
              <w:rPr>
                <w:rFonts w:ascii="Arial" w:hAnsi="Arial" w:cs="Arial"/>
              </w:rPr>
            </w:pPr>
          </w:p>
          <w:p w:rsidR="00441BFC" w:rsidRPr="00C27906" w:rsidRDefault="00441BFC" w:rsidP="00AD762D">
            <w:pPr>
              <w:tabs>
                <w:tab w:val="left" w:pos="70"/>
              </w:tabs>
              <w:suppressAutoHyphens/>
              <w:ind w:left="70" w:right="-72" w:hanging="70"/>
              <w:jc w:val="both"/>
              <w:rPr>
                <w:rFonts w:ascii="Arial" w:hAnsi="Arial" w:cs="Arial"/>
              </w:rPr>
            </w:pPr>
            <w:r w:rsidRPr="00C27906">
              <w:rPr>
                <w:rFonts w:ascii="Arial" w:hAnsi="Arial" w:cs="Arial"/>
                <w:sz w:val="22"/>
                <w:szCs w:val="22"/>
              </w:rPr>
              <w:tab/>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Purchaser.</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c>
          <w:tcPr>
            <w:tcW w:w="2248" w:type="dxa"/>
            <w:gridSpan w:val="2"/>
            <w:tcBorders>
              <w:top w:val="single" w:sz="4" w:space="0" w:color="262626"/>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262626"/>
              <w:left w:val="single" w:sz="4" w:space="0" w:color="BFBFBF"/>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tcBorders>
          </w:tcPr>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840"/>
        </w:trPr>
        <w:tc>
          <w:tcPr>
            <w:tcW w:w="2248" w:type="dxa"/>
            <w:gridSpan w:val="2"/>
            <w:vMerge w:val="restart"/>
            <w:tcBorders>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12. Delivery and Documents</w:t>
            </w:r>
          </w:p>
        </w:tc>
        <w:tc>
          <w:tcPr>
            <w:tcW w:w="1006" w:type="dxa"/>
            <w:tcBorders>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12.1</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left w:val="single" w:sz="4" w:space="0" w:color="BFBFBF"/>
              <w:bottom w:val="single" w:sz="4" w:space="0" w:color="A6A6A6"/>
            </w:tcBorders>
          </w:tcPr>
          <w:p w:rsidR="00441BFC" w:rsidRPr="00C27906" w:rsidRDefault="00441BFC" w:rsidP="00AD762D">
            <w:pPr>
              <w:pStyle w:val="BodyText"/>
            </w:pPr>
            <w:r w:rsidRPr="00C27906">
              <w:rPr>
                <w:sz w:val="22"/>
                <w:szCs w:val="22"/>
              </w:rPr>
              <w:t>The Supplier in accordance with the terms and manner specified in the Schedule of Requirements shall make delivery of the goods.</w:t>
            </w:r>
          </w:p>
          <w:p w:rsidR="00441BFC" w:rsidRPr="00C27906" w:rsidRDefault="00441BFC" w:rsidP="00AD762D">
            <w:pPr>
              <w:pStyle w:val="BodyText"/>
            </w:pPr>
          </w:p>
        </w:tc>
      </w:tr>
      <w:tr w:rsidR="00441BFC" w:rsidRPr="00C27906" w:rsidTr="00145D27">
        <w:tblPrEx>
          <w:tblBorders>
            <w:top w:val="none" w:sz="0" w:space="0" w:color="auto"/>
          </w:tblBorders>
        </w:tblPrEx>
        <w:trPr>
          <w:trHeight w:val="900"/>
        </w:trPr>
        <w:tc>
          <w:tcPr>
            <w:tcW w:w="2248" w:type="dxa"/>
            <w:gridSpan w:val="2"/>
            <w:vMerge/>
            <w:tcBorders>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sz w:val="22"/>
                <w:szCs w:val="22"/>
              </w:rPr>
              <w:t>12.2</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bottom w:val="single" w:sz="4" w:space="0" w:color="A6A6A6"/>
            </w:tcBorders>
          </w:tcPr>
          <w:p w:rsidR="00441BFC" w:rsidRPr="00C27906" w:rsidRDefault="00441BFC" w:rsidP="00AD762D">
            <w:pPr>
              <w:pStyle w:val="BodyText"/>
            </w:pPr>
            <w:r w:rsidRPr="00C27906">
              <w:rPr>
                <w:sz w:val="22"/>
                <w:szCs w:val="22"/>
              </w:rPr>
              <w:t>The Supplier shall furnish all necessary documentation necessary for completion of the delivery, at the time of delivery and in the manner prescribed.</w:t>
            </w:r>
          </w:p>
          <w:p w:rsidR="00441BFC" w:rsidRPr="00C27906" w:rsidRDefault="00441BFC" w:rsidP="00AD762D">
            <w:pPr>
              <w:pStyle w:val="BodyText"/>
            </w:pPr>
          </w:p>
        </w:tc>
      </w:tr>
      <w:tr w:rsidR="00441BFC" w:rsidRPr="00C27906" w:rsidTr="00145D27">
        <w:tblPrEx>
          <w:tblBorders>
            <w:top w:val="none" w:sz="0" w:space="0" w:color="auto"/>
          </w:tblBorders>
        </w:tblPrEx>
        <w:trPr>
          <w:trHeight w:val="1350"/>
        </w:trPr>
        <w:tc>
          <w:tcPr>
            <w:tcW w:w="2248" w:type="dxa"/>
            <w:gridSpan w:val="2"/>
            <w:vMerge/>
            <w:tcBorders>
              <w:bottom w:val="single" w:sz="4" w:space="0" w:color="262626"/>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sz w:val="22"/>
                <w:szCs w:val="22"/>
              </w:rPr>
              <w:t>12.3</w:t>
            </w:r>
          </w:p>
        </w:tc>
        <w:tc>
          <w:tcPr>
            <w:tcW w:w="5989" w:type="dxa"/>
            <w:gridSpan w:val="2"/>
            <w:tcBorders>
              <w:top w:val="single" w:sz="4" w:space="0" w:color="A6A6A6"/>
              <w:left w:val="single" w:sz="4" w:space="0" w:color="BFBFBF"/>
              <w:bottom w:val="single" w:sz="4" w:space="0" w:color="262626"/>
            </w:tcBorders>
          </w:tcPr>
          <w:p w:rsidR="00441BFC" w:rsidRPr="00C27906" w:rsidRDefault="00441BFC" w:rsidP="00AD762D">
            <w:pPr>
              <w:pStyle w:val="BodyText"/>
            </w:pPr>
            <w:r w:rsidRPr="00C27906">
              <w:rPr>
                <w:sz w:val="22"/>
                <w:szCs w:val="22"/>
              </w:rPr>
              <w:t xml:space="preserve">The goods supplied under the Contract shall be Delivered Duty Paid (DDP) under which risk is transferred to the buyer after the Goods have been delivered; </w:t>
            </w:r>
          </w:p>
        </w:tc>
      </w:tr>
      <w:tr w:rsidR="00441BFC" w:rsidRPr="00C27906" w:rsidTr="00145D27">
        <w:tblPrEx>
          <w:tblBorders>
            <w:top w:val="none" w:sz="0" w:space="0" w:color="auto"/>
          </w:tblBorders>
        </w:tblPrEx>
        <w:tc>
          <w:tcPr>
            <w:tcW w:w="2248" w:type="dxa"/>
            <w:gridSpan w:val="2"/>
            <w:tcBorders>
              <w:top w:val="single" w:sz="4" w:space="0" w:color="262626"/>
              <w:bottom w:val="single" w:sz="4" w:space="0" w:color="262626"/>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13. Insurance</w:t>
            </w:r>
          </w:p>
        </w:tc>
        <w:tc>
          <w:tcPr>
            <w:tcW w:w="1006" w:type="dxa"/>
            <w:tcBorders>
              <w:top w:val="single" w:sz="4" w:space="0" w:color="26262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262626"/>
            </w:tcBorders>
          </w:tcPr>
          <w:p w:rsidR="00441BFC" w:rsidRPr="00C27906" w:rsidRDefault="00441BFC" w:rsidP="00AD762D">
            <w:pPr>
              <w:rPr>
                <w:rFonts w:ascii="Arial" w:hAnsi="Arial" w:cs="Arial"/>
              </w:rPr>
            </w:pPr>
            <w:r w:rsidRPr="00C27906">
              <w:rPr>
                <w:rFonts w:ascii="Arial" w:hAnsi="Arial" w:cs="Arial"/>
                <w:sz w:val="22"/>
                <w:szCs w:val="22"/>
              </w:rPr>
              <w:t>The supplier shall be solely responsible for Insurance of the Goods subject to the contract.</w:t>
            </w:r>
          </w:p>
          <w:p w:rsidR="00441BFC" w:rsidRPr="00C27906" w:rsidRDefault="00441BFC" w:rsidP="00AD762D">
            <w:pPr>
              <w:rPr>
                <w:rFonts w:ascii="Arial" w:hAnsi="Arial" w:cs="Arial"/>
              </w:rPr>
            </w:pPr>
          </w:p>
        </w:tc>
      </w:tr>
      <w:tr w:rsidR="00441BFC" w:rsidRPr="00C27906" w:rsidTr="00145D27">
        <w:tblPrEx>
          <w:tblBorders>
            <w:top w:val="none" w:sz="0" w:space="0" w:color="auto"/>
          </w:tblBorders>
        </w:tblPrEx>
        <w:trPr>
          <w:trHeight w:val="1095"/>
        </w:trPr>
        <w:tc>
          <w:tcPr>
            <w:tcW w:w="2248" w:type="dxa"/>
            <w:gridSpan w:val="2"/>
            <w:vMerge w:val="restart"/>
            <w:tcBorders>
              <w:top w:val="single" w:sz="4" w:space="0" w:color="262626"/>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14.Transportation</w:t>
            </w:r>
          </w:p>
        </w:tc>
        <w:tc>
          <w:tcPr>
            <w:tcW w:w="1006" w:type="dxa"/>
            <w:tcBorders>
              <w:top w:val="single" w:sz="4" w:space="0" w:color="26262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14.1</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A6A6A6"/>
            </w:tcBorders>
          </w:tcPr>
          <w:p w:rsidR="00441BFC" w:rsidRPr="00C27906" w:rsidRDefault="00441BFC" w:rsidP="00AD762D">
            <w:pPr>
              <w:pStyle w:val="BodyText"/>
            </w:pPr>
            <w:r w:rsidRPr="00C27906">
              <w:rPr>
                <w:sz w:val="22"/>
                <w:szCs w:val="22"/>
              </w:rPr>
              <w:t xml:space="preserve">The Supplier shall arrange such transportation of the goods as is required to prevent their damage or deterioration during transit to their final destination and in accordance with the terms and manner prescribed in the Schedule of Requirement. </w:t>
            </w:r>
          </w:p>
        </w:tc>
      </w:tr>
      <w:tr w:rsidR="00441BFC" w:rsidRPr="00C27906" w:rsidTr="00145D27">
        <w:tblPrEx>
          <w:tblBorders>
            <w:top w:val="none" w:sz="0" w:space="0" w:color="auto"/>
          </w:tblBorders>
        </w:tblPrEx>
        <w:trPr>
          <w:trHeight w:val="960"/>
        </w:trPr>
        <w:tc>
          <w:tcPr>
            <w:tcW w:w="2248" w:type="dxa"/>
            <w:gridSpan w:val="2"/>
            <w:vMerge/>
            <w:tcBorders>
              <w:bottom w:val="single" w:sz="4" w:space="0" w:color="262626"/>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sz w:val="22"/>
                <w:szCs w:val="22"/>
              </w:rPr>
              <w:t>14.2</w:t>
            </w:r>
          </w:p>
        </w:tc>
        <w:tc>
          <w:tcPr>
            <w:tcW w:w="5989" w:type="dxa"/>
            <w:gridSpan w:val="2"/>
            <w:tcBorders>
              <w:top w:val="single" w:sz="4" w:space="0" w:color="A6A6A6"/>
              <w:left w:val="single" w:sz="4" w:space="0" w:color="BFBFBF"/>
              <w:bottom w:val="single" w:sz="4" w:space="0" w:color="262626"/>
            </w:tcBorders>
          </w:tcPr>
          <w:p w:rsidR="00441BFC" w:rsidRPr="00C27906" w:rsidRDefault="00441BFC" w:rsidP="00AD762D">
            <w:pPr>
              <w:pStyle w:val="BodyText"/>
            </w:pPr>
          </w:p>
          <w:p w:rsidR="00441BFC" w:rsidRPr="00C27906" w:rsidRDefault="00441BFC" w:rsidP="00AD762D">
            <w:pPr>
              <w:pStyle w:val="BodyText"/>
            </w:pPr>
            <w:r w:rsidRPr="00C27906">
              <w:rPr>
                <w:sz w:val="22"/>
                <w:szCs w:val="22"/>
              </w:rPr>
              <w:t>All costs associated with the transportation of the goods subject to this contract shall be borne by the Supplier.</w:t>
            </w:r>
          </w:p>
          <w:p w:rsidR="00441BFC" w:rsidRPr="00C27906" w:rsidRDefault="00441BFC" w:rsidP="00AD762D">
            <w:pPr>
              <w:pStyle w:val="BodyText"/>
            </w:pPr>
          </w:p>
        </w:tc>
      </w:tr>
      <w:tr w:rsidR="00441BFC" w:rsidRPr="00C27906" w:rsidTr="00145D27">
        <w:tblPrEx>
          <w:tblBorders>
            <w:top w:val="none" w:sz="0" w:space="0" w:color="auto"/>
          </w:tblBorders>
        </w:tblPrEx>
        <w:trPr>
          <w:trHeight w:val="990"/>
        </w:trPr>
        <w:tc>
          <w:tcPr>
            <w:tcW w:w="2248" w:type="dxa"/>
            <w:gridSpan w:val="2"/>
            <w:tcBorders>
              <w:top w:val="single" w:sz="4" w:space="0" w:color="262626"/>
              <w:bottom w:val="single" w:sz="4" w:space="0" w:color="BFBFBF"/>
              <w:right w:val="single" w:sz="4" w:space="0" w:color="BFBFBF"/>
            </w:tcBorders>
          </w:tcPr>
          <w:p w:rsidR="00441BFC" w:rsidRPr="00C27906" w:rsidRDefault="00441BFC" w:rsidP="00AD762D">
            <w:pPr>
              <w:pStyle w:val="Head42"/>
              <w:tabs>
                <w:tab w:val="clear" w:pos="360"/>
                <w:tab w:val="left" w:pos="720"/>
              </w:tabs>
              <w:ind w:left="720" w:hanging="720"/>
              <w:rPr>
                <w:rFonts w:ascii="Arial" w:hAnsi="Arial" w:cs="Arial"/>
              </w:rPr>
            </w:pPr>
            <w:r w:rsidRPr="00C27906">
              <w:rPr>
                <w:rFonts w:ascii="Arial" w:hAnsi="Arial" w:cs="Arial"/>
                <w:sz w:val="22"/>
                <w:szCs w:val="22"/>
              </w:rPr>
              <w:t>15. Incidental</w:t>
            </w:r>
          </w:p>
          <w:p w:rsidR="00441BFC" w:rsidRPr="00C27906" w:rsidRDefault="00441BFC" w:rsidP="00AD762D">
            <w:pPr>
              <w:pStyle w:val="Head42"/>
              <w:tabs>
                <w:tab w:val="clear" w:pos="360"/>
                <w:tab w:val="left" w:pos="720"/>
              </w:tabs>
              <w:ind w:left="720" w:hanging="720"/>
              <w:rPr>
                <w:rFonts w:ascii="Arial" w:hAnsi="Arial" w:cs="Arial"/>
              </w:rPr>
            </w:pPr>
            <w:r w:rsidRPr="00C27906">
              <w:rPr>
                <w:rFonts w:ascii="Arial" w:hAnsi="Arial" w:cs="Arial"/>
                <w:sz w:val="22"/>
                <w:szCs w:val="22"/>
              </w:rPr>
              <w:t xml:space="preserve">      Services</w:t>
            </w:r>
          </w:p>
        </w:tc>
        <w:tc>
          <w:tcPr>
            <w:tcW w:w="1006" w:type="dxa"/>
            <w:tcBorders>
              <w:top w:val="single" w:sz="4" w:space="0" w:color="262626"/>
              <w:left w:val="single" w:sz="4" w:space="0" w:color="BFBFBF"/>
              <w:bottom w:val="single" w:sz="4" w:space="0" w:color="BFBFBF"/>
              <w:right w:val="single" w:sz="4" w:space="0" w:color="BFBFBF"/>
            </w:tcBorders>
          </w:tcPr>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BFBFBF"/>
            </w:tcBorders>
          </w:tcPr>
          <w:p w:rsidR="00441BFC" w:rsidRPr="00C27906" w:rsidRDefault="00441BFC" w:rsidP="00AD762D">
            <w:pPr>
              <w:pStyle w:val="BodyText"/>
            </w:pPr>
            <w:r w:rsidRPr="00C27906">
              <w:rPr>
                <w:sz w:val="22"/>
                <w:szCs w:val="22"/>
              </w:rPr>
              <w:t>The Supplier shall be required to provide the incidental services as specified in the SCC and the cost of which is included in the total bid price.</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5246"/>
        </w:trPr>
        <w:tc>
          <w:tcPr>
            <w:tcW w:w="2248" w:type="dxa"/>
            <w:gridSpan w:val="2"/>
            <w:tcBorders>
              <w:top w:val="single" w:sz="4" w:space="0" w:color="262626"/>
              <w:bottom w:val="single" w:sz="4" w:space="0" w:color="262626"/>
              <w:right w:val="single" w:sz="4" w:space="0" w:color="BFBFBF"/>
            </w:tcBorders>
          </w:tcPr>
          <w:p w:rsidR="00441BFC" w:rsidRPr="00C27906" w:rsidRDefault="00441BFC" w:rsidP="00AD762D">
            <w:pPr>
              <w:pStyle w:val="Head42"/>
              <w:tabs>
                <w:tab w:val="left" w:pos="720"/>
              </w:tabs>
              <w:ind w:left="720" w:hanging="720"/>
              <w:rPr>
                <w:rFonts w:ascii="Arial" w:hAnsi="Arial" w:cs="Arial"/>
              </w:rPr>
            </w:pPr>
            <w:r w:rsidRPr="00C27906">
              <w:rPr>
                <w:rFonts w:ascii="Arial" w:hAnsi="Arial" w:cs="Arial"/>
                <w:sz w:val="22"/>
                <w:szCs w:val="22"/>
              </w:rPr>
              <w:t>16. Spare Parts</w:t>
            </w:r>
          </w:p>
        </w:tc>
        <w:tc>
          <w:tcPr>
            <w:tcW w:w="1006" w:type="dxa"/>
            <w:tcBorders>
              <w:top w:val="single" w:sz="4" w:space="0" w:color="26262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262626"/>
            </w:tcBorders>
          </w:tcPr>
          <w:p w:rsidR="00441BFC" w:rsidRPr="00C27906" w:rsidRDefault="00441BFC" w:rsidP="00AD762D">
            <w:pPr>
              <w:tabs>
                <w:tab w:val="left" w:pos="250"/>
              </w:tabs>
              <w:suppressAutoHyphens/>
              <w:ind w:left="70" w:right="-72" w:hanging="70"/>
              <w:jc w:val="both"/>
              <w:rPr>
                <w:rFonts w:ascii="Arial" w:hAnsi="Arial" w:cs="Arial"/>
              </w:rPr>
            </w:pPr>
            <w:r w:rsidRPr="00C27906">
              <w:rPr>
                <w:rFonts w:ascii="Arial" w:hAnsi="Arial" w:cs="Arial"/>
              </w:rPr>
              <w:tab/>
            </w:r>
            <w:r w:rsidRPr="00C27906">
              <w:rPr>
                <w:rFonts w:ascii="Arial" w:hAnsi="Arial" w:cs="Arial"/>
                <w:sz w:val="22"/>
                <w:szCs w:val="22"/>
              </w:rPr>
              <w:t>As specified in SCC, the Supplier may be required to provide any or all of the following materials, notifications, and information pertaining to spare parts manufactured or distributed by the Supplier:</w:t>
            </w:r>
          </w:p>
          <w:p w:rsidR="00441BFC" w:rsidRPr="00C27906" w:rsidRDefault="00441BFC" w:rsidP="00AD762D">
            <w:pPr>
              <w:tabs>
                <w:tab w:val="left" w:pos="540"/>
              </w:tabs>
              <w:suppressAutoHyphens/>
              <w:ind w:left="540" w:right="-72" w:hanging="540"/>
              <w:jc w:val="both"/>
              <w:rPr>
                <w:rFonts w:ascii="Arial" w:hAnsi="Arial" w:cs="Arial"/>
              </w:rPr>
            </w:pPr>
          </w:p>
          <w:p w:rsidR="00441BFC" w:rsidRPr="00C27906" w:rsidRDefault="00441BFC" w:rsidP="00AD762D">
            <w:pPr>
              <w:suppressAutoHyphens/>
              <w:ind w:left="430" w:right="-72" w:hanging="450"/>
              <w:jc w:val="both"/>
              <w:rPr>
                <w:rFonts w:ascii="Arial" w:hAnsi="Arial" w:cs="Arial"/>
              </w:rPr>
            </w:pPr>
            <w:r w:rsidRPr="00C27906">
              <w:rPr>
                <w:rFonts w:ascii="Arial" w:hAnsi="Arial" w:cs="Arial"/>
                <w:sz w:val="22"/>
                <w:szCs w:val="22"/>
              </w:rPr>
              <w:t>(a)</w:t>
            </w:r>
            <w:r w:rsidRPr="00C27906">
              <w:rPr>
                <w:rFonts w:ascii="Arial" w:hAnsi="Arial" w:cs="Arial"/>
                <w:sz w:val="22"/>
                <w:szCs w:val="22"/>
              </w:rPr>
              <w:tab/>
              <w:t>such spare parts as the Purchaser may elect to purchase from the Supplier, provided that this election shall not relieve the Supplier of any warranty obligations under the Contract; and</w:t>
            </w:r>
          </w:p>
          <w:p w:rsidR="00441BFC" w:rsidRPr="00C27906" w:rsidRDefault="00441BFC" w:rsidP="00AD762D">
            <w:pPr>
              <w:suppressAutoHyphens/>
              <w:ind w:left="430" w:right="-72" w:hanging="450"/>
              <w:jc w:val="both"/>
              <w:rPr>
                <w:rFonts w:ascii="Arial" w:hAnsi="Arial" w:cs="Arial"/>
              </w:rPr>
            </w:pPr>
          </w:p>
          <w:p w:rsidR="00441BFC" w:rsidRPr="00C27906" w:rsidRDefault="00441BFC" w:rsidP="00AD762D">
            <w:pPr>
              <w:suppressAutoHyphens/>
              <w:ind w:left="430" w:right="-72" w:hanging="450"/>
              <w:jc w:val="both"/>
              <w:rPr>
                <w:rFonts w:ascii="Arial" w:hAnsi="Arial" w:cs="Arial"/>
              </w:rPr>
            </w:pPr>
            <w:r w:rsidRPr="00C27906">
              <w:rPr>
                <w:rFonts w:ascii="Arial" w:hAnsi="Arial" w:cs="Arial"/>
                <w:sz w:val="22"/>
                <w:szCs w:val="22"/>
              </w:rPr>
              <w:t>(b)</w:t>
            </w:r>
            <w:r w:rsidRPr="00C27906">
              <w:rPr>
                <w:rFonts w:ascii="Arial" w:hAnsi="Arial" w:cs="Arial"/>
                <w:sz w:val="22"/>
                <w:szCs w:val="22"/>
              </w:rPr>
              <w:tab/>
              <w:t>in the event of termination of production of the spare parts:</w:t>
            </w:r>
          </w:p>
          <w:p w:rsidR="00441BFC" w:rsidRPr="00C27906" w:rsidRDefault="00441BFC" w:rsidP="00AD762D">
            <w:pPr>
              <w:suppressAutoHyphens/>
              <w:ind w:left="430" w:right="-72" w:hanging="450"/>
              <w:jc w:val="both"/>
              <w:rPr>
                <w:rFonts w:ascii="Arial" w:hAnsi="Arial" w:cs="Arial"/>
              </w:rPr>
            </w:pPr>
          </w:p>
          <w:p w:rsidR="00441BFC" w:rsidRPr="00C27906" w:rsidRDefault="00441BFC" w:rsidP="00AD762D">
            <w:pPr>
              <w:tabs>
                <w:tab w:val="left" w:pos="1620"/>
              </w:tabs>
              <w:suppressAutoHyphens/>
              <w:ind w:left="430" w:right="-72" w:hanging="450"/>
              <w:jc w:val="both"/>
              <w:rPr>
                <w:rFonts w:ascii="Arial" w:hAnsi="Arial" w:cs="Arial"/>
              </w:rPr>
            </w:pPr>
            <w:r w:rsidRPr="00C27906">
              <w:rPr>
                <w:rFonts w:ascii="Arial" w:hAnsi="Arial" w:cs="Arial"/>
                <w:sz w:val="22"/>
                <w:szCs w:val="22"/>
              </w:rPr>
              <w:t>(c)</w:t>
            </w:r>
            <w:r w:rsidRPr="00C27906">
              <w:rPr>
                <w:rFonts w:ascii="Arial" w:hAnsi="Arial" w:cs="Arial"/>
                <w:sz w:val="22"/>
                <w:szCs w:val="22"/>
              </w:rPr>
              <w:tab/>
              <w:t>advance notification to the Purchaser of the pending termination, in sufficient time to permit the Purchaser to procure needed requirements; and</w:t>
            </w:r>
          </w:p>
          <w:p w:rsidR="00441BFC" w:rsidRPr="00C27906" w:rsidRDefault="00441BFC" w:rsidP="00AD762D">
            <w:pPr>
              <w:tabs>
                <w:tab w:val="left" w:pos="1620"/>
              </w:tabs>
              <w:suppressAutoHyphens/>
              <w:ind w:left="430" w:right="-72" w:hanging="450"/>
              <w:jc w:val="both"/>
              <w:rPr>
                <w:rFonts w:ascii="Arial" w:hAnsi="Arial" w:cs="Arial"/>
              </w:rPr>
            </w:pPr>
          </w:p>
          <w:p w:rsidR="00441BFC" w:rsidRPr="00C27906" w:rsidRDefault="00441BFC" w:rsidP="00D26C23">
            <w:pPr>
              <w:tabs>
                <w:tab w:val="left" w:pos="1620"/>
              </w:tabs>
              <w:suppressAutoHyphens/>
              <w:ind w:left="430" w:right="-72" w:hanging="450"/>
              <w:jc w:val="both"/>
              <w:rPr>
                <w:rFonts w:ascii="Arial" w:hAnsi="Arial" w:cs="Arial"/>
              </w:rPr>
            </w:pPr>
            <w:r w:rsidRPr="00C27906">
              <w:rPr>
                <w:rFonts w:ascii="Arial" w:hAnsi="Arial" w:cs="Arial"/>
                <w:sz w:val="22"/>
                <w:szCs w:val="22"/>
              </w:rPr>
              <w:t>(d)</w:t>
            </w:r>
            <w:r w:rsidRPr="00C27906">
              <w:rPr>
                <w:rFonts w:ascii="Arial" w:hAnsi="Arial" w:cs="Arial"/>
                <w:sz w:val="22"/>
                <w:szCs w:val="22"/>
              </w:rPr>
              <w:tab/>
              <w:t>Following such termination, furnishing at no cost to the Purchaser, the blueprints, drawings, and specifications of the spare parts, if requested.</w:t>
            </w:r>
          </w:p>
        </w:tc>
      </w:tr>
      <w:tr w:rsidR="00441BFC" w:rsidRPr="00C27906" w:rsidTr="00145D27">
        <w:tblPrEx>
          <w:tblBorders>
            <w:top w:val="none" w:sz="0" w:space="0" w:color="auto"/>
          </w:tblBorders>
        </w:tblPrEx>
        <w:tc>
          <w:tcPr>
            <w:tcW w:w="2248" w:type="dxa"/>
            <w:gridSpan w:val="2"/>
            <w:tcBorders>
              <w:top w:val="single" w:sz="4" w:space="0" w:color="262626"/>
              <w:right w:val="single" w:sz="4" w:space="0" w:color="BFBFBF"/>
            </w:tcBorders>
          </w:tcPr>
          <w:p w:rsidR="00441BFC" w:rsidRPr="00C27906" w:rsidRDefault="00441BFC" w:rsidP="00AD762D">
            <w:pPr>
              <w:pStyle w:val="Head42"/>
              <w:tabs>
                <w:tab w:val="left" w:pos="720"/>
              </w:tabs>
              <w:ind w:left="720" w:hanging="720"/>
              <w:rPr>
                <w:rFonts w:ascii="Arial" w:hAnsi="Arial" w:cs="Arial"/>
              </w:rPr>
            </w:pPr>
          </w:p>
        </w:tc>
        <w:tc>
          <w:tcPr>
            <w:tcW w:w="1006" w:type="dxa"/>
            <w:tcBorders>
              <w:top w:val="single" w:sz="4" w:space="0" w:color="262626"/>
              <w:left w:val="single" w:sz="4" w:space="0" w:color="BFBFBF"/>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tcBorders>
          </w:tcPr>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615"/>
        </w:trPr>
        <w:tc>
          <w:tcPr>
            <w:tcW w:w="2248" w:type="dxa"/>
            <w:gridSpan w:val="2"/>
            <w:vMerge w:val="restart"/>
            <w:tcBorders>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17. Warranty</w:t>
            </w:r>
          </w:p>
        </w:tc>
        <w:tc>
          <w:tcPr>
            <w:tcW w:w="1006" w:type="dxa"/>
            <w:tcBorders>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17.1</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left w:val="single" w:sz="4" w:space="0" w:color="BFBFBF"/>
              <w:bottom w:val="single" w:sz="4" w:space="0" w:color="A6A6A6"/>
            </w:tcBorders>
          </w:tcPr>
          <w:p w:rsidR="00441BFC" w:rsidRPr="00C27906" w:rsidRDefault="00441BFC" w:rsidP="00AD762D">
            <w:pPr>
              <w:jc w:val="both"/>
              <w:rPr>
                <w:rFonts w:ascii="Arial" w:hAnsi="Arial" w:cs="Arial"/>
              </w:rPr>
            </w:pPr>
            <w:r w:rsidRPr="00C27906">
              <w:rPr>
                <w:rFonts w:ascii="Arial" w:hAnsi="Arial" w:cs="Arial"/>
                <w:sz w:val="22"/>
                <w:szCs w:val="22"/>
              </w:rPr>
              <w:t xml:space="preserve">All goods subject to this contract shall be accompanied by the necessary </w:t>
            </w:r>
            <w:r w:rsidRPr="00C27906">
              <w:rPr>
                <w:rFonts w:ascii="Arial" w:hAnsi="Arial" w:cs="Arial"/>
                <w:b/>
                <w:sz w:val="22"/>
                <w:szCs w:val="22"/>
              </w:rPr>
              <w:t>warranty</w:t>
            </w:r>
            <w:r w:rsidRPr="00C27906">
              <w:rPr>
                <w:rFonts w:ascii="Arial" w:hAnsi="Arial" w:cs="Arial"/>
                <w:sz w:val="22"/>
                <w:szCs w:val="22"/>
              </w:rPr>
              <w:t xml:space="preserve"> in the manner prescribed in the SCC.</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1260"/>
        </w:trPr>
        <w:tc>
          <w:tcPr>
            <w:tcW w:w="2248" w:type="dxa"/>
            <w:gridSpan w:val="2"/>
            <w:vMerge/>
            <w:tcBorders>
              <w:bottom w:val="single" w:sz="4" w:space="0" w:color="262626"/>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sz w:val="22"/>
                <w:szCs w:val="22"/>
              </w:rPr>
              <w:t>17.2</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bottom w:val="single" w:sz="4" w:space="0" w:color="262626"/>
            </w:tcBorders>
          </w:tcPr>
          <w:p w:rsidR="00441BFC" w:rsidRPr="00C27906" w:rsidRDefault="00441BFC" w:rsidP="00AD762D">
            <w:pPr>
              <w:jc w:val="both"/>
              <w:rPr>
                <w:rFonts w:ascii="Arial" w:hAnsi="Arial" w:cs="Arial"/>
              </w:rPr>
            </w:pPr>
            <w:r w:rsidRPr="00C27906">
              <w:rPr>
                <w:rFonts w:ascii="Arial" w:hAnsi="Arial" w:cs="Arial"/>
                <w:sz w:val="22"/>
                <w:szCs w:val="22"/>
              </w:rPr>
              <w:t>The Purchaser shall promptly notify the Supplier in writing of any claims arising under this warranty.</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900"/>
        </w:trPr>
        <w:tc>
          <w:tcPr>
            <w:tcW w:w="2248" w:type="dxa"/>
            <w:gridSpan w:val="2"/>
            <w:vMerge w:val="restart"/>
            <w:tcBorders>
              <w:top w:val="single" w:sz="4" w:space="0" w:color="262626"/>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lastRenderedPageBreak/>
              <w:t>18. Payment</w:t>
            </w:r>
          </w:p>
        </w:tc>
        <w:tc>
          <w:tcPr>
            <w:tcW w:w="1006" w:type="dxa"/>
            <w:tcBorders>
              <w:top w:val="single" w:sz="4" w:space="0" w:color="26262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18.1</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A6A6A6"/>
            </w:tcBorders>
          </w:tcPr>
          <w:p w:rsidR="00441BFC" w:rsidRPr="00C27906" w:rsidRDefault="00441BFC" w:rsidP="00AD762D">
            <w:pPr>
              <w:jc w:val="both"/>
              <w:rPr>
                <w:rFonts w:ascii="Arial" w:hAnsi="Arial" w:cs="Arial"/>
              </w:rPr>
            </w:pPr>
            <w:r w:rsidRPr="00C27906">
              <w:rPr>
                <w:rFonts w:ascii="Arial" w:hAnsi="Arial" w:cs="Arial"/>
                <w:sz w:val="22"/>
                <w:szCs w:val="22"/>
              </w:rPr>
              <w:t xml:space="preserve">The purchaser shall make payments to the Supplier in accordance with the conditions set forth in the </w:t>
            </w:r>
            <w:r w:rsidRPr="00C27906">
              <w:rPr>
                <w:rFonts w:ascii="Arial" w:hAnsi="Arial" w:cs="Arial"/>
                <w:b/>
                <w:sz w:val="22"/>
                <w:szCs w:val="22"/>
              </w:rPr>
              <w:t>Payment</w:t>
            </w:r>
            <w:r w:rsidR="009B4036">
              <w:rPr>
                <w:rFonts w:ascii="Arial" w:hAnsi="Arial" w:cs="Arial"/>
                <w:b/>
                <w:sz w:val="22"/>
                <w:szCs w:val="22"/>
              </w:rPr>
              <w:t xml:space="preserve"> </w:t>
            </w:r>
            <w:r w:rsidRPr="00C27906">
              <w:rPr>
                <w:rFonts w:ascii="Arial" w:hAnsi="Arial" w:cs="Arial"/>
                <w:b/>
                <w:sz w:val="22"/>
                <w:szCs w:val="22"/>
              </w:rPr>
              <w:t>Schedule</w:t>
            </w:r>
            <w:r w:rsidRPr="00C27906">
              <w:rPr>
                <w:rFonts w:ascii="Arial" w:hAnsi="Arial" w:cs="Arial"/>
                <w:sz w:val="22"/>
                <w:szCs w:val="22"/>
              </w:rPr>
              <w:t xml:space="preserve"> agreed in SCC and annexed to this contract.</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705"/>
        </w:trPr>
        <w:tc>
          <w:tcPr>
            <w:tcW w:w="2248" w:type="dxa"/>
            <w:gridSpan w:val="2"/>
            <w:vMerge/>
            <w:tcBorders>
              <w:bottom w:val="single" w:sz="4" w:space="0" w:color="262626"/>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18.2</w:t>
            </w:r>
          </w:p>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bottom w:val="single" w:sz="4" w:space="0" w:color="262626"/>
            </w:tcBorders>
          </w:tcPr>
          <w:p w:rsidR="00441BFC" w:rsidRPr="00C27906" w:rsidRDefault="00441BFC" w:rsidP="00AD762D">
            <w:pPr>
              <w:jc w:val="both"/>
              <w:rPr>
                <w:rFonts w:ascii="Arial" w:hAnsi="Arial" w:cs="Arial"/>
              </w:rPr>
            </w:pPr>
            <w:r w:rsidRPr="00C27906">
              <w:rPr>
                <w:rFonts w:ascii="Arial" w:hAnsi="Arial" w:cs="Arial"/>
                <w:sz w:val="22"/>
                <w:szCs w:val="22"/>
              </w:rPr>
              <w:t>The currency of payment shall be Pakistan Rupee.</w:t>
            </w:r>
          </w:p>
        </w:tc>
      </w:tr>
      <w:tr w:rsidR="00441BFC" w:rsidRPr="00C27906" w:rsidTr="00145D27">
        <w:tblPrEx>
          <w:tblBorders>
            <w:top w:val="none" w:sz="0" w:space="0" w:color="auto"/>
          </w:tblBorders>
        </w:tblPrEx>
        <w:trPr>
          <w:trHeight w:val="1170"/>
        </w:trPr>
        <w:tc>
          <w:tcPr>
            <w:tcW w:w="2248" w:type="dxa"/>
            <w:gridSpan w:val="2"/>
            <w:tcBorders>
              <w:top w:val="single" w:sz="4" w:space="0" w:color="262626"/>
              <w:bottom w:val="single" w:sz="4" w:space="0" w:color="999999"/>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19.</w:t>
            </w:r>
            <w:r w:rsidRPr="00C27906">
              <w:rPr>
                <w:rFonts w:ascii="Arial" w:hAnsi="Arial" w:cs="Arial"/>
                <w:sz w:val="22"/>
                <w:szCs w:val="22"/>
              </w:rPr>
              <w:tab/>
              <w:t xml:space="preserve"> Prices</w:t>
            </w:r>
          </w:p>
        </w:tc>
        <w:tc>
          <w:tcPr>
            <w:tcW w:w="1006" w:type="dxa"/>
            <w:tcBorders>
              <w:top w:val="single" w:sz="4" w:space="0" w:color="262626"/>
              <w:left w:val="single" w:sz="4" w:space="0" w:color="BFBFBF"/>
              <w:bottom w:val="single" w:sz="4" w:space="0" w:color="999999"/>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999999"/>
            </w:tcBorders>
          </w:tcPr>
          <w:p w:rsidR="00441BFC" w:rsidRPr="00C27906" w:rsidRDefault="00441BFC" w:rsidP="00AD762D">
            <w:pPr>
              <w:jc w:val="both"/>
              <w:rPr>
                <w:rFonts w:ascii="Arial" w:hAnsi="Arial" w:cs="Arial"/>
              </w:rPr>
            </w:pPr>
            <w:r w:rsidRPr="00C27906">
              <w:rPr>
                <w:rFonts w:ascii="Arial" w:hAnsi="Arial" w:cs="Arial"/>
                <w:sz w:val="22"/>
                <w:szCs w:val="22"/>
              </w:rPr>
              <w:t>Prices charged by the Supplier for goods delivered under the Contract shall not vary from the prices quoted by the Supplier in its bid and shall remain the same till the expiry of the contract unless the Parties to this contract mutually agree to vary the prices.</w:t>
            </w:r>
          </w:p>
        </w:tc>
      </w:tr>
      <w:tr w:rsidR="00441BFC" w:rsidRPr="00C27906" w:rsidTr="00145D27">
        <w:tblPrEx>
          <w:tblBorders>
            <w:top w:val="none" w:sz="0" w:space="0" w:color="auto"/>
          </w:tblBorders>
        </w:tblPrEx>
        <w:trPr>
          <w:trHeight w:val="3752"/>
        </w:trPr>
        <w:tc>
          <w:tcPr>
            <w:tcW w:w="2248" w:type="dxa"/>
            <w:gridSpan w:val="2"/>
            <w:vMerge w:val="restart"/>
            <w:tcBorders>
              <w:top w:val="single" w:sz="4" w:space="0" w:color="262626"/>
              <w:right w:val="single" w:sz="4" w:space="0" w:color="BFBFBF"/>
            </w:tcBorders>
          </w:tcPr>
          <w:p w:rsidR="00441BFC" w:rsidRPr="00C27906" w:rsidRDefault="00441BFC" w:rsidP="00D26C23">
            <w:pPr>
              <w:pStyle w:val="Head42"/>
              <w:rPr>
                <w:rFonts w:ascii="Arial" w:hAnsi="Arial" w:cs="Arial"/>
              </w:rPr>
            </w:pPr>
            <w:r w:rsidRPr="00C27906">
              <w:rPr>
                <w:rFonts w:ascii="Arial" w:hAnsi="Arial" w:cs="Arial"/>
                <w:sz w:val="22"/>
                <w:szCs w:val="22"/>
              </w:rPr>
              <w:t>20.  Change Orders</w:t>
            </w:r>
          </w:p>
        </w:tc>
        <w:tc>
          <w:tcPr>
            <w:tcW w:w="1006" w:type="dxa"/>
            <w:tcBorders>
              <w:top w:val="single" w:sz="4" w:space="0" w:color="262626"/>
              <w:left w:val="single" w:sz="4" w:space="0" w:color="BFBFBF"/>
              <w:right w:val="single" w:sz="4" w:space="0" w:color="BFBFBF"/>
            </w:tcBorders>
          </w:tcPr>
          <w:p w:rsidR="00441BFC" w:rsidRPr="00C27906" w:rsidRDefault="00441BFC" w:rsidP="00AD762D">
            <w:pPr>
              <w:jc w:val="both"/>
              <w:rPr>
                <w:rFonts w:ascii="Arial" w:hAnsi="Arial" w:cs="Arial"/>
              </w:rPr>
            </w:pPr>
            <w:r w:rsidRPr="00C27906">
              <w:rPr>
                <w:rFonts w:ascii="Arial" w:hAnsi="Arial" w:cs="Arial"/>
              </w:rPr>
              <w:t>20.1</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tcBorders>
          </w:tcPr>
          <w:p w:rsidR="00441BFC" w:rsidRPr="00C27906" w:rsidRDefault="00441BFC" w:rsidP="00AD762D">
            <w:pPr>
              <w:tabs>
                <w:tab w:val="left" w:pos="0"/>
              </w:tabs>
              <w:suppressAutoHyphens/>
              <w:ind w:right="-72"/>
              <w:jc w:val="both"/>
              <w:rPr>
                <w:rFonts w:ascii="Arial" w:hAnsi="Arial" w:cs="Arial"/>
              </w:rPr>
            </w:pPr>
            <w:r w:rsidRPr="00C27906">
              <w:rPr>
                <w:rFonts w:ascii="Arial" w:hAnsi="Arial" w:cs="Arial"/>
                <w:sz w:val="22"/>
                <w:szCs w:val="22"/>
              </w:rPr>
              <w:t>The Purchaser may at any time, by a written order given to the Supplier pursuant to GCC Clause 33 for notices, make changes within the general scope of the Contract in any one or more of the following:</w:t>
            </w:r>
          </w:p>
          <w:p w:rsidR="00441BFC" w:rsidRPr="00C27906" w:rsidRDefault="00441BFC" w:rsidP="00AD762D">
            <w:pPr>
              <w:tabs>
                <w:tab w:val="left" w:pos="540"/>
              </w:tabs>
              <w:suppressAutoHyphens/>
              <w:ind w:left="540" w:right="-72" w:hanging="540"/>
              <w:jc w:val="both"/>
              <w:rPr>
                <w:rFonts w:ascii="Arial" w:hAnsi="Arial" w:cs="Arial"/>
              </w:rPr>
            </w:pPr>
          </w:p>
          <w:p w:rsidR="00441BFC" w:rsidRPr="00C27906" w:rsidRDefault="00441BFC" w:rsidP="00441BFC">
            <w:pPr>
              <w:numPr>
                <w:ilvl w:val="0"/>
                <w:numId w:val="5"/>
              </w:numPr>
              <w:suppressAutoHyphens/>
              <w:ind w:left="414" w:right="-72" w:hanging="414"/>
              <w:jc w:val="both"/>
              <w:rPr>
                <w:rFonts w:ascii="Arial" w:hAnsi="Arial" w:cs="Arial"/>
              </w:rPr>
            </w:pPr>
            <w:r w:rsidRPr="00C27906">
              <w:rPr>
                <w:rFonts w:ascii="Arial" w:hAnsi="Arial" w:cs="Arial"/>
                <w:sz w:val="22"/>
                <w:szCs w:val="22"/>
              </w:rPr>
              <w:t>drawings, designs, or specifications, where Goods to be furnished under the Contract are to be specifically manufactured for the Purchaser;</w:t>
            </w:r>
          </w:p>
          <w:p w:rsidR="00441BFC" w:rsidRPr="00C27906" w:rsidRDefault="00441BFC" w:rsidP="00AD762D">
            <w:pPr>
              <w:suppressAutoHyphens/>
              <w:ind w:left="720" w:right="-72"/>
              <w:jc w:val="both"/>
              <w:rPr>
                <w:rFonts w:ascii="Arial" w:hAnsi="Arial" w:cs="Arial"/>
              </w:rPr>
            </w:pPr>
          </w:p>
          <w:p w:rsidR="00441BFC" w:rsidRPr="00C27906" w:rsidRDefault="00441BFC" w:rsidP="00AD762D">
            <w:pPr>
              <w:suppressAutoHyphens/>
              <w:ind w:left="430" w:right="-72" w:hanging="430"/>
              <w:jc w:val="both"/>
              <w:rPr>
                <w:rFonts w:ascii="Arial" w:hAnsi="Arial" w:cs="Arial"/>
              </w:rPr>
            </w:pPr>
            <w:r w:rsidRPr="00C27906">
              <w:rPr>
                <w:rFonts w:ascii="Arial" w:hAnsi="Arial" w:cs="Arial"/>
                <w:sz w:val="22"/>
                <w:szCs w:val="22"/>
              </w:rPr>
              <w:t>(b)</w:t>
            </w:r>
            <w:r w:rsidRPr="00C27906">
              <w:rPr>
                <w:rFonts w:ascii="Arial" w:hAnsi="Arial" w:cs="Arial"/>
                <w:sz w:val="22"/>
                <w:szCs w:val="22"/>
              </w:rPr>
              <w:tab/>
              <w:t>the method of shipment or packing;</w:t>
            </w:r>
          </w:p>
          <w:p w:rsidR="00441BFC" w:rsidRPr="00C27906" w:rsidRDefault="00441BFC" w:rsidP="00AD762D">
            <w:pPr>
              <w:suppressAutoHyphens/>
              <w:ind w:left="430" w:right="-72" w:hanging="430"/>
              <w:jc w:val="both"/>
              <w:rPr>
                <w:rFonts w:ascii="Arial" w:hAnsi="Arial" w:cs="Arial"/>
              </w:rPr>
            </w:pPr>
          </w:p>
          <w:p w:rsidR="00441BFC" w:rsidRPr="00C27906" w:rsidRDefault="00441BFC" w:rsidP="00AD762D">
            <w:pPr>
              <w:suppressAutoHyphens/>
              <w:ind w:left="430" w:right="-72" w:hanging="430"/>
              <w:jc w:val="both"/>
              <w:rPr>
                <w:rFonts w:ascii="Arial" w:hAnsi="Arial" w:cs="Arial"/>
              </w:rPr>
            </w:pPr>
            <w:r w:rsidRPr="00C27906">
              <w:rPr>
                <w:rFonts w:ascii="Arial" w:hAnsi="Arial" w:cs="Arial"/>
                <w:sz w:val="22"/>
                <w:szCs w:val="22"/>
              </w:rPr>
              <w:t>(c)</w:t>
            </w:r>
            <w:r w:rsidRPr="00C27906">
              <w:rPr>
                <w:rFonts w:ascii="Arial" w:hAnsi="Arial" w:cs="Arial"/>
                <w:sz w:val="22"/>
                <w:szCs w:val="22"/>
              </w:rPr>
              <w:tab/>
              <w:t>the place of delivery; and/or</w:t>
            </w:r>
          </w:p>
          <w:p w:rsidR="00441BFC" w:rsidRPr="00C27906" w:rsidRDefault="00441BFC" w:rsidP="00AD762D">
            <w:pPr>
              <w:suppressAutoHyphens/>
              <w:ind w:left="430" w:right="-72" w:hanging="430"/>
              <w:jc w:val="both"/>
              <w:rPr>
                <w:rFonts w:ascii="Arial" w:hAnsi="Arial" w:cs="Arial"/>
              </w:rPr>
            </w:pPr>
          </w:p>
          <w:p w:rsidR="00441BFC" w:rsidRPr="00C27906" w:rsidRDefault="00441BFC" w:rsidP="00D26C23">
            <w:pPr>
              <w:suppressAutoHyphens/>
              <w:ind w:left="430" w:right="-72" w:hanging="430"/>
              <w:jc w:val="both"/>
              <w:rPr>
                <w:rFonts w:ascii="Arial" w:hAnsi="Arial" w:cs="Arial"/>
              </w:rPr>
            </w:pPr>
            <w:r w:rsidRPr="00C27906">
              <w:rPr>
                <w:rFonts w:ascii="Arial" w:hAnsi="Arial" w:cs="Arial"/>
                <w:sz w:val="22"/>
                <w:szCs w:val="22"/>
              </w:rPr>
              <w:t>(d)</w:t>
            </w:r>
            <w:r w:rsidRPr="00C27906">
              <w:rPr>
                <w:rFonts w:ascii="Arial" w:hAnsi="Arial" w:cs="Arial"/>
                <w:sz w:val="22"/>
                <w:szCs w:val="22"/>
              </w:rPr>
              <w:tab/>
              <w:t>the Services to be provided by the Supplier.</w:t>
            </w:r>
          </w:p>
        </w:tc>
      </w:tr>
      <w:tr w:rsidR="00441BFC" w:rsidRPr="00C27906" w:rsidTr="00145D27">
        <w:tblPrEx>
          <w:tblBorders>
            <w:top w:val="none" w:sz="0" w:space="0" w:color="auto"/>
          </w:tblBorders>
        </w:tblPrEx>
        <w:trPr>
          <w:trHeight w:val="2501"/>
        </w:trPr>
        <w:tc>
          <w:tcPr>
            <w:tcW w:w="2248" w:type="dxa"/>
            <w:gridSpan w:val="2"/>
            <w:vMerge/>
            <w:tcBorders>
              <w:bottom w:val="single" w:sz="4" w:space="0" w:color="262626"/>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rPr>
              <w:t>20.2</w:t>
            </w:r>
          </w:p>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bottom w:val="single" w:sz="4" w:space="0" w:color="262626"/>
            </w:tcBorders>
          </w:tcPr>
          <w:p w:rsidR="00441BFC" w:rsidRPr="00C27906" w:rsidRDefault="00441BFC" w:rsidP="00AD762D">
            <w:pPr>
              <w:tabs>
                <w:tab w:val="left" w:pos="1080"/>
              </w:tabs>
              <w:suppressAutoHyphens/>
              <w:ind w:left="1080" w:right="-72" w:hanging="540"/>
              <w:jc w:val="both"/>
              <w:rPr>
                <w:rFonts w:ascii="Arial" w:hAnsi="Arial" w:cs="Arial"/>
              </w:rPr>
            </w:pPr>
          </w:p>
          <w:p w:rsidR="00441BFC" w:rsidRPr="00C27906" w:rsidRDefault="00441BFC" w:rsidP="00D26C23">
            <w:pPr>
              <w:suppressAutoHyphens/>
              <w:ind w:right="-72"/>
              <w:jc w:val="both"/>
              <w:rPr>
                <w:rFonts w:ascii="Arial" w:hAnsi="Arial" w:cs="Arial"/>
              </w:rPr>
            </w:pPr>
            <w:r w:rsidRPr="00C27906">
              <w:rPr>
                <w:rFonts w:ascii="Arial" w:hAnsi="Arial" w:cs="Arial"/>
                <w:sz w:val="22"/>
                <w:szCs w:val="22"/>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tc>
      </w:tr>
      <w:tr w:rsidR="00441BFC" w:rsidRPr="00C27906" w:rsidTr="00145D27">
        <w:tblPrEx>
          <w:tblBorders>
            <w:top w:val="none" w:sz="0" w:space="0" w:color="auto"/>
          </w:tblBorders>
        </w:tblPrEx>
        <w:tc>
          <w:tcPr>
            <w:tcW w:w="2248" w:type="dxa"/>
            <w:gridSpan w:val="2"/>
            <w:tcBorders>
              <w:top w:val="single" w:sz="4" w:space="0" w:color="262626"/>
              <w:bottom w:val="single" w:sz="4" w:space="0" w:color="262626"/>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21. Contract Amendments</w:t>
            </w:r>
          </w:p>
        </w:tc>
        <w:tc>
          <w:tcPr>
            <w:tcW w:w="1006" w:type="dxa"/>
            <w:tcBorders>
              <w:top w:val="single" w:sz="4" w:space="0" w:color="26262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262626"/>
            </w:tcBorders>
          </w:tcPr>
          <w:p w:rsidR="00441BFC" w:rsidRPr="00C27906" w:rsidRDefault="00441BFC" w:rsidP="00AD762D">
            <w:pPr>
              <w:jc w:val="both"/>
              <w:rPr>
                <w:rFonts w:ascii="Arial" w:hAnsi="Arial" w:cs="Arial"/>
              </w:rPr>
            </w:pPr>
            <w:r w:rsidRPr="00C27906">
              <w:rPr>
                <w:rFonts w:ascii="Arial" w:hAnsi="Arial" w:cs="Arial"/>
                <w:sz w:val="22"/>
                <w:szCs w:val="22"/>
              </w:rPr>
              <w:t>No variation in or modification of the terms of the Contract shall be made except by written amendment signed by the Parties.</w:t>
            </w:r>
          </w:p>
        </w:tc>
      </w:tr>
      <w:tr w:rsidR="00441BFC" w:rsidRPr="00C27906" w:rsidTr="00145D27">
        <w:tblPrEx>
          <w:tblBorders>
            <w:top w:val="none" w:sz="0" w:space="0" w:color="auto"/>
          </w:tblBorders>
        </w:tblPrEx>
        <w:tc>
          <w:tcPr>
            <w:tcW w:w="2248" w:type="dxa"/>
            <w:gridSpan w:val="2"/>
            <w:tcBorders>
              <w:top w:val="single" w:sz="4" w:space="0" w:color="262626"/>
              <w:bottom w:val="single" w:sz="4" w:space="0" w:color="262626"/>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22.  Assignment</w:t>
            </w:r>
          </w:p>
        </w:tc>
        <w:tc>
          <w:tcPr>
            <w:tcW w:w="1006" w:type="dxa"/>
            <w:tcBorders>
              <w:top w:val="single" w:sz="4" w:space="0" w:color="26262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262626"/>
            </w:tcBorders>
          </w:tcPr>
          <w:p w:rsidR="00441BFC" w:rsidRPr="00C27906" w:rsidRDefault="00441BFC" w:rsidP="00AD762D">
            <w:pPr>
              <w:jc w:val="both"/>
              <w:rPr>
                <w:rFonts w:ascii="Arial" w:hAnsi="Arial" w:cs="Arial"/>
              </w:rPr>
            </w:pPr>
            <w:r w:rsidRPr="00C27906">
              <w:rPr>
                <w:rFonts w:ascii="Arial" w:hAnsi="Arial" w:cs="Arial"/>
                <w:sz w:val="22"/>
                <w:szCs w:val="22"/>
              </w:rPr>
              <w:t>The Supplier shall not assign, in whole or in part, its obligations to perform under this Contract, except with the Purchaser’s prior written consent.</w:t>
            </w:r>
          </w:p>
        </w:tc>
      </w:tr>
      <w:tr w:rsidR="00441BFC" w:rsidRPr="00C27906" w:rsidTr="00145D27">
        <w:tblPrEx>
          <w:tblBorders>
            <w:top w:val="none" w:sz="0" w:space="0" w:color="auto"/>
          </w:tblBorders>
        </w:tblPrEx>
        <w:tc>
          <w:tcPr>
            <w:tcW w:w="2248" w:type="dxa"/>
            <w:gridSpan w:val="2"/>
            <w:tcBorders>
              <w:top w:val="single" w:sz="4" w:space="0" w:color="262626"/>
              <w:bottom w:val="single" w:sz="4" w:space="0" w:color="262626"/>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23.  Subcontracts</w:t>
            </w:r>
          </w:p>
        </w:tc>
        <w:tc>
          <w:tcPr>
            <w:tcW w:w="1006" w:type="dxa"/>
            <w:tcBorders>
              <w:top w:val="single" w:sz="4" w:space="0" w:color="26262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262626"/>
            </w:tcBorders>
          </w:tcPr>
          <w:p w:rsidR="00441BFC" w:rsidRPr="00C27906" w:rsidRDefault="00441BFC" w:rsidP="00AD762D">
            <w:pPr>
              <w:jc w:val="both"/>
              <w:rPr>
                <w:rFonts w:ascii="Arial" w:hAnsi="Arial" w:cs="Arial"/>
              </w:rPr>
            </w:pPr>
            <w:r w:rsidRPr="00C27906">
              <w:rPr>
                <w:rFonts w:ascii="Arial" w:hAnsi="Arial" w:cs="Arial"/>
                <w:sz w:val="22"/>
                <w:szCs w:val="22"/>
              </w:rPr>
              <w:t>The Supplier shall not be allowed to sublet and award subcontracts under this Contract.</w:t>
            </w:r>
          </w:p>
        </w:tc>
      </w:tr>
      <w:tr w:rsidR="00441BFC" w:rsidRPr="00C27906" w:rsidTr="00145D27">
        <w:tblPrEx>
          <w:tblBorders>
            <w:top w:val="none" w:sz="0" w:space="0" w:color="auto"/>
          </w:tblBorders>
        </w:tblPrEx>
        <w:trPr>
          <w:trHeight w:val="900"/>
        </w:trPr>
        <w:tc>
          <w:tcPr>
            <w:tcW w:w="2248" w:type="dxa"/>
            <w:gridSpan w:val="2"/>
            <w:vMerge w:val="restart"/>
            <w:tcBorders>
              <w:top w:val="single" w:sz="4" w:space="0" w:color="262626"/>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24.</w:t>
            </w:r>
            <w:r w:rsidRPr="00C27906">
              <w:rPr>
                <w:rFonts w:ascii="Arial" w:hAnsi="Arial" w:cs="Arial"/>
                <w:sz w:val="22"/>
                <w:szCs w:val="22"/>
              </w:rPr>
              <w:tab/>
              <w:t>Delays in the Supplier’s Performance</w:t>
            </w: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rPr>
                <w:rFonts w:ascii="Arial" w:hAnsi="Arial" w:cs="Arial"/>
              </w:rPr>
            </w:pPr>
          </w:p>
          <w:p w:rsidR="00441BFC" w:rsidRPr="00C27906" w:rsidRDefault="00441BFC" w:rsidP="00AD762D">
            <w:pPr>
              <w:ind w:left="448" w:hanging="448"/>
              <w:rPr>
                <w:rFonts w:ascii="Arial" w:hAnsi="Arial" w:cs="Arial"/>
                <w:b/>
              </w:rPr>
            </w:pPr>
          </w:p>
        </w:tc>
        <w:tc>
          <w:tcPr>
            <w:tcW w:w="1006" w:type="dxa"/>
            <w:tcBorders>
              <w:top w:val="single" w:sz="4" w:space="0" w:color="26262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lastRenderedPageBreak/>
              <w:t>24.1</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A6A6A6"/>
            </w:tcBorders>
          </w:tcPr>
          <w:p w:rsidR="00441BFC" w:rsidRPr="00C27906" w:rsidRDefault="00441BFC" w:rsidP="00AD762D">
            <w:pPr>
              <w:jc w:val="both"/>
              <w:rPr>
                <w:rFonts w:ascii="Arial" w:hAnsi="Arial" w:cs="Arial"/>
              </w:rPr>
            </w:pPr>
            <w:r w:rsidRPr="00C27906">
              <w:rPr>
                <w:rFonts w:ascii="Arial" w:hAnsi="Arial" w:cs="Arial"/>
                <w:sz w:val="22"/>
                <w:szCs w:val="22"/>
              </w:rPr>
              <w:t xml:space="preserve">Delivery of the goods shall be made by the Supplier in accordance with the </w:t>
            </w:r>
            <w:r w:rsidRPr="00C27906">
              <w:rPr>
                <w:rFonts w:ascii="Arial" w:hAnsi="Arial" w:cs="Arial"/>
                <w:b/>
                <w:sz w:val="22"/>
                <w:szCs w:val="22"/>
              </w:rPr>
              <w:t>time schedule/supply schedule prescribed</w:t>
            </w:r>
            <w:r w:rsidR="000F0716">
              <w:rPr>
                <w:rFonts w:ascii="Arial" w:hAnsi="Arial" w:cs="Arial"/>
                <w:b/>
                <w:sz w:val="22"/>
                <w:szCs w:val="22"/>
              </w:rPr>
              <w:t xml:space="preserve"> </w:t>
            </w:r>
            <w:r w:rsidRPr="00C27906">
              <w:rPr>
                <w:rFonts w:ascii="Arial" w:hAnsi="Arial" w:cs="Arial"/>
                <w:sz w:val="22"/>
                <w:szCs w:val="22"/>
              </w:rPr>
              <w:t>by the Purchaser in the Schedule of Requirements.</w:t>
            </w:r>
          </w:p>
        </w:tc>
      </w:tr>
      <w:tr w:rsidR="00441BFC" w:rsidRPr="00C27906" w:rsidTr="00145D27">
        <w:tblPrEx>
          <w:tblBorders>
            <w:top w:val="none" w:sz="0" w:space="0" w:color="auto"/>
          </w:tblBorders>
        </w:tblPrEx>
        <w:trPr>
          <w:trHeight w:val="2673"/>
        </w:trPr>
        <w:tc>
          <w:tcPr>
            <w:tcW w:w="2248" w:type="dxa"/>
            <w:gridSpan w:val="2"/>
            <w:vMerge/>
            <w:tcBorders>
              <w:bottom w:val="single" w:sz="4" w:space="0" w:color="262626"/>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24.2</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bottom w:val="single" w:sz="4" w:space="0" w:color="262626"/>
            </w:tcBorders>
          </w:tcPr>
          <w:p w:rsidR="00441BFC" w:rsidRPr="00C27906" w:rsidRDefault="00441BFC" w:rsidP="00AD762D">
            <w:pPr>
              <w:jc w:val="both"/>
              <w:rPr>
                <w:rFonts w:ascii="Arial" w:hAnsi="Arial" w:cs="Arial"/>
              </w:rPr>
            </w:pPr>
            <w:r w:rsidRPr="00C27906">
              <w:rPr>
                <w:rFonts w:ascii="Arial" w:hAnsi="Arial" w:cs="Arial"/>
                <w:sz w:val="22"/>
                <w:szCs w:val="22"/>
              </w:rPr>
              <w:t>If at any time during performance of the Contract, the Supplier encounters conditions impeding timely delivery of the goods,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w:t>
            </w:r>
            <w:r w:rsidR="00861691">
              <w:rPr>
                <w:rFonts w:ascii="Arial" w:hAnsi="Arial" w:cs="Arial"/>
                <w:sz w:val="22"/>
                <w:szCs w:val="22"/>
              </w:rPr>
              <w:t>e Parties by</w:t>
            </w:r>
            <w:r w:rsidRPr="00C27906">
              <w:rPr>
                <w:rFonts w:ascii="Arial" w:hAnsi="Arial" w:cs="Arial"/>
                <w:sz w:val="22"/>
                <w:szCs w:val="22"/>
              </w:rPr>
              <w:t xml:space="preserve"> an amendment to the Contract.</w:t>
            </w:r>
          </w:p>
        </w:tc>
      </w:tr>
      <w:tr w:rsidR="00441BFC" w:rsidRPr="00C27906" w:rsidTr="00145D27">
        <w:tblPrEx>
          <w:tblBorders>
            <w:top w:val="none" w:sz="0" w:space="0" w:color="auto"/>
          </w:tblBorders>
        </w:tblPrEx>
        <w:trPr>
          <w:trHeight w:val="1380"/>
        </w:trPr>
        <w:tc>
          <w:tcPr>
            <w:tcW w:w="2248" w:type="dxa"/>
            <w:gridSpan w:val="2"/>
            <w:tcBorders>
              <w:top w:val="single" w:sz="4" w:space="0" w:color="262626"/>
              <w:right w:val="single" w:sz="4" w:space="0" w:color="BFBFBF"/>
            </w:tcBorders>
          </w:tcPr>
          <w:p w:rsidR="00441BFC" w:rsidRPr="00C27906" w:rsidRDefault="00441BFC" w:rsidP="00B570FE">
            <w:pPr>
              <w:ind w:left="342" w:hanging="342"/>
              <w:rPr>
                <w:rFonts w:ascii="Arial" w:hAnsi="Arial" w:cs="Arial"/>
              </w:rPr>
            </w:pPr>
            <w:r w:rsidRPr="00C27906">
              <w:rPr>
                <w:rFonts w:ascii="Arial" w:hAnsi="Arial" w:cs="Arial"/>
                <w:b/>
                <w:sz w:val="22"/>
                <w:szCs w:val="22"/>
              </w:rPr>
              <w:lastRenderedPageBreak/>
              <w:t>25.Liquidated  Damages</w:t>
            </w:r>
            <w:r w:rsidR="009058EC">
              <w:rPr>
                <w:rFonts w:ascii="Arial" w:hAnsi="Arial" w:cs="Arial"/>
                <w:b/>
                <w:sz w:val="22"/>
                <w:szCs w:val="22"/>
              </w:rPr>
              <w:t xml:space="preserve"> </w:t>
            </w:r>
            <w:r w:rsidRPr="00C27906">
              <w:rPr>
                <w:rFonts w:ascii="Arial" w:hAnsi="Arial" w:cs="Arial"/>
                <w:b/>
                <w:sz w:val="22"/>
                <w:szCs w:val="22"/>
              </w:rPr>
              <w:t>&amp; Penalties</w:t>
            </w:r>
          </w:p>
        </w:tc>
        <w:tc>
          <w:tcPr>
            <w:tcW w:w="1006" w:type="dxa"/>
            <w:tcBorders>
              <w:top w:val="single" w:sz="4" w:space="0" w:color="262626"/>
              <w:left w:val="single" w:sz="4" w:space="0" w:color="BFBFBF"/>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Except as provided under GCC Clause 24, a delay by the Supplier in the performance of its delivery obligations shall render the Supplier liable to the imposition of liquidated damages as prescribed in the SCC, unless the parties to this contract mutually agree for extension of time.</w:t>
            </w:r>
          </w:p>
        </w:tc>
      </w:tr>
      <w:tr w:rsidR="00441BFC" w:rsidRPr="00C27906" w:rsidTr="00145D27">
        <w:tblPrEx>
          <w:tblBorders>
            <w:top w:val="none" w:sz="0" w:space="0" w:color="auto"/>
          </w:tblBorders>
        </w:tblPrEx>
        <w:tc>
          <w:tcPr>
            <w:tcW w:w="2248" w:type="dxa"/>
            <w:gridSpan w:val="2"/>
            <w:tcBorders>
              <w:bottom w:val="single" w:sz="4" w:space="0" w:color="BFBFBF"/>
              <w:right w:val="single" w:sz="4" w:space="0" w:color="BFBFBF"/>
            </w:tcBorders>
          </w:tcPr>
          <w:p w:rsidR="00441BFC" w:rsidRPr="00C27906" w:rsidRDefault="00441BFC" w:rsidP="00AD762D">
            <w:pPr>
              <w:pStyle w:val="Head42"/>
              <w:ind w:left="448" w:hanging="450"/>
              <w:rPr>
                <w:rFonts w:ascii="Arial" w:hAnsi="Arial" w:cs="Arial"/>
                <w:color w:val="FF0000"/>
              </w:rPr>
            </w:pPr>
          </w:p>
        </w:tc>
        <w:tc>
          <w:tcPr>
            <w:tcW w:w="1006" w:type="dxa"/>
            <w:tcBorders>
              <w:left w:val="single" w:sz="4" w:space="0" w:color="BFBFBF"/>
              <w:bottom w:val="single" w:sz="4" w:space="0" w:color="BFBFBF"/>
              <w:right w:val="single" w:sz="4" w:space="0" w:color="BFBFBF"/>
            </w:tcBorders>
          </w:tcPr>
          <w:p w:rsidR="00441BFC" w:rsidRPr="00C27906" w:rsidRDefault="00441BFC" w:rsidP="00AD762D">
            <w:pPr>
              <w:jc w:val="both"/>
              <w:rPr>
                <w:rFonts w:ascii="Arial" w:hAnsi="Arial" w:cs="Arial"/>
              </w:rPr>
            </w:pPr>
          </w:p>
        </w:tc>
        <w:tc>
          <w:tcPr>
            <w:tcW w:w="5989" w:type="dxa"/>
            <w:gridSpan w:val="2"/>
            <w:tcBorders>
              <w:left w:val="single" w:sz="4" w:space="0" w:color="BFBFBF"/>
              <w:bottom w:val="single" w:sz="4" w:space="0" w:color="BFBFBF"/>
            </w:tcBorders>
          </w:tcPr>
          <w:p w:rsidR="00441BFC" w:rsidRPr="00C27906" w:rsidRDefault="00441BFC" w:rsidP="00AD762D">
            <w:pPr>
              <w:tabs>
                <w:tab w:val="left" w:pos="0"/>
              </w:tabs>
              <w:suppressAutoHyphens/>
              <w:ind w:left="24" w:right="-72" w:hanging="24"/>
              <w:jc w:val="both"/>
              <w:rPr>
                <w:rFonts w:ascii="Arial" w:hAnsi="Arial" w:cs="Arial"/>
              </w:rPr>
            </w:pPr>
            <w:r w:rsidRPr="00C27906">
              <w:rPr>
                <w:rFonts w:ascii="Arial" w:hAnsi="Arial" w:cs="Arial"/>
                <w:sz w:val="22"/>
                <w:szCs w:val="22"/>
              </w:rPr>
              <w:t xml:space="preserve">Subject to GCC Clause 25, 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Purchaser may consider termination of the Contract pursuant to GCC Clause 26. </w:t>
            </w:r>
          </w:p>
          <w:p w:rsidR="00441BFC" w:rsidRPr="00C27906" w:rsidRDefault="00441BFC" w:rsidP="00AD762D">
            <w:pPr>
              <w:tabs>
                <w:tab w:val="left" w:pos="0"/>
              </w:tabs>
              <w:suppressAutoHyphens/>
              <w:ind w:left="24" w:right="-72" w:hanging="24"/>
              <w:jc w:val="both"/>
              <w:rPr>
                <w:rFonts w:ascii="Arial" w:hAnsi="Arial" w:cs="Arial"/>
              </w:rPr>
            </w:pPr>
          </w:p>
          <w:p w:rsidR="00441BFC" w:rsidRPr="00C27906" w:rsidRDefault="00441BFC" w:rsidP="00D26C23">
            <w:pPr>
              <w:tabs>
                <w:tab w:val="left" w:pos="0"/>
              </w:tabs>
              <w:suppressAutoHyphens/>
              <w:ind w:left="24" w:right="-72" w:hanging="24"/>
              <w:jc w:val="both"/>
              <w:rPr>
                <w:rFonts w:ascii="Arial" w:hAnsi="Arial" w:cs="Arial"/>
              </w:rPr>
            </w:pPr>
            <w:r w:rsidRPr="00C27906">
              <w:rPr>
                <w:rFonts w:ascii="Arial" w:hAnsi="Arial" w:cs="Arial"/>
                <w:sz w:val="22"/>
                <w:szCs w:val="22"/>
              </w:rPr>
              <w:t>Applicable rate for penalties in case of a breach of contract by the supplier regarding delivery of Goods is specified in the Supply Schedule in Part-II: Section-III.</w:t>
            </w:r>
          </w:p>
        </w:tc>
      </w:tr>
      <w:tr w:rsidR="00D26C23" w:rsidRPr="00C27906" w:rsidTr="00145D27">
        <w:tblPrEx>
          <w:tblBorders>
            <w:top w:val="none" w:sz="0" w:space="0" w:color="auto"/>
          </w:tblBorders>
        </w:tblPrEx>
        <w:tc>
          <w:tcPr>
            <w:tcW w:w="2248" w:type="dxa"/>
            <w:gridSpan w:val="2"/>
            <w:tcBorders>
              <w:bottom w:val="single" w:sz="4" w:space="0" w:color="BFBFBF"/>
              <w:right w:val="single" w:sz="4" w:space="0" w:color="BFBFBF"/>
            </w:tcBorders>
          </w:tcPr>
          <w:p w:rsidR="00D26C23" w:rsidRPr="00C27906" w:rsidRDefault="00D26C23" w:rsidP="00AD762D">
            <w:pPr>
              <w:pStyle w:val="Head42"/>
              <w:ind w:left="448" w:hanging="450"/>
              <w:rPr>
                <w:rFonts w:ascii="Arial" w:hAnsi="Arial" w:cs="Arial"/>
                <w:color w:val="FF0000"/>
              </w:rPr>
            </w:pPr>
            <w:r w:rsidRPr="00C27906">
              <w:rPr>
                <w:rFonts w:ascii="Arial" w:hAnsi="Arial" w:cs="Arial"/>
                <w:sz w:val="22"/>
                <w:szCs w:val="22"/>
              </w:rPr>
              <w:t>26.</w:t>
            </w:r>
            <w:r w:rsidRPr="00C27906">
              <w:rPr>
                <w:rFonts w:ascii="Arial" w:hAnsi="Arial" w:cs="Arial"/>
                <w:sz w:val="22"/>
                <w:szCs w:val="22"/>
              </w:rPr>
              <w:tab/>
              <w:t>Termination for Default</w:t>
            </w:r>
          </w:p>
        </w:tc>
        <w:tc>
          <w:tcPr>
            <w:tcW w:w="1006" w:type="dxa"/>
            <w:tcBorders>
              <w:left w:val="single" w:sz="4" w:space="0" w:color="BFBFBF"/>
              <w:bottom w:val="single" w:sz="4" w:space="0" w:color="BFBFBF"/>
              <w:right w:val="single" w:sz="4" w:space="0" w:color="BFBFBF"/>
            </w:tcBorders>
          </w:tcPr>
          <w:p w:rsidR="00D26C23" w:rsidRPr="00C27906" w:rsidRDefault="00D26C23" w:rsidP="00AD762D">
            <w:pPr>
              <w:jc w:val="both"/>
              <w:rPr>
                <w:rFonts w:ascii="Arial" w:hAnsi="Arial" w:cs="Arial"/>
              </w:rPr>
            </w:pPr>
          </w:p>
        </w:tc>
        <w:tc>
          <w:tcPr>
            <w:tcW w:w="5989" w:type="dxa"/>
            <w:gridSpan w:val="2"/>
            <w:tcBorders>
              <w:left w:val="single" w:sz="4" w:space="0" w:color="BFBFBF"/>
              <w:bottom w:val="single" w:sz="4" w:space="0" w:color="BFBFBF"/>
            </w:tcBorders>
          </w:tcPr>
          <w:p w:rsidR="00D26C23" w:rsidRPr="00C27906" w:rsidRDefault="00D26C23" w:rsidP="00D26C23">
            <w:pPr>
              <w:jc w:val="both"/>
              <w:rPr>
                <w:rFonts w:ascii="Arial" w:hAnsi="Arial" w:cs="Arial"/>
              </w:rPr>
            </w:pPr>
            <w:r w:rsidRPr="00C27906">
              <w:rPr>
                <w:rFonts w:ascii="Arial" w:hAnsi="Arial" w:cs="Arial"/>
                <w:sz w:val="22"/>
                <w:szCs w:val="22"/>
              </w:rPr>
              <w:t xml:space="preserve">The Purchaser, without prejudice to any other remedy for breach of Contract, by written notice of default sent to the Supplier, may terminate this Contract as mentioned in the </w:t>
            </w:r>
            <w:r w:rsidRPr="00C27906">
              <w:rPr>
                <w:rFonts w:ascii="Arial" w:hAnsi="Arial" w:cs="Arial"/>
                <w:b/>
                <w:sz w:val="22"/>
                <w:szCs w:val="22"/>
              </w:rPr>
              <w:t xml:space="preserve">SCC </w:t>
            </w:r>
            <w:r w:rsidRPr="00C27906">
              <w:rPr>
                <w:rFonts w:ascii="Arial" w:hAnsi="Arial" w:cs="Arial"/>
                <w:sz w:val="22"/>
                <w:szCs w:val="22"/>
              </w:rPr>
              <w:t>in whole or in part:</w:t>
            </w:r>
          </w:p>
          <w:p w:rsidR="00D26C23" w:rsidRPr="00C27906" w:rsidRDefault="00D26C23" w:rsidP="00D26C23">
            <w:pPr>
              <w:jc w:val="both"/>
              <w:rPr>
                <w:rFonts w:ascii="Arial" w:hAnsi="Arial" w:cs="Arial"/>
              </w:rPr>
            </w:pPr>
          </w:p>
          <w:p w:rsidR="00D26C23" w:rsidRPr="00C27906" w:rsidRDefault="00D26C23" w:rsidP="00D26C23">
            <w:pPr>
              <w:tabs>
                <w:tab w:val="left" w:pos="1080"/>
              </w:tabs>
              <w:ind w:left="430" w:hanging="430"/>
              <w:jc w:val="both"/>
              <w:rPr>
                <w:rFonts w:ascii="Arial" w:hAnsi="Arial" w:cs="Arial"/>
              </w:rPr>
            </w:pPr>
            <w:r w:rsidRPr="00C27906">
              <w:rPr>
                <w:rFonts w:ascii="Arial" w:hAnsi="Arial" w:cs="Arial"/>
                <w:sz w:val="22"/>
                <w:szCs w:val="22"/>
              </w:rPr>
              <w:t>(a)</w:t>
            </w:r>
            <w:r w:rsidRPr="00C27906">
              <w:rPr>
                <w:rFonts w:ascii="Arial" w:hAnsi="Arial" w:cs="Arial"/>
                <w:sz w:val="22"/>
                <w:szCs w:val="22"/>
              </w:rPr>
              <w:tab/>
              <w:t xml:space="preserve">if the Supplier fails to deliver any or all installments of the goods within the period(s) specified in the Supply Schedule in Part-II: Section-III of the Standard Bidding Documents </w:t>
            </w:r>
            <w:r w:rsidR="001B1CEE" w:rsidRPr="00C27906">
              <w:rPr>
                <w:rFonts w:ascii="Arial" w:hAnsi="Arial" w:cs="Arial"/>
                <w:sz w:val="22"/>
                <w:szCs w:val="22"/>
              </w:rPr>
              <w:t>within the</w:t>
            </w:r>
            <w:r w:rsidRPr="00C27906">
              <w:rPr>
                <w:rFonts w:ascii="Arial" w:hAnsi="Arial" w:cs="Arial"/>
                <w:sz w:val="22"/>
                <w:szCs w:val="22"/>
              </w:rPr>
              <w:t xml:space="preserve"> period specified in and subsequent purchase order, or within any extension thereof granted by the Purchaser pursuant to GCC Clause 24; or</w:t>
            </w:r>
          </w:p>
          <w:p w:rsidR="00D26C23" w:rsidRPr="00C27906" w:rsidRDefault="00D26C23" w:rsidP="00D26C23">
            <w:pPr>
              <w:tabs>
                <w:tab w:val="left" w:pos="1080"/>
              </w:tabs>
              <w:ind w:left="430" w:hanging="430"/>
              <w:jc w:val="both"/>
              <w:rPr>
                <w:rFonts w:ascii="Arial" w:hAnsi="Arial" w:cs="Arial"/>
              </w:rPr>
            </w:pPr>
          </w:p>
          <w:p w:rsidR="00D26C23" w:rsidRPr="00C27906" w:rsidRDefault="00D26C23" w:rsidP="00D26C23">
            <w:pPr>
              <w:tabs>
                <w:tab w:val="left" w:pos="1080"/>
              </w:tabs>
              <w:ind w:left="430" w:hanging="430"/>
              <w:jc w:val="both"/>
              <w:rPr>
                <w:rFonts w:ascii="Arial" w:hAnsi="Arial" w:cs="Arial"/>
              </w:rPr>
            </w:pPr>
            <w:r w:rsidRPr="00C27906">
              <w:rPr>
                <w:rFonts w:ascii="Arial" w:hAnsi="Arial" w:cs="Arial"/>
                <w:sz w:val="22"/>
                <w:szCs w:val="22"/>
              </w:rPr>
              <w:t>(b)</w:t>
            </w:r>
            <w:r w:rsidRPr="00C27906">
              <w:rPr>
                <w:rFonts w:ascii="Arial" w:hAnsi="Arial" w:cs="Arial"/>
                <w:sz w:val="22"/>
                <w:szCs w:val="22"/>
              </w:rPr>
              <w:tab/>
              <w:t>if the Supplier fails to perform any other obligation(s) under the Contract.</w:t>
            </w:r>
          </w:p>
          <w:p w:rsidR="00D26C23" w:rsidRPr="00C27906" w:rsidRDefault="00D26C23" w:rsidP="00D26C23">
            <w:pPr>
              <w:tabs>
                <w:tab w:val="left" w:pos="1080"/>
              </w:tabs>
              <w:ind w:left="430" w:hanging="430"/>
              <w:jc w:val="both"/>
              <w:rPr>
                <w:rFonts w:ascii="Arial" w:hAnsi="Arial" w:cs="Arial"/>
              </w:rPr>
            </w:pPr>
          </w:p>
          <w:p w:rsidR="00D26C23" w:rsidRPr="00C27906" w:rsidRDefault="00D26C23" w:rsidP="00D26C23">
            <w:pPr>
              <w:tabs>
                <w:tab w:val="left" w:pos="1080"/>
              </w:tabs>
              <w:ind w:left="430" w:hanging="430"/>
              <w:jc w:val="both"/>
              <w:rPr>
                <w:rFonts w:ascii="Arial" w:hAnsi="Arial" w:cs="Arial"/>
              </w:rPr>
            </w:pPr>
            <w:r w:rsidRPr="00C27906">
              <w:rPr>
                <w:rFonts w:ascii="Arial" w:hAnsi="Arial" w:cs="Arial"/>
                <w:sz w:val="22"/>
                <w:szCs w:val="22"/>
              </w:rPr>
              <w:t>(c)</w:t>
            </w:r>
            <w:r w:rsidRPr="00C27906">
              <w:rPr>
                <w:rFonts w:ascii="Arial" w:hAnsi="Arial" w:cs="Arial"/>
                <w:sz w:val="22"/>
                <w:szCs w:val="22"/>
              </w:rPr>
              <w:tab/>
              <w:t>if the Supplier, in the judgment of the Purchaser has engaged in corrupt or fraudulent practices in competing for or in executing the Contract.</w:t>
            </w:r>
          </w:p>
          <w:p w:rsidR="00D26C23" w:rsidRPr="00C27906" w:rsidRDefault="00D26C23" w:rsidP="00D26C23">
            <w:pPr>
              <w:tabs>
                <w:tab w:val="left" w:pos="1080"/>
              </w:tabs>
              <w:jc w:val="both"/>
              <w:rPr>
                <w:rFonts w:ascii="Arial" w:hAnsi="Arial" w:cs="Arial"/>
              </w:rPr>
            </w:pPr>
          </w:p>
          <w:p w:rsidR="00D26C23" w:rsidRPr="00C27906" w:rsidRDefault="00D26C23" w:rsidP="00D26C23">
            <w:pPr>
              <w:tabs>
                <w:tab w:val="left" w:pos="0"/>
              </w:tabs>
              <w:jc w:val="both"/>
              <w:rPr>
                <w:rFonts w:ascii="Arial" w:hAnsi="Arial" w:cs="Arial"/>
              </w:rPr>
            </w:pPr>
            <w:r w:rsidRPr="00C27906">
              <w:rPr>
                <w:rFonts w:ascii="Arial" w:hAnsi="Arial" w:cs="Arial"/>
                <w:sz w:val="22"/>
                <w:szCs w:val="22"/>
              </w:rPr>
              <w:t>For the purpose of this clause Corrupt and fraudulent practices means:</w:t>
            </w:r>
          </w:p>
          <w:p w:rsidR="00D26C23" w:rsidRPr="00C27906" w:rsidRDefault="00D26C23" w:rsidP="00D26C23">
            <w:pPr>
              <w:ind w:left="250"/>
              <w:jc w:val="both"/>
              <w:rPr>
                <w:rFonts w:ascii="Arial" w:hAnsi="Arial" w:cs="Arial"/>
                <w:i/>
                <w:iCs/>
              </w:rPr>
            </w:pPr>
            <w:r w:rsidRPr="00C27906">
              <w:rPr>
                <w:rFonts w:ascii="Arial" w:hAnsi="Arial" w:cs="Arial"/>
                <w:i/>
                <w:iCs/>
                <w:sz w:val="22"/>
                <w:szCs w:val="22"/>
              </w:rPr>
              <w:lastRenderedPageBreak/>
              <w:t>the offering, giving, receiving, or soliciting of anything of value to influence the action of a public official or the supplier or contractor in the procurement process or in contract execution to the detriment of the Procuring agencies; or misrepresentation of facts in order to influence a procurement process or the execution of a contract, collusive practices among bidders (prior to or after bid submission) designed to establish bid prices at artificial, non-competitive levels and to deprive the Procuring agencies of the benefits of free and open competition and any request for, or solicitation of anything of value by any public official in the course of the exercise of his duty.”</w:t>
            </w:r>
          </w:p>
        </w:tc>
      </w:tr>
      <w:tr w:rsidR="00441BFC" w:rsidRPr="00C27906" w:rsidTr="00145D27">
        <w:tblPrEx>
          <w:tblBorders>
            <w:top w:val="none" w:sz="0" w:space="0" w:color="auto"/>
          </w:tblBorders>
        </w:tblPrEx>
        <w:trPr>
          <w:trHeight w:val="3905"/>
        </w:trPr>
        <w:tc>
          <w:tcPr>
            <w:tcW w:w="2248" w:type="dxa"/>
            <w:gridSpan w:val="2"/>
            <w:tcBorders>
              <w:top w:val="single" w:sz="4" w:space="0" w:color="262626"/>
              <w:bottom w:val="single" w:sz="4" w:space="0" w:color="262626"/>
              <w:right w:val="single" w:sz="4" w:space="0" w:color="BFBFBF"/>
            </w:tcBorders>
          </w:tcPr>
          <w:p w:rsidR="00441BFC" w:rsidRPr="00C27906" w:rsidRDefault="00D26C23" w:rsidP="00AD762D">
            <w:pPr>
              <w:pStyle w:val="Head42"/>
              <w:rPr>
                <w:rFonts w:ascii="Arial" w:hAnsi="Arial" w:cs="Arial"/>
              </w:rPr>
            </w:pPr>
            <w:r w:rsidRPr="00C27906">
              <w:rPr>
                <w:rFonts w:ascii="Arial" w:hAnsi="Arial" w:cs="Arial"/>
                <w:sz w:val="22"/>
                <w:szCs w:val="22"/>
              </w:rPr>
              <w:lastRenderedPageBreak/>
              <w:t>27.</w:t>
            </w:r>
            <w:r w:rsidRPr="00C27906">
              <w:rPr>
                <w:rFonts w:ascii="Arial" w:hAnsi="Arial" w:cs="Arial"/>
                <w:sz w:val="22"/>
                <w:szCs w:val="22"/>
              </w:rPr>
              <w:tab/>
              <w:t>Force Majeure</w:t>
            </w:r>
          </w:p>
        </w:tc>
        <w:tc>
          <w:tcPr>
            <w:tcW w:w="1006" w:type="dxa"/>
            <w:tcBorders>
              <w:top w:val="single" w:sz="4" w:space="0" w:color="262626"/>
              <w:left w:val="single" w:sz="4" w:space="0" w:color="BFBFBF"/>
              <w:bottom w:val="single" w:sz="4" w:space="0" w:color="262626"/>
              <w:right w:val="single" w:sz="4" w:space="0" w:color="BFBFBF"/>
            </w:tcBorders>
          </w:tcPr>
          <w:p w:rsidR="00441BFC" w:rsidRPr="00C27906" w:rsidRDefault="00145D27" w:rsidP="00AD762D">
            <w:pPr>
              <w:jc w:val="both"/>
              <w:rPr>
                <w:rFonts w:ascii="Arial" w:hAnsi="Arial" w:cs="Arial"/>
              </w:rPr>
            </w:pPr>
            <w:r w:rsidRPr="00C27906">
              <w:rPr>
                <w:rFonts w:ascii="Arial" w:hAnsi="Arial" w:cs="Arial"/>
                <w:sz w:val="22"/>
                <w:szCs w:val="22"/>
              </w:rPr>
              <w:t>27.1</w:t>
            </w:r>
          </w:p>
        </w:tc>
        <w:tc>
          <w:tcPr>
            <w:tcW w:w="5989" w:type="dxa"/>
            <w:gridSpan w:val="2"/>
            <w:tcBorders>
              <w:top w:val="single" w:sz="4" w:space="0" w:color="262626"/>
              <w:left w:val="single" w:sz="4" w:space="0" w:color="BFBFBF"/>
              <w:bottom w:val="single" w:sz="4" w:space="0" w:color="262626"/>
            </w:tcBorders>
          </w:tcPr>
          <w:p w:rsidR="00441BFC" w:rsidRPr="00C27906" w:rsidRDefault="00145D27" w:rsidP="00AD762D">
            <w:pPr>
              <w:tabs>
                <w:tab w:val="left" w:pos="1080"/>
              </w:tabs>
              <w:jc w:val="both"/>
              <w:rPr>
                <w:rFonts w:ascii="Arial" w:hAnsi="Arial" w:cs="Arial"/>
              </w:rPr>
            </w:pPr>
            <w:r w:rsidRPr="00C27906">
              <w:rPr>
                <w:rFonts w:ascii="Arial" w:hAnsi="Arial" w:cs="Arial"/>
                <w:sz w:val="22"/>
                <w:szCs w:val="22"/>
              </w:rPr>
              <w:t xml:space="preserve">Notwithstanding the provisions of GCC Clauses 24, 25 &amp; 26, the Supplier shall not be liable for forfeiture of its Performance Guaranty, or termination/ blacklisting for default if and to the extent that it’s </w:t>
            </w:r>
            <w:r w:rsidR="0022421C" w:rsidRPr="00C27906">
              <w:rPr>
                <w:rFonts w:ascii="Arial" w:hAnsi="Arial" w:cs="Arial"/>
                <w:sz w:val="22"/>
                <w:szCs w:val="22"/>
              </w:rPr>
              <w:t>delays</w:t>
            </w:r>
            <w:r w:rsidRPr="00C27906">
              <w:rPr>
                <w:rFonts w:ascii="Arial" w:hAnsi="Arial" w:cs="Arial"/>
                <w:sz w:val="22"/>
                <w:szCs w:val="22"/>
              </w:rPr>
              <w:t xml:space="preserve"> in performance or other failure to perform its obligations under the Contract is the result of an event of Force Majeure. For the purposes of this clause Force Majeure means an act of God or an event beyond the control of the Supplier and not involving the Supplier’s fault or negligence directly or indirectly purporting to mis-planning, mismanagement and/or lack of foresight to handle the situation. Such events may include but are not restricted to acts of the Purchaser in its sovereign capacity, wars or revolutions, fires, floods, earthquakes, strikes, epidemics, quarantine restrictions and freight embargoes.</w:t>
            </w:r>
          </w:p>
        </w:tc>
      </w:tr>
      <w:tr w:rsidR="00441BFC" w:rsidRPr="00C27906" w:rsidTr="00145D27">
        <w:tblPrEx>
          <w:tblBorders>
            <w:top w:val="none" w:sz="0" w:space="0" w:color="auto"/>
          </w:tblBorders>
        </w:tblPrEx>
        <w:trPr>
          <w:trHeight w:val="1896"/>
        </w:trPr>
        <w:tc>
          <w:tcPr>
            <w:tcW w:w="2248" w:type="dxa"/>
            <w:gridSpan w:val="2"/>
            <w:vMerge w:val="restart"/>
            <w:tcBorders>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sz w:val="22"/>
                <w:szCs w:val="22"/>
              </w:rPr>
              <w:t>27.2</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bottom w:val="single" w:sz="4" w:space="0" w:color="A6A6A6"/>
            </w:tcBorders>
          </w:tcPr>
          <w:p w:rsidR="00441BFC" w:rsidRPr="00C27906" w:rsidRDefault="00441BFC" w:rsidP="00AD762D">
            <w:pPr>
              <w:tabs>
                <w:tab w:val="left" w:pos="900"/>
              </w:tabs>
              <w:spacing w:after="120" w:line="120" w:lineRule="auto"/>
              <w:jc w:val="both"/>
              <w:rPr>
                <w:rFonts w:ascii="Arial" w:hAnsi="Arial" w:cs="Arial"/>
              </w:rPr>
            </w:pPr>
          </w:p>
          <w:p w:rsidR="00441BFC" w:rsidRPr="00C27906" w:rsidRDefault="00441BFC" w:rsidP="00AD762D">
            <w:pPr>
              <w:tabs>
                <w:tab w:val="left" w:pos="900"/>
              </w:tabs>
              <w:spacing w:before="120" w:after="120"/>
              <w:jc w:val="both"/>
              <w:rPr>
                <w:rFonts w:ascii="Arial" w:hAnsi="Arial" w:cs="Arial"/>
              </w:rPr>
            </w:pPr>
            <w:r w:rsidRPr="00C27906">
              <w:rPr>
                <w:rFonts w:ascii="Arial" w:hAnsi="Arial" w:cs="Arial"/>
                <w:sz w:val="22"/>
                <w:szCs w:val="22"/>
              </w:rPr>
              <w:t>If a Force Majeure situation arises, the Supplier shall promptly notify the Purchaser in writing with sufficient and valid evidence of such condition and the cause thereof. The Purchaser shall examine the merits of the case and all reasonable alternative means for completion of purchase order under the Contract and inform the Supplier of its findings promptly.</w:t>
            </w:r>
          </w:p>
        </w:tc>
      </w:tr>
      <w:tr w:rsidR="00441BFC" w:rsidRPr="00C27906" w:rsidTr="00145D27">
        <w:tblPrEx>
          <w:tblBorders>
            <w:top w:val="none" w:sz="0" w:space="0" w:color="auto"/>
          </w:tblBorders>
        </w:tblPrEx>
        <w:trPr>
          <w:trHeight w:val="1898"/>
        </w:trPr>
        <w:tc>
          <w:tcPr>
            <w:tcW w:w="2248" w:type="dxa"/>
            <w:gridSpan w:val="2"/>
            <w:vMerge/>
            <w:tcBorders>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spacing w:line="120" w:lineRule="auto"/>
              <w:jc w:val="both"/>
              <w:rPr>
                <w:rFonts w:ascii="Arial" w:hAnsi="Arial" w:cs="Arial"/>
              </w:rPr>
            </w:pPr>
          </w:p>
          <w:p w:rsidR="00441BFC" w:rsidRPr="00C27906" w:rsidRDefault="00441BFC" w:rsidP="00AD762D">
            <w:pPr>
              <w:jc w:val="both"/>
              <w:rPr>
                <w:rFonts w:ascii="Arial" w:hAnsi="Arial" w:cs="Arial"/>
              </w:rPr>
            </w:pPr>
            <w:r w:rsidRPr="00C27906">
              <w:rPr>
                <w:rFonts w:ascii="Arial" w:hAnsi="Arial" w:cs="Arial"/>
                <w:sz w:val="22"/>
                <w:szCs w:val="22"/>
              </w:rPr>
              <w:t>27.3</w:t>
            </w:r>
          </w:p>
          <w:p w:rsidR="00441BFC" w:rsidRPr="00C27906" w:rsidRDefault="00441BFC" w:rsidP="00AD762D">
            <w:pPr>
              <w:spacing w:line="120" w:lineRule="auto"/>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tc>
        <w:tc>
          <w:tcPr>
            <w:tcW w:w="5989" w:type="dxa"/>
            <w:gridSpan w:val="2"/>
            <w:tcBorders>
              <w:top w:val="single" w:sz="4" w:space="0" w:color="A6A6A6"/>
              <w:left w:val="single" w:sz="4" w:space="0" w:color="BFBFBF"/>
              <w:bottom w:val="single" w:sz="4" w:space="0" w:color="262626"/>
            </w:tcBorders>
          </w:tcPr>
          <w:p w:rsidR="00441BFC" w:rsidRPr="00C27906" w:rsidRDefault="00441BFC" w:rsidP="00AD762D">
            <w:pPr>
              <w:tabs>
                <w:tab w:val="left" w:pos="900"/>
              </w:tabs>
              <w:spacing w:before="120" w:after="120"/>
              <w:jc w:val="both"/>
              <w:rPr>
                <w:rFonts w:ascii="Arial" w:hAnsi="Arial" w:cs="Arial"/>
              </w:rPr>
            </w:pPr>
            <w:r w:rsidRPr="00C27906">
              <w:rPr>
                <w:rFonts w:ascii="Arial" w:hAnsi="Arial" w:cs="Arial"/>
                <w:sz w:val="22"/>
                <w:szCs w:val="22"/>
              </w:rPr>
              <w:t>Unless Purchaser informs the Supplier in writing of its agreement on the application of force majeure, the Supplier shall continue to perform its obligations under the Contract as far as is reasonably practical and shall seek reasonable alternative means for performance not prevented by the Force Majeure event.</w:t>
            </w:r>
          </w:p>
        </w:tc>
      </w:tr>
      <w:tr w:rsidR="00441BFC" w:rsidRPr="00C27906" w:rsidTr="00145D27">
        <w:tblPrEx>
          <w:tblBorders>
            <w:top w:val="none" w:sz="0" w:space="0" w:color="auto"/>
          </w:tblBorders>
        </w:tblPrEx>
        <w:trPr>
          <w:trHeight w:val="1905"/>
        </w:trPr>
        <w:tc>
          <w:tcPr>
            <w:tcW w:w="2248" w:type="dxa"/>
            <w:gridSpan w:val="2"/>
            <w:tcBorders>
              <w:top w:val="single" w:sz="4" w:space="0" w:color="262626"/>
              <w:bottom w:val="single" w:sz="4" w:space="0" w:color="262626"/>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28.  Termination for Insolvency</w:t>
            </w:r>
          </w:p>
        </w:tc>
        <w:tc>
          <w:tcPr>
            <w:tcW w:w="1006" w:type="dxa"/>
            <w:tcBorders>
              <w:top w:val="single" w:sz="4" w:space="0" w:color="26262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262626"/>
            </w:tcBorders>
          </w:tcPr>
          <w:p w:rsidR="00441BFC" w:rsidRPr="00C27906" w:rsidRDefault="00441BFC" w:rsidP="00AD762D">
            <w:pPr>
              <w:jc w:val="both"/>
              <w:rPr>
                <w:rFonts w:ascii="Arial" w:hAnsi="Arial" w:cs="Arial"/>
              </w:rPr>
            </w:pPr>
            <w:r w:rsidRPr="00C27906">
              <w:rPr>
                <w:rFonts w:ascii="Arial" w:hAnsi="Arial" w:cs="Arial"/>
                <w:sz w:val="22"/>
                <w:szCs w:val="22"/>
              </w:rPr>
              <w:t xml:space="preserve">The Purchaser may at any time terminate the Contract by giving written notice of </w:t>
            </w:r>
            <w:r w:rsidR="00C01E4A" w:rsidRPr="00C27906">
              <w:rPr>
                <w:rFonts w:ascii="Arial" w:hAnsi="Arial" w:cs="Arial"/>
                <w:sz w:val="22"/>
                <w:szCs w:val="22"/>
              </w:rPr>
              <w:t>one-month</w:t>
            </w:r>
            <w:r w:rsidRPr="00C27906">
              <w:rPr>
                <w:rFonts w:ascii="Arial" w:hAnsi="Arial" w:cs="Arial"/>
                <w:sz w:val="22"/>
                <w:szCs w:val="22"/>
              </w:rPr>
              <w:t xml:space="preserve"> time to the Supplier if the Supplier becomes bankrupt or otherwise insolvent.  In this event, termination shall be without compensation to the Supplier, provided that such termination shall not prejudice or affect any right of action or </w:t>
            </w:r>
            <w:r w:rsidR="00C01E4A" w:rsidRPr="00C27906">
              <w:rPr>
                <w:rFonts w:ascii="Arial" w:hAnsi="Arial" w:cs="Arial"/>
                <w:sz w:val="22"/>
                <w:szCs w:val="22"/>
              </w:rPr>
              <w:t>remedy, which</w:t>
            </w:r>
            <w:r w:rsidRPr="00C27906">
              <w:rPr>
                <w:rFonts w:ascii="Arial" w:hAnsi="Arial" w:cs="Arial"/>
                <w:sz w:val="22"/>
                <w:szCs w:val="22"/>
              </w:rPr>
              <w:t xml:space="preserve"> has accrued or shall accrue thereafter to the Parties.</w:t>
            </w:r>
          </w:p>
          <w:p w:rsidR="00441BFC" w:rsidRPr="00C27906" w:rsidRDefault="00441BFC" w:rsidP="00AD762D">
            <w:pPr>
              <w:jc w:val="both"/>
              <w:rPr>
                <w:rFonts w:ascii="Arial" w:hAnsi="Arial" w:cs="Arial"/>
              </w:rPr>
            </w:pPr>
          </w:p>
        </w:tc>
      </w:tr>
      <w:tr w:rsidR="00441BFC" w:rsidRPr="00C27906" w:rsidTr="00145D27">
        <w:tblPrEx>
          <w:tblBorders>
            <w:top w:val="none" w:sz="0" w:space="0" w:color="auto"/>
          </w:tblBorders>
        </w:tblPrEx>
        <w:trPr>
          <w:trHeight w:val="1910"/>
        </w:trPr>
        <w:tc>
          <w:tcPr>
            <w:tcW w:w="2248" w:type="dxa"/>
            <w:gridSpan w:val="2"/>
            <w:vMerge w:val="restart"/>
            <w:tcBorders>
              <w:top w:val="single" w:sz="4" w:space="0" w:color="262626"/>
              <w:right w:val="single" w:sz="4" w:space="0" w:color="BFBFBF"/>
            </w:tcBorders>
          </w:tcPr>
          <w:p w:rsidR="00441BFC" w:rsidRPr="00C27906" w:rsidRDefault="00441BFC" w:rsidP="00AD762D">
            <w:pPr>
              <w:pStyle w:val="Head42"/>
              <w:tabs>
                <w:tab w:val="clear" w:pos="360"/>
                <w:tab w:val="left" w:pos="132"/>
              </w:tabs>
              <w:ind w:left="358" w:hanging="358"/>
              <w:rPr>
                <w:rFonts w:ascii="Arial" w:hAnsi="Arial" w:cs="Arial"/>
              </w:rPr>
            </w:pPr>
            <w:bookmarkStart w:id="1" w:name="_Toc391100361"/>
            <w:r w:rsidRPr="00C27906">
              <w:rPr>
                <w:rFonts w:ascii="Arial" w:hAnsi="Arial" w:cs="Arial"/>
                <w:sz w:val="22"/>
                <w:szCs w:val="22"/>
              </w:rPr>
              <w:lastRenderedPageBreak/>
              <w:t>29. Termination for Convenience</w:t>
            </w:r>
            <w:bookmarkEnd w:id="1"/>
          </w:p>
        </w:tc>
        <w:tc>
          <w:tcPr>
            <w:tcW w:w="1006" w:type="dxa"/>
            <w:tcBorders>
              <w:top w:val="single" w:sz="4" w:space="0" w:color="262626"/>
              <w:left w:val="single" w:sz="4" w:space="0" w:color="BFBFBF"/>
              <w:bottom w:val="single" w:sz="4" w:space="0" w:color="A6A6A6"/>
              <w:right w:val="single" w:sz="4" w:space="0" w:color="BFBFBF"/>
            </w:tcBorders>
          </w:tcPr>
          <w:p w:rsidR="00441BFC" w:rsidRPr="00C27906" w:rsidRDefault="00441BFC" w:rsidP="00AD762D">
            <w:pPr>
              <w:pStyle w:val="Head42"/>
              <w:rPr>
                <w:rFonts w:ascii="Arial" w:hAnsi="Arial" w:cs="Arial"/>
                <w:b w:val="0"/>
              </w:rPr>
            </w:pPr>
            <w:r w:rsidRPr="00C27906">
              <w:rPr>
                <w:rFonts w:ascii="Arial" w:hAnsi="Arial" w:cs="Arial"/>
                <w:b w:val="0"/>
              </w:rPr>
              <w:t>29.1</w:t>
            </w:r>
          </w:p>
          <w:p w:rsidR="00441BFC" w:rsidRPr="00C27906" w:rsidRDefault="00441BFC" w:rsidP="00AD762D">
            <w:pPr>
              <w:pStyle w:val="Head42"/>
              <w:rPr>
                <w:rFonts w:ascii="Arial" w:hAnsi="Arial" w:cs="Arial"/>
                <w:b w:val="0"/>
              </w:rPr>
            </w:pPr>
          </w:p>
          <w:p w:rsidR="00441BFC" w:rsidRPr="00C27906" w:rsidRDefault="00441BFC" w:rsidP="00AD762D">
            <w:pPr>
              <w:pStyle w:val="Head42"/>
              <w:rPr>
                <w:rFonts w:ascii="Arial" w:hAnsi="Arial" w:cs="Arial"/>
                <w:b w:val="0"/>
              </w:rPr>
            </w:pPr>
          </w:p>
          <w:p w:rsidR="00441BFC" w:rsidRPr="00C27906" w:rsidRDefault="00441BFC" w:rsidP="00AD762D">
            <w:pPr>
              <w:pStyle w:val="Head42"/>
              <w:rPr>
                <w:rFonts w:ascii="Arial" w:hAnsi="Arial" w:cs="Arial"/>
                <w:b w:val="0"/>
              </w:rPr>
            </w:pPr>
          </w:p>
          <w:p w:rsidR="00441BFC" w:rsidRPr="00C27906" w:rsidRDefault="00441BFC" w:rsidP="00AD762D">
            <w:pPr>
              <w:pStyle w:val="Head42"/>
              <w:rPr>
                <w:rFonts w:ascii="Arial" w:hAnsi="Arial" w:cs="Arial"/>
                <w:b w:val="0"/>
              </w:rPr>
            </w:pPr>
          </w:p>
          <w:p w:rsidR="00441BFC" w:rsidRPr="00C27906" w:rsidRDefault="00441BFC" w:rsidP="00AD762D">
            <w:pPr>
              <w:pStyle w:val="Head42"/>
              <w:rPr>
                <w:rFonts w:ascii="Arial" w:hAnsi="Arial" w:cs="Arial"/>
                <w:b w:val="0"/>
              </w:rPr>
            </w:pPr>
          </w:p>
          <w:p w:rsidR="00441BFC" w:rsidRPr="00C27906" w:rsidRDefault="00441BFC" w:rsidP="00AD762D">
            <w:pPr>
              <w:pStyle w:val="Head42"/>
              <w:rPr>
                <w:rFonts w:ascii="Arial" w:hAnsi="Arial" w:cs="Arial"/>
                <w:b w:val="0"/>
              </w:rPr>
            </w:pPr>
          </w:p>
        </w:tc>
        <w:tc>
          <w:tcPr>
            <w:tcW w:w="5989" w:type="dxa"/>
            <w:gridSpan w:val="2"/>
            <w:tcBorders>
              <w:top w:val="single" w:sz="4" w:space="0" w:color="262626"/>
              <w:left w:val="single" w:sz="4" w:space="0" w:color="BFBFBF"/>
              <w:bottom w:val="single" w:sz="4" w:space="0" w:color="A6A6A6"/>
            </w:tcBorders>
          </w:tcPr>
          <w:p w:rsidR="00441BFC" w:rsidRPr="00C27906" w:rsidRDefault="00441BFC" w:rsidP="00802637">
            <w:pPr>
              <w:tabs>
                <w:tab w:val="left" w:pos="0"/>
              </w:tabs>
              <w:suppressAutoHyphens/>
              <w:ind w:left="-20" w:right="-72" w:firstLine="20"/>
              <w:jc w:val="both"/>
              <w:rPr>
                <w:rFonts w:ascii="Arial" w:hAnsi="Arial" w:cs="Arial"/>
              </w:rPr>
            </w:pPr>
            <w:r w:rsidRPr="00C27906">
              <w:rPr>
                <w:rFonts w:ascii="Arial" w:hAnsi="Arial" w:cs="Arial"/>
                <w:sz w:val="22"/>
                <w:szCs w:val="22"/>
              </w:rPr>
              <w:t>The Purchaser, by written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tc>
      </w:tr>
      <w:tr w:rsidR="00441BFC" w:rsidRPr="00C27906" w:rsidTr="00145D27">
        <w:tblPrEx>
          <w:tblBorders>
            <w:top w:val="none" w:sz="0" w:space="0" w:color="auto"/>
          </w:tblBorders>
        </w:tblPrEx>
        <w:trPr>
          <w:trHeight w:val="3480"/>
        </w:trPr>
        <w:tc>
          <w:tcPr>
            <w:tcW w:w="2248" w:type="dxa"/>
            <w:gridSpan w:val="2"/>
            <w:vMerge/>
            <w:tcBorders>
              <w:bottom w:val="single" w:sz="4" w:space="0" w:color="262626"/>
              <w:right w:val="single" w:sz="4" w:space="0" w:color="BFBFBF"/>
            </w:tcBorders>
          </w:tcPr>
          <w:p w:rsidR="00441BFC" w:rsidRPr="00C27906" w:rsidRDefault="00441BFC" w:rsidP="00AD762D">
            <w:pPr>
              <w:pStyle w:val="Head42"/>
              <w:tabs>
                <w:tab w:val="clear" w:pos="360"/>
                <w:tab w:val="left" w:pos="132"/>
              </w:tabs>
              <w:ind w:left="358" w:hanging="358"/>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pStyle w:val="Head42"/>
              <w:rPr>
                <w:rFonts w:ascii="Arial" w:hAnsi="Arial" w:cs="Arial"/>
              </w:rPr>
            </w:pPr>
          </w:p>
          <w:p w:rsidR="00441BFC" w:rsidRPr="00C27906" w:rsidRDefault="00441BFC" w:rsidP="00AD762D">
            <w:pPr>
              <w:pStyle w:val="Head42"/>
              <w:rPr>
                <w:rFonts w:ascii="Arial" w:hAnsi="Arial" w:cs="Arial"/>
                <w:b w:val="0"/>
              </w:rPr>
            </w:pPr>
            <w:r w:rsidRPr="00C27906">
              <w:rPr>
                <w:rFonts w:ascii="Arial" w:hAnsi="Arial" w:cs="Arial"/>
                <w:b w:val="0"/>
              </w:rPr>
              <w:t>29.2</w:t>
            </w:r>
          </w:p>
        </w:tc>
        <w:tc>
          <w:tcPr>
            <w:tcW w:w="5989" w:type="dxa"/>
            <w:gridSpan w:val="2"/>
            <w:tcBorders>
              <w:top w:val="single" w:sz="4" w:space="0" w:color="A6A6A6"/>
              <w:left w:val="single" w:sz="4" w:space="0" w:color="BFBFBF"/>
              <w:bottom w:val="single" w:sz="4" w:space="0" w:color="262626"/>
            </w:tcBorders>
          </w:tcPr>
          <w:p w:rsidR="00441BFC" w:rsidRPr="00C27906" w:rsidRDefault="00441BFC" w:rsidP="00AD762D">
            <w:pPr>
              <w:tabs>
                <w:tab w:val="left" w:pos="540"/>
              </w:tabs>
              <w:suppressAutoHyphens/>
              <w:ind w:right="-72"/>
              <w:jc w:val="both"/>
              <w:rPr>
                <w:rFonts w:ascii="Arial" w:hAnsi="Arial" w:cs="Arial"/>
              </w:rPr>
            </w:pPr>
            <w:r w:rsidRPr="00C27906">
              <w:rPr>
                <w:rFonts w:ascii="Arial" w:hAnsi="Arial" w:cs="Arial"/>
                <w:sz w:val="22"/>
                <w:szCs w:val="22"/>
              </w:rPr>
              <w:t>The Goods that are complete and ready for shipment within thirty (30) days after the Supplier’s receipt of notice of termination shall be accepted by the Purchaser at the Contract terms and prices.  For the remaining Goods, the Purchaser may elect:</w:t>
            </w:r>
          </w:p>
          <w:p w:rsidR="00441BFC" w:rsidRPr="00C27906" w:rsidRDefault="00441BFC" w:rsidP="00AD762D">
            <w:pPr>
              <w:tabs>
                <w:tab w:val="left" w:pos="540"/>
              </w:tabs>
              <w:suppressAutoHyphens/>
              <w:ind w:right="-72"/>
              <w:jc w:val="both"/>
              <w:rPr>
                <w:rFonts w:ascii="Arial" w:hAnsi="Arial" w:cs="Arial"/>
              </w:rPr>
            </w:pPr>
          </w:p>
          <w:p w:rsidR="00441BFC" w:rsidRPr="00C27906" w:rsidRDefault="00441BFC" w:rsidP="00AD762D">
            <w:pPr>
              <w:tabs>
                <w:tab w:val="left" w:pos="430"/>
              </w:tabs>
              <w:suppressAutoHyphens/>
              <w:ind w:left="430" w:right="-72" w:hanging="360"/>
              <w:jc w:val="both"/>
              <w:rPr>
                <w:rFonts w:ascii="Arial" w:hAnsi="Arial" w:cs="Arial"/>
              </w:rPr>
            </w:pPr>
            <w:r w:rsidRPr="00C27906">
              <w:rPr>
                <w:rFonts w:ascii="Arial" w:hAnsi="Arial" w:cs="Arial"/>
                <w:sz w:val="22"/>
                <w:szCs w:val="22"/>
              </w:rPr>
              <w:t>(a)</w:t>
            </w:r>
            <w:r w:rsidRPr="00C27906">
              <w:rPr>
                <w:rFonts w:ascii="Arial" w:hAnsi="Arial" w:cs="Arial"/>
                <w:sz w:val="22"/>
                <w:szCs w:val="22"/>
              </w:rPr>
              <w:tab/>
              <w:t>to have any portion completed and delivered at the Contract terms and prices; and/or</w:t>
            </w:r>
          </w:p>
          <w:p w:rsidR="00441BFC" w:rsidRPr="00C27906" w:rsidRDefault="00441BFC" w:rsidP="00AD762D">
            <w:pPr>
              <w:tabs>
                <w:tab w:val="left" w:pos="430"/>
              </w:tabs>
              <w:suppressAutoHyphens/>
              <w:ind w:left="430" w:hanging="360"/>
              <w:jc w:val="both"/>
              <w:rPr>
                <w:rFonts w:ascii="Arial" w:hAnsi="Arial" w:cs="Arial"/>
              </w:rPr>
            </w:pPr>
          </w:p>
          <w:p w:rsidR="00441BFC" w:rsidRPr="00C27906" w:rsidRDefault="00441BFC" w:rsidP="00802637">
            <w:pPr>
              <w:tabs>
                <w:tab w:val="left" w:pos="430"/>
              </w:tabs>
              <w:suppressAutoHyphens/>
              <w:ind w:left="430" w:right="-72" w:hanging="360"/>
              <w:jc w:val="both"/>
              <w:rPr>
                <w:rFonts w:ascii="Arial" w:hAnsi="Arial" w:cs="Arial"/>
              </w:rPr>
            </w:pPr>
            <w:r w:rsidRPr="00C27906">
              <w:rPr>
                <w:rFonts w:ascii="Arial" w:hAnsi="Arial" w:cs="Arial"/>
                <w:sz w:val="22"/>
                <w:szCs w:val="22"/>
              </w:rPr>
              <w:t>(b)</w:t>
            </w:r>
            <w:r w:rsidRPr="00C27906">
              <w:rPr>
                <w:rFonts w:ascii="Arial" w:hAnsi="Arial" w:cs="Arial"/>
                <w:sz w:val="22"/>
                <w:szCs w:val="22"/>
              </w:rPr>
              <w:tab/>
              <w:t>to cancel the remainder and pay to the Supplier an agreed amount for partially completed Goods and Services and for materials and parts previously procured by the Supplier.</w:t>
            </w:r>
          </w:p>
        </w:tc>
      </w:tr>
      <w:tr w:rsidR="00441BFC" w:rsidRPr="00C27906" w:rsidTr="00145D27">
        <w:tblPrEx>
          <w:tblBorders>
            <w:top w:val="none" w:sz="0" w:space="0" w:color="auto"/>
          </w:tblBorders>
        </w:tblPrEx>
        <w:trPr>
          <w:trHeight w:val="1043"/>
        </w:trPr>
        <w:tc>
          <w:tcPr>
            <w:tcW w:w="2248" w:type="dxa"/>
            <w:gridSpan w:val="2"/>
            <w:vMerge w:val="restart"/>
            <w:tcBorders>
              <w:top w:val="single" w:sz="4" w:space="0" w:color="262626"/>
              <w:right w:val="single" w:sz="4" w:space="0" w:color="BFBFBF"/>
            </w:tcBorders>
          </w:tcPr>
          <w:p w:rsidR="00441BFC" w:rsidRPr="00C27906" w:rsidRDefault="00441BFC" w:rsidP="00AD762D">
            <w:pPr>
              <w:pStyle w:val="Head42"/>
              <w:rPr>
                <w:rFonts w:ascii="Arial" w:hAnsi="Arial" w:cs="Arial"/>
              </w:rPr>
            </w:pPr>
            <w:r w:rsidRPr="00C27906">
              <w:rPr>
                <w:rFonts w:ascii="Arial" w:hAnsi="Arial" w:cs="Arial"/>
                <w:sz w:val="22"/>
                <w:szCs w:val="22"/>
              </w:rPr>
              <w:t>30. Arbitration and Resolution of Disputes</w:t>
            </w:r>
          </w:p>
        </w:tc>
        <w:tc>
          <w:tcPr>
            <w:tcW w:w="1006" w:type="dxa"/>
            <w:tcBorders>
              <w:top w:val="single" w:sz="4" w:space="0" w:color="26262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30.1</w:t>
            </w:r>
          </w:p>
          <w:p w:rsidR="00441BFC" w:rsidRPr="00C27906" w:rsidRDefault="00441BFC" w:rsidP="00AD762D">
            <w:pPr>
              <w:pStyle w:val="3DIText"/>
              <w:spacing w:before="0" w:after="0"/>
              <w:rPr>
                <w:rFonts w:ascii="Arial" w:hAnsi="Arial" w:cs="Arial"/>
                <w:lang w:val="en-US" w:eastAsia="en-US"/>
              </w:rPr>
            </w:pPr>
          </w:p>
        </w:tc>
        <w:tc>
          <w:tcPr>
            <w:tcW w:w="5989" w:type="dxa"/>
            <w:gridSpan w:val="2"/>
            <w:tcBorders>
              <w:top w:val="single" w:sz="4" w:space="0" w:color="262626"/>
              <w:left w:val="single" w:sz="4" w:space="0" w:color="BFBFBF"/>
              <w:bottom w:val="single" w:sz="4" w:space="0" w:color="A6A6A6"/>
            </w:tcBorders>
          </w:tcPr>
          <w:p w:rsidR="00441BFC" w:rsidRPr="00C27906" w:rsidRDefault="00441BFC" w:rsidP="00AD762D">
            <w:pPr>
              <w:jc w:val="both"/>
              <w:rPr>
                <w:rFonts w:ascii="Arial" w:hAnsi="Arial" w:cs="Arial"/>
              </w:rPr>
            </w:pPr>
            <w:r w:rsidRPr="00C27906">
              <w:rPr>
                <w:rFonts w:ascii="Arial" w:hAnsi="Arial" w:cs="Arial"/>
                <w:sz w:val="22"/>
                <w:szCs w:val="22"/>
              </w:rPr>
              <w:t>The Purchaser and the Supplier shall make every effort to resolve amicably by direct informal negotiation any disagreement or dispute arising between them under or in connection with the Contract.</w:t>
            </w:r>
          </w:p>
        </w:tc>
      </w:tr>
      <w:tr w:rsidR="00441BFC" w:rsidRPr="00C27906" w:rsidTr="00145D27">
        <w:tblPrEx>
          <w:tblBorders>
            <w:top w:val="none" w:sz="0" w:space="0" w:color="auto"/>
          </w:tblBorders>
        </w:tblPrEx>
        <w:trPr>
          <w:trHeight w:val="1250"/>
        </w:trPr>
        <w:tc>
          <w:tcPr>
            <w:tcW w:w="2248" w:type="dxa"/>
            <w:gridSpan w:val="2"/>
            <w:vMerge/>
            <w:tcBorders>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30.2</w:t>
            </w:r>
          </w:p>
          <w:p w:rsidR="00441BFC" w:rsidRPr="00C27906" w:rsidRDefault="00441BFC" w:rsidP="00AD762D">
            <w:pPr>
              <w:jc w:val="both"/>
              <w:rPr>
                <w:rFonts w:ascii="Arial" w:hAnsi="Arial" w:cs="Arial"/>
              </w:rPr>
            </w:pPr>
          </w:p>
          <w:p w:rsidR="00441BFC" w:rsidRPr="00C27906" w:rsidRDefault="00441BFC" w:rsidP="00AD762D">
            <w:pPr>
              <w:jc w:val="both"/>
              <w:rPr>
                <w:rFonts w:ascii="Arial" w:hAnsi="Arial" w:cs="Arial"/>
              </w:rPr>
            </w:pPr>
          </w:p>
          <w:p w:rsidR="00441BFC" w:rsidRPr="00C27906" w:rsidRDefault="00441BFC" w:rsidP="00AD762D">
            <w:pPr>
              <w:pStyle w:val="3DIText"/>
              <w:rPr>
                <w:rFonts w:ascii="Arial" w:hAnsi="Arial" w:cs="Arial"/>
              </w:rPr>
            </w:pPr>
          </w:p>
        </w:tc>
        <w:tc>
          <w:tcPr>
            <w:tcW w:w="5989" w:type="dxa"/>
            <w:gridSpan w:val="2"/>
            <w:tcBorders>
              <w:top w:val="single" w:sz="4" w:space="0" w:color="A6A6A6"/>
              <w:left w:val="single" w:sz="4" w:space="0" w:color="BFBFBF"/>
              <w:bottom w:val="single" w:sz="4" w:space="0" w:color="A6A6A6"/>
            </w:tcBorders>
          </w:tcPr>
          <w:p w:rsidR="00441BFC" w:rsidRPr="00C27906" w:rsidRDefault="00441BFC" w:rsidP="00802637">
            <w:pPr>
              <w:pStyle w:val="BodyText"/>
            </w:pPr>
            <w:r w:rsidRPr="00C27906">
              <w:rPr>
                <w:sz w:val="22"/>
                <w:szCs w:val="22"/>
              </w:rPr>
              <w:t>If, after thirty (30) days from the commencement of such informal negotiations, the Purchaser and the Supplier have been unable to resolve amicably a Contract dispute, either party may require that the dispute be referred to the Arbitrator for resolution through arbitration.</w:t>
            </w:r>
          </w:p>
        </w:tc>
      </w:tr>
      <w:tr w:rsidR="00441BFC" w:rsidRPr="00C27906" w:rsidTr="00145D27">
        <w:tblPrEx>
          <w:tblBorders>
            <w:top w:val="none" w:sz="0" w:space="0" w:color="auto"/>
          </w:tblBorders>
        </w:tblPrEx>
        <w:trPr>
          <w:trHeight w:val="1412"/>
        </w:trPr>
        <w:tc>
          <w:tcPr>
            <w:tcW w:w="2248" w:type="dxa"/>
            <w:gridSpan w:val="2"/>
            <w:vMerge/>
            <w:tcBorders>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pStyle w:val="3DIText"/>
              <w:rPr>
                <w:rFonts w:ascii="Arial" w:hAnsi="Arial" w:cs="Arial"/>
              </w:rPr>
            </w:pPr>
            <w:r w:rsidRPr="00C27906">
              <w:rPr>
                <w:rFonts w:ascii="Arial" w:hAnsi="Arial" w:cs="Arial"/>
                <w:sz w:val="22"/>
                <w:szCs w:val="22"/>
                <w:lang w:val="en-US" w:eastAsia="en-US"/>
              </w:rPr>
              <w:t>30.3</w:t>
            </w:r>
          </w:p>
        </w:tc>
        <w:tc>
          <w:tcPr>
            <w:tcW w:w="5989" w:type="dxa"/>
            <w:gridSpan w:val="2"/>
            <w:tcBorders>
              <w:top w:val="single" w:sz="4" w:space="0" w:color="A6A6A6"/>
              <w:left w:val="single" w:sz="4" w:space="0" w:color="BFBFBF"/>
              <w:bottom w:val="single" w:sz="4" w:space="0" w:color="262626"/>
            </w:tcBorders>
          </w:tcPr>
          <w:p w:rsidR="00441BFC" w:rsidRPr="00C27906" w:rsidRDefault="00441BFC" w:rsidP="00AD762D">
            <w:pPr>
              <w:jc w:val="both"/>
              <w:rPr>
                <w:rFonts w:ascii="Arial" w:hAnsi="Arial" w:cs="Arial"/>
              </w:rPr>
            </w:pPr>
            <w:r w:rsidRPr="00C27906">
              <w:rPr>
                <w:rFonts w:ascii="Arial" w:hAnsi="Arial" w:cs="Arial"/>
                <w:sz w:val="22"/>
                <w:szCs w:val="22"/>
              </w:rPr>
              <w:t xml:space="preserve">In case of any dispute concerning the interpretation and/or application of this Contract shall be settled through arbitration under the Arbitration Act of 1940 (As amended from time to time) in a court of relevant jurisdiction as mentioned in the </w:t>
            </w:r>
            <w:r w:rsidRPr="00C27906">
              <w:rPr>
                <w:rFonts w:ascii="Arial" w:hAnsi="Arial" w:cs="Arial"/>
                <w:b/>
                <w:sz w:val="22"/>
                <w:szCs w:val="22"/>
              </w:rPr>
              <w:t>SCC</w:t>
            </w:r>
            <w:r w:rsidRPr="00C27906">
              <w:rPr>
                <w:rFonts w:ascii="Arial" w:hAnsi="Arial" w:cs="Arial"/>
                <w:sz w:val="22"/>
                <w:szCs w:val="22"/>
              </w:rPr>
              <w:t>.</w:t>
            </w:r>
          </w:p>
        </w:tc>
      </w:tr>
      <w:tr w:rsidR="00441BFC" w:rsidRPr="00C27906" w:rsidTr="00145D27">
        <w:tblPrEx>
          <w:tblBorders>
            <w:top w:val="none" w:sz="0" w:space="0" w:color="auto"/>
          </w:tblBorders>
        </w:tblPrEx>
        <w:tc>
          <w:tcPr>
            <w:tcW w:w="2248" w:type="dxa"/>
            <w:gridSpan w:val="2"/>
            <w:tcBorders>
              <w:top w:val="single" w:sz="4" w:space="0" w:color="262626"/>
              <w:bottom w:val="single" w:sz="4" w:space="0" w:color="262626"/>
              <w:right w:val="single" w:sz="4" w:space="0" w:color="BFBFBF"/>
            </w:tcBorders>
          </w:tcPr>
          <w:p w:rsidR="00441BFC" w:rsidRPr="00C27906" w:rsidRDefault="00441BFC" w:rsidP="00AD762D">
            <w:pPr>
              <w:pStyle w:val="Head42"/>
              <w:tabs>
                <w:tab w:val="clear" w:pos="360"/>
                <w:tab w:val="left" w:pos="720"/>
              </w:tabs>
              <w:ind w:left="720" w:hanging="720"/>
              <w:rPr>
                <w:rFonts w:ascii="Arial" w:hAnsi="Arial" w:cs="Arial"/>
              </w:rPr>
            </w:pPr>
            <w:r w:rsidRPr="00C27906">
              <w:rPr>
                <w:rFonts w:ascii="Arial" w:hAnsi="Arial" w:cs="Arial"/>
                <w:sz w:val="22"/>
                <w:szCs w:val="22"/>
              </w:rPr>
              <w:t>31. Governing</w:t>
            </w:r>
          </w:p>
          <w:p w:rsidR="00441BFC" w:rsidRPr="00C27906" w:rsidRDefault="00441BFC" w:rsidP="00AD762D">
            <w:pPr>
              <w:pStyle w:val="Head42"/>
              <w:tabs>
                <w:tab w:val="clear" w:pos="360"/>
                <w:tab w:val="left" w:pos="720"/>
              </w:tabs>
              <w:ind w:left="720" w:hanging="720"/>
              <w:rPr>
                <w:rFonts w:ascii="Arial" w:hAnsi="Arial" w:cs="Arial"/>
              </w:rPr>
            </w:pPr>
            <w:r w:rsidRPr="00C27906">
              <w:rPr>
                <w:rFonts w:ascii="Arial" w:hAnsi="Arial" w:cs="Arial"/>
                <w:sz w:val="22"/>
                <w:szCs w:val="22"/>
              </w:rPr>
              <w:t xml:space="preserve">      Language</w:t>
            </w:r>
          </w:p>
        </w:tc>
        <w:tc>
          <w:tcPr>
            <w:tcW w:w="1006" w:type="dxa"/>
            <w:tcBorders>
              <w:top w:val="single" w:sz="4" w:space="0" w:color="26262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262626"/>
            </w:tcBorders>
          </w:tcPr>
          <w:p w:rsidR="00441BFC" w:rsidRPr="00C27906" w:rsidRDefault="00441BFC" w:rsidP="00AD762D">
            <w:pPr>
              <w:jc w:val="both"/>
              <w:rPr>
                <w:rFonts w:ascii="Arial" w:hAnsi="Arial" w:cs="Arial"/>
              </w:rPr>
            </w:pPr>
            <w:r w:rsidRPr="00C27906">
              <w:rPr>
                <w:rFonts w:ascii="Arial" w:hAnsi="Arial" w:cs="Arial"/>
                <w:sz w:val="22"/>
                <w:szCs w:val="22"/>
              </w:rPr>
              <w:t>The Contract shall be written in English language.  Subject to GCC Clause 32, the version of the Contract written in the specified language shall govern its interpretation.  All correspondence and other documents pertaining to the Contract, which are exchanged by the Parties, shall be written in English.</w:t>
            </w:r>
          </w:p>
        </w:tc>
      </w:tr>
      <w:tr w:rsidR="00441BFC" w:rsidRPr="00C27906" w:rsidTr="00145D27">
        <w:tblPrEx>
          <w:tblBorders>
            <w:top w:val="none" w:sz="0" w:space="0" w:color="auto"/>
          </w:tblBorders>
        </w:tblPrEx>
        <w:tc>
          <w:tcPr>
            <w:tcW w:w="2248" w:type="dxa"/>
            <w:gridSpan w:val="2"/>
            <w:tcBorders>
              <w:top w:val="single" w:sz="4" w:space="0" w:color="262626"/>
              <w:bottom w:val="single" w:sz="4" w:space="0" w:color="262626"/>
              <w:right w:val="single" w:sz="4" w:space="0" w:color="BFBFBF"/>
            </w:tcBorders>
          </w:tcPr>
          <w:p w:rsidR="00441BFC" w:rsidRPr="00C27906" w:rsidRDefault="00441BFC" w:rsidP="00AD762D">
            <w:pPr>
              <w:pStyle w:val="Head42"/>
              <w:tabs>
                <w:tab w:val="clear" w:pos="360"/>
                <w:tab w:val="left" w:pos="720"/>
              </w:tabs>
              <w:ind w:left="720" w:hanging="720"/>
              <w:rPr>
                <w:rFonts w:ascii="Arial" w:hAnsi="Arial" w:cs="Arial"/>
              </w:rPr>
            </w:pPr>
            <w:r w:rsidRPr="00C27906">
              <w:rPr>
                <w:rFonts w:ascii="Arial" w:hAnsi="Arial" w:cs="Arial"/>
                <w:sz w:val="22"/>
                <w:szCs w:val="22"/>
              </w:rPr>
              <w:t>32. Applicable</w:t>
            </w:r>
          </w:p>
          <w:p w:rsidR="00441BFC" w:rsidRPr="00C27906" w:rsidRDefault="00441BFC" w:rsidP="00AD762D">
            <w:pPr>
              <w:pStyle w:val="Head42"/>
              <w:tabs>
                <w:tab w:val="clear" w:pos="360"/>
                <w:tab w:val="left" w:pos="720"/>
              </w:tabs>
              <w:ind w:left="720" w:hanging="720"/>
              <w:rPr>
                <w:rFonts w:ascii="Arial" w:hAnsi="Arial" w:cs="Arial"/>
              </w:rPr>
            </w:pPr>
            <w:r w:rsidRPr="00C27906">
              <w:rPr>
                <w:rFonts w:ascii="Arial" w:hAnsi="Arial" w:cs="Arial"/>
                <w:sz w:val="22"/>
                <w:szCs w:val="22"/>
              </w:rPr>
              <w:t xml:space="preserve">      Law</w:t>
            </w:r>
          </w:p>
        </w:tc>
        <w:tc>
          <w:tcPr>
            <w:tcW w:w="1006" w:type="dxa"/>
            <w:tcBorders>
              <w:top w:val="single" w:sz="4" w:space="0" w:color="26262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p>
        </w:tc>
        <w:tc>
          <w:tcPr>
            <w:tcW w:w="5989" w:type="dxa"/>
            <w:gridSpan w:val="2"/>
            <w:tcBorders>
              <w:top w:val="single" w:sz="4" w:space="0" w:color="262626"/>
              <w:left w:val="single" w:sz="4" w:space="0" w:color="BFBFBF"/>
              <w:bottom w:val="single" w:sz="4" w:space="0" w:color="262626"/>
            </w:tcBorders>
          </w:tcPr>
          <w:p w:rsidR="00441BFC" w:rsidRPr="00C27906" w:rsidRDefault="00441BFC" w:rsidP="00AD762D">
            <w:pPr>
              <w:jc w:val="both"/>
              <w:rPr>
                <w:rFonts w:ascii="Arial" w:hAnsi="Arial" w:cs="Arial"/>
              </w:rPr>
            </w:pPr>
            <w:r w:rsidRPr="00C27906">
              <w:rPr>
                <w:rFonts w:ascii="Arial" w:hAnsi="Arial" w:cs="Arial"/>
                <w:sz w:val="22"/>
                <w:szCs w:val="22"/>
              </w:rPr>
              <w:t>This Contract shall be governed by the Laws of Pakistan and the courts of Pakistan shall have exclusive jurisdiction.</w:t>
            </w:r>
          </w:p>
        </w:tc>
      </w:tr>
      <w:tr w:rsidR="00441BFC" w:rsidRPr="00C27906" w:rsidTr="00145D27">
        <w:tblPrEx>
          <w:tblBorders>
            <w:top w:val="none" w:sz="0" w:space="0" w:color="auto"/>
          </w:tblBorders>
        </w:tblPrEx>
        <w:trPr>
          <w:trHeight w:val="800"/>
        </w:trPr>
        <w:tc>
          <w:tcPr>
            <w:tcW w:w="2248" w:type="dxa"/>
            <w:gridSpan w:val="2"/>
            <w:vMerge w:val="restart"/>
            <w:tcBorders>
              <w:top w:val="single" w:sz="4" w:space="0" w:color="262626"/>
              <w:right w:val="single" w:sz="4" w:space="0" w:color="BFBFBF"/>
            </w:tcBorders>
          </w:tcPr>
          <w:p w:rsidR="00441BFC" w:rsidRPr="00C27906" w:rsidRDefault="00441BFC" w:rsidP="00802637">
            <w:pPr>
              <w:pStyle w:val="Head42"/>
              <w:rPr>
                <w:rFonts w:ascii="Arial" w:hAnsi="Arial" w:cs="Arial"/>
              </w:rPr>
            </w:pPr>
            <w:r w:rsidRPr="00C27906">
              <w:rPr>
                <w:rFonts w:ascii="Arial" w:hAnsi="Arial" w:cs="Arial"/>
                <w:sz w:val="22"/>
                <w:szCs w:val="22"/>
              </w:rPr>
              <w:t>33. Notices</w:t>
            </w:r>
          </w:p>
        </w:tc>
        <w:tc>
          <w:tcPr>
            <w:tcW w:w="1006" w:type="dxa"/>
            <w:tcBorders>
              <w:top w:val="single" w:sz="4" w:space="0" w:color="262626"/>
              <w:left w:val="single" w:sz="4" w:space="0" w:color="BFBFBF"/>
              <w:bottom w:val="single" w:sz="4" w:space="0" w:color="A6A6A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33.1</w:t>
            </w:r>
          </w:p>
          <w:p w:rsidR="00441BFC" w:rsidRPr="00C27906" w:rsidRDefault="00441BFC" w:rsidP="00AD762D">
            <w:pPr>
              <w:rPr>
                <w:rFonts w:ascii="Arial" w:hAnsi="Arial" w:cs="Arial"/>
              </w:rPr>
            </w:pPr>
          </w:p>
        </w:tc>
        <w:tc>
          <w:tcPr>
            <w:tcW w:w="5989" w:type="dxa"/>
            <w:gridSpan w:val="2"/>
            <w:tcBorders>
              <w:top w:val="single" w:sz="4" w:space="0" w:color="262626"/>
              <w:left w:val="single" w:sz="4" w:space="0" w:color="BFBFBF"/>
              <w:bottom w:val="single" w:sz="4" w:space="0" w:color="A6A6A6"/>
            </w:tcBorders>
          </w:tcPr>
          <w:p w:rsidR="00441BFC" w:rsidRPr="00C27906" w:rsidRDefault="00441BFC" w:rsidP="00802637">
            <w:pPr>
              <w:jc w:val="both"/>
              <w:rPr>
                <w:rFonts w:ascii="Arial" w:hAnsi="Arial" w:cs="Arial"/>
              </w:rPr>
            </w:pPr>
            <w:r w:rsidRPr="00C27906">
              <w:rPr>
                <w:rFonts w:ascii="Arial" w:hAnsi="Arial" w:cs="Arial"/>
                <w:sz w:val="22"/>
                <w:szCs w:val="22"/>
              </w:rPr>
              <w:t>Any Notice given by one party to the other pursuant to this Contract shall be sent to the other party in writing and on the others address specified in SCC.</w:t>
            </w:r>
          </w:p>
        </w:tc>
      </w:tr>
      <w:tr w:rsidR="00441BFC" w:rsidRPr="00C27906" w:rsidTr="00145D27">
        <w:tblPrEx>
          <w:tblBorders>
            <w:top w:val="none" w:sz="0" w:space="0" w:color="auto"/>
          </w:tblBorders>
        </w:tblPrEx>
        <w:trPr>
          <w:trHeight w:val="521"/>
        </w:trPr>
        <w:tc>
          <w:tcPr>
            <w:tcW w:w="2248" w:type="dxa"/>
            <w:gridSpan w:val="2"/>
            <w:vMerge/>
            <w:tcBorders>
              <w:bottom w:val="single" w:sz="4" w:space="0" w:color="262626"/>
              <w:right w:val="single" w:sz="4" w:space="0" w:color="BFBFBF"/>
            </w:tcBorders>
          </w:tcPr>
          <w:p w:rsidR="00441BFC" w:rsidRPr="00C27906" w:rsidRDefault="00441BFC" w:rsidP="00AD762D">
            <w:pPr>
              <w:pStyle w:val="Head42"/>
              <w:rPr>
                <w:rFonts w:ascii="Arial" w:hAnsi="Arial" w:cs="Arial"/>
              </w:rPr>
            </w:pPr>
          </w:p>
        </w:tc>
        <w:tc>
          <w:tcPr>
            <w:tcW w:w="1006" w:type="dxa"/>
            <w:tcBorders>
              <w:top w:val="single" w:sz="4" w:space="0" w:color="A6A6A6"/>
              <w:left w:val="single" w:sz="4" w:space="0" w:color="BFBFBF"/>
              <w:bottom w:val="single" w:sz="4" w:space="0" w:color="262626"/>
              <w:right w:val="single" w:sz="4" w:space="0" w:color="BFBFBF"/>
            </w:tcBorders>
          </w:tcPr>
          <w:p w:rsidR="00441BFC" w:rsidRPr="00C27906" w:rsidRDefault="00441BFC" w:rsidP="00AD762D">
            <w:pPr>
              <w:jc w:val="both"/>
              <w:rPr>
                <w:rFonts w:ascii="Arial" w:hAnsi="Arial" w:cs="Arial"/>
              </w:rPr>
            </w:pPr>
            <w:r w:rsidRPr="00C27906">
              <w:rPr>
                <w:rFonts w:ascii="Arial" w:hAnsi="Arial" w:cs="Arial"/>
                <w:sz w:val="22"/>
                <w:szCs w:val="22"/>
              </w:rPr>
              <w:t>33.2</w:t>
            </w:r>
          </w:p>
          <w:p w:rsidR="00441BFC" w:rsidRPr="00C27906" w:rsidRDefault="00441BFC" w:rsidP="00AD762D">
            <w:pPr>
              <w:rPr>
                <w:rFonts w:ascii="Arial" w:hAnsi="Arial" w:cs="Arial"/>
              </w:rPr>
            </w:pPr>
          </w:p>
        </w:tc>
        <w:tc>
          <w:tcPr>
            <w:tcW w:w="5989" w:type="dxa"/>
            <w:gridSpan w:val="2"/>
            <w:tcBorders>
              <w:top w:val="single" w:sz="4" w:space="0" w:color="A6A6A6"/>
              <w:left w:val="single" w:sz="4" w:space="0" w:color="BFBFBF"/>
              <w:bottom w:val="single" w:sz="4" w:space="0" w:color="262626"/>
            </w:tcBorders>
          </w:tcPr>
          <w:p w:rsidR="00441BFC" w:rsidRPr="00C27906" w:rsidRDefault="00441BFC" w:rsidP="00802637">
            <w:pPr>
              <w:pStyle w:val="3DIText"/>
              <w:spacing w:before="0" w:after="0"/>
              <w:rPr>
                <w:rFonts w:ascii="Arial" w:hAnsi="Arial" w:cs="Arial"/>
                <w:lang w:val="en-US" w:eastAsia="en-US"/>
              </w:rPr>
            </w:pPr>
            <w:r w:rsidRPr="00C27906">
              <w:rPr>
                <w:rFonts w:ascii="Arial" w:hAnsi="Arial" w:cs="Arial"/>
                <w:sz w:val="22"/>
                <w:szCs w:val="22"/>
                <w:lang w:val="en-US" w:eastAsia="en-US"/>
              </w:rPr>
              <w:t>A notice shall be effective when delivered or on the notice’s effective date, whichever is later.</w:t>
            </w:r>
          </w:p>
        </w:tc>
      </w:tr>
      <w:tr w:rsidR="00441BFC" w:rsidRPr="00C27906" w:rsidTr="00145D27">
        <w:tblPrEx>
          <w:tblBorders>
            <w:top w:val="none" w:sz="0" w:space="0" w:color="auto"/>
          </w:tblBorders>
        </w:tblPrEx>
        <w:trPr>
          <w:trHeight w:val="584"/>
        </w:trPr>
        <w:tc>
          <w:tcPr>
            <w:tcW w:w="2248" w:type="dxa"/>
            <w:gridSpan w:val="2"/>
            <w:tcBorders>
              <w:top w:val="single" w:sz="4" w:space="0" w:color="262626"/>
              <w:bottom w:val="single" w:sz="4" w:space="0" w:color="262626"/>
              <w:right w:val="single" w:sz="4" w:space="0" w:color="BFBFBF"/>
            </w:tcBorders>
          </w:tcPr>
          <w:p w:rsidR="00441BFC" w:rsidRPr="00C27906" w:rsidRDefault="00441BFC" w:rsidP="00802637">
            <w:pPr>
              <w:rPr>
                <w:rFonts w:ascii="Arial" w:hAnsi="Arial" w:cs="Arial"/>
                <w:b/>
                <w:bCs/>
              </w:rPr>
            </w:pPr>
            <w:r w:rsidRPr="00C27906">
              <w:rPr>
                <w:rFonts w:ascii="Arial" w:hAnsi="Arial" w:cs="Arial"/>
                <w:b/>
                <w:bCs/>
                <w:sz w:val="22"/>
                <w:szCs w:val="22"/>
              </w:rPr>
              <w:t>34.Taxes &amp; Duties</w:t>
            </w:r>
          </w:p>
          <w:p w:rsidR="00441BFC" w:rsidRPr="00C27906" w:rsidRDefault="00441BFC" w:rsidP="00AD762D">
            <w:pPr>
              <w:rPr>
                <w:rFonts w:ascii="Arial" w:hAnsi="Arial" w:cs="Arial"/>
              </w:rPr>
            </w:pPr>
          </w:p>
        </w:tc>
        <w:tc>
          <w:tcPr>
            <w:tcW w:w="1006" w:type="dxa"/>
            <w:tcBorders>
              <w:top w:val="single" w:sz="4" w:space="0" w:color="262626"/>
              <w:left w:val="single" w:sz="4" w:space="0" w:color="BFBFBF"/>
              <w:bottom w:val="single" w:sz="4" w:space="0" w:color="262626"/>
              <w:right w:val="single" w:sz="4" w:space="0" w:color="BFBFBF"/>
            </w:tcBorders>
          </w:tcPr>
          <w:p w:rsidR="00441BFC" w:rsidRPr="00C27906" w:rsidRDefault="00441BFC" w:rsidP="00AD762D">
            <w:pPr>
              <w:rPr>
                <w:rFonts w:ascii="Arial" w:hAnsi="Arial" w:cs="Arial"/>
              </w:rPr>
            </w:pPr>
          </w:p>
        </w:tc>
        <w:tc>
          <w:tcPr>
            <w:tcW w:w="5989" w:type="dxa"/>
            <w:gridSpan w:val="2"/>
            <w:tcBorders>
              <w:top w:val="single" w:sz="4" w:space="0" w:color="262626"/>
              <w:left w:val="single" w:sz="4" w:space="0" w:color="BFBFBF"/>
              <w:bottom w:val="single" w:sz="4" w:space="0" w:color="262626"/>
            </w:tcBorders>
          </w:tcPr>
          <w:p w:rsidR="00441BFC" w:rsidRPr="00C27906" w:rsidRDefault="00441BFC" w:rsidP="00802637">
            <w:pPr>
              <w:jc w:val="both"/>
              <w:rPr>
                <w:rFonts w:ascii="Arial" w:hAnsi="Arial" w:cs="Arial"/>
              </w:rPr>
            </w:pPr>
            <w:r w:rsidRPr="00C27906">
              <w:rPr>
                <w:rFonts w:ascii="Arial" w:hAnsi="Arial" w:cs="Arial"/>
                <w:sz w:val="22"/>
                <w:szCs w:val="22"/>
              </w:rPr>
              <w:t xml:space="preserve"> All taxation, whether International, Federal, Provincial or Local, shall be borne by the Supplier. </w:t>
            </w:r>
          </w:p>
        </w:tc>
      </w:tr>
    </w:tbl>
    <w:p w:rsidR="005E1832" w:rsidRPr="00C27906" w:rsidRDefault="005E1832" w:rsidP="00802637">
      <w:pPr>
        <w:rPr>
          <w:rFonts w:ascii="Tahoma" w:hAnsi="Tahoma"/>
          <w:b/>
          <w:sz w:val="46"/>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18"/>
        <w:gridCol w:w="1020"/>
      </w:tblGrid>
      <w:tr w:rsidR="00F04E26" w:rsidRPr="00C27906" w:rsidTr="003474C2">
        <w:trPr>
          <w:trHeight w:val="575"/>
        </w:trPr>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pStyle w:val="TOC3"/>
            </w:pPr>
            <w:r w:rsidRPr="00C27906">
              <w:lastRenderedPageBreak/>
              <w:t>Part-Two: Variable Conditions of Contract</w:t>
            </w:r>
          </w:p>
          <w:p w:rsidR="00F04E26" w:rsidRPr="00C27906" w:rsidRDefault="00F04E26" w:rsidP="00AD762D">
            <w:pPr>
              <w:rPr>
                <w:rFonts w:ascii="Arial" w:hAnsi="Arial" w:cs="Arial"/>
                <w:sz w:val="20"/>
                <w:szCs w:val="20"/>
              </w:rPr>
            </w:pP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jc w:val="center"/>
              <w:rPr>
                <w:rFonts w:ascii="Arial" w:hAnsi="Arial" w:cs="Arial"/>
                <w:sz w:val="20"/>
                <w:szCs w:val="20"/>
              </w:rPr>
            </w:pPr>
          </w:p>
        </w:tc>
      </w:tr>
      <w:tr w:rsidR="00F04E26" w:rsidRPr="00C27906" w:rsidTr="003474C2">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rPr>
                <w:rFonts w:ascii="Arial" w:hAnsi="Arial" w:cs="Arial"/>
                <w:b/>
                <w:sz w:val="20"/>
                <w:szCs w:val="20"/>
              </w:rPr>
            </w:pPr>
            <w:r w:rsidRPr="00C27906">
              <w:rPr>
                <w:rFonts w:ascii="Arial" w:hAnsi="Arial" w:cs="Arial"/>
                <w:b/>
                <w:sz w:val="20"/>
                <w:szCs w:val="20"/>
              </w:rPr>
              <w:t>Section-I: Procurement Specific Provisions</w:t>
            </w:r>
          </w:p>
          <w:p w:rsidR="00F04E26" w:rsidRPr="00C27906" w:rsidRDefault="00F04E26" w:rsidP="00AD762D">
            <w:pPr>
              <w:rPr>
                <w:rFonts w:ascii="Arial" w:hAnsi="Arial" w:cs="Arial"/>
                <w:sz w:val="20"/>
                <w:szCs w:val="20"/>
              </w:rPr>
            </w:pP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jc w:val="center"/>
              <w:rPr>
                <w:rFonts w:ascii="Arial" w:hAnsi="Arial" w:cs="Arial"/>
                <w:sz w:val="20"/>
                <w:szCs w:val="20"/>
              </w:rPr>
            </w:pPr>
          </w:p>
        </w:tc>
      </w:tr>
      <w:tr w:rsidR="00F04E26" w:rsidRPr="00C27906" w:rsidTr="003474C2">
        <w:trPr>
          <w:trHeight w:val="431"/>
        </w:trPr>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rPr>
                <w:rFonts w:ascii="Arial" w:hAnsi="Arial" w:cs="Arial"/>
                <w:sz w:val="20"/>
                <w:szCs w:val="20"/>
              </w:rPr>
            </w:pPr>
            <w:r w:rsidRPr="00C27906">
              <w:rPr>
                <w:rFonts w:ascii="Arial" w:hAnsi="Arial" w:cs="Arial"/>
                <w:noProof/>
                <w:sz w:val="20"/>
                <w:szCs w:val="20"/>
              </w:rPr>
              <w:t>Invitation For Bids (IFB)..................................................................................................................</w:t>
            </w: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564154">
            <w:pPr>
              <w:jc w:val="center"/>
              <w:rPr>
                <w:rFonts w:ascii="Arial" w:hAnsi="Arial" w:cs="Arial"/>
                <w:sz w:val="20"/>
                <w:szCs w:val="20"/>
              </w:rPr>
            </w:pPr>
            <w:r w:rsidRPr="00C27906">
              <w:rPr>
                <w:rFonts w:ascii="Arial" w:hAnsi="Arial" w:cs="Arial"/>
                <w:sz w:val="20"/>
                <w:szCs w:val="20"/>
              </w:rPr>
              <w:t>4</w:t>
            </w:r>
            <w:r w:rsidR="00DE3785">
              <w:rPr>
                <w:rFonts w:ascii="Arial" w:hAnsi="Arial" w:cs="Arial"/>
                <w:sz w:val="20"/>
                <w:szCs w:val="20"/>
              </w:rPr>
              <w:t>0</w:t>
            </w:r>
          </w:p>
        </w:tc>
      </w:tr>
      <w:tr w:rsidR="00F04E26" w:rsidRPr="00C27906" w:rsidTr="003474C2">
        <w:trPr>
          <w:trHeight w:val="422"/>
        </w:trPr>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rPr>
                <w:rFonts w:ascii="Arial" w:hAnsi="Arial" w:cs="Arial"/>
                <w:sz w:val="20"/>
                <w:szCs w:val="20"/>
              </w:rPr>
            </w:pPr>
            <w:r w:rsidRPr="00C27906">
              <w:rPr>
                <w:rFonts w:ascii="Arial" w:hAnsi="Arial" w:cs="Arial"/>
                <w:noProof/>
                <w:sz w:val="20"/>
                <w:szCs w:val="20"/>
              </w:rPr>
              <w:t>Bid Data Sheet (BDS).....................................................................................................................</w:t>
            </w: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564154">
            <w:pPr>
              <w:jc w:val="center"/>
              <w:rPr>
                <w:rFonts w:ascii="Arial" w:hAnsi="Arial" w:cs="Arial"/>
                <w:sz w:val="20"/>
                <w:szCs w:val="20"/>
              </w:rPr>
            </w:pPr>
            <w:r w:rsidRPr="00C27906">
              <w:rPr>
                <w:rFonts w:ascii="Arial" w:hAnsi="Arial" w:cs="Arial"/>
                <w:sz w:val="20"/>
                <w:szCs w:val="20"/>
              </w:rPr>
              <w:t>4</w:t>
            </w:r>
            <w:r w:rsidR="00564154" w:rsidRPr="00C27906">
              <w:rPr>
                <w:rFonts w:ascii="Arial" w:hAnsi="Arial" w:cs="Arial"/>
                <w:sz w:val="20"/>
                <w:szCs w:val="20"/>
              </w:rPr>
              <w:t>2</w:t>
            </w:r>
          </w:p>
        </w:tc>
      </w:tr>
      <w:tr w:rsidR="00F04E26" w:rsidRPr="00C27906" w:rsidTr="003474C2">
        <w:trPr>
          <w:trHeight w:val="818"/>
        </w:trPr>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rPr>
                <w:rFonts w:ascii="Arial" w:hAnsi="Arial" w:cs="Arial"/>
                <w:sz w:val="20"/>
                <w:szCs w:val="20"/>
              </w:rPr>
            </w:pPr>
            <w:r w:rsidRPr="00C27906">
              <w:rPr>
                <w:rFonts w:ascii="Arial" w:hAnsi="Arial" w:cs="Arial"/>
                <w:sz w:val="20"/>
                <w:szCs w:val="20"/>
              </w:rPr>
              <w:t>Special Conditions of Contract (SCC)...........................................................................................</w:t>
            </w: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564154" w:rsidP="00AD762D">
            <w:pPr>
              <w:jc w:val="center"/>
              <w:rPr>
                <w:rFonts w:ascii="Arial" w:hAnsi="Arial" w:cs="Arial"/>
                <w:sz w:val="20"/>
                <w:szCs w:val="20"/>
              </w:rPr>
            </w:pPr>
            <w:r w:rsidRPr="00C27906">
              <w:rPr>
                <w:rFonts w:ascii="Arial" w:hAnsi="Arial" w:cs="Arial"/>
                <w:sz w:val="20"/>
                <w:szCs w:val="20"/>
              </w:rPr>
              <w:t>45</w:t>
            </w:r>
          </w:p>
        </w:tc>
      </w:tr>
      <w:tr w:rsidR="00F04E26" w:rsidRPr="00C27906" w:rsidTr="003474C2">
        <w:trPr>
          <w:trHeight w:val="512"/>
        </w:trPr>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rPr>
                <w:rFonts w:ascii="Arial" w:hAnsi="Arial" w:cs="Arial"/>
                <w:b/>
                <w:sz w:val="20"/>
                <w:szCs w:val="20"/>
              </w:rPr>
            </w:pPr>
            <w:r w:rsidRPr="00C27906">
              <w:rPr>
                <w:rFonts w:ascii="Arial" w:hAnsi="Arial" w:cs="Arial"/>
                <w:b/>
                <w:sz w:val="20"/>
                <w:szCs w:val="20"/>
              </w:rPr>
              <w:t>Section-II: Evaluation Criteria</w:t>
            </w:r>
          </w:p>
          <w:p w:rsidR="00F04E26" w:rsidRPr="00C27906" w:rsidRDefault="00F04E26" w:rsidP="00AD762D">
            <w:pPr>
              <w:rPr>
                <w:rFonts w:ascii="Arial" w:hAnsi="Arial" w:cs="Arial"/>
                <w:b/>
                <w:sz w:val="20"/>
                <w:szCs w:val="20"/>
              </w:rPr>
            </w:pP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jc w:val="center"/>
              <w:rPr>
                <w:rFonts w:ascii="Arial" w:hAnsi="Arial" w:cs="Arial"/>
                <w:sz w:val="20"/>
                <w:szCs w:val="20"/>
              </w:rPr>
            </w:pPr>
          </w:p>
        </w:tc>
      </w:tr>
      <w:tr w:rsidR="00F04E26" w:rsidRPr="00C27906" w:rsidTr="003474C2">
        <w:trPr>
          <w:trHeight w:val="575"/>
        </w:trPr>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rPr>
                <w:rFonts w:ascii="Arial" w:hAnsi="Arial" w:cs="Arial"/>
                <w:sz w:val="20"/>
                <w:szCs w:val="20"/>
              </w:rPr>
            </w:pPr>
            <w:r w:rsidRPr="00C27906">
              <w:rPr>
                <w:rFonts w:ascii="Arial" w:hAnsi="Arial" w:cs="Arial"/>
                <w:sz w:val="20"/>
                <w:szCs w:val="20"/>
              </w:rPr>
              <w:t>Technical Evaluation Criteria..........................................................................................................</w:t>
            </w: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564154">
            <w:pPr>
              <w:jc w:val="center"/>
              <w:rPr>
                <w:rFonts w:ascii="Arial" w:hAnsi="Arial" w:cs="Arial"/>
                <w:sz w:val="20"/>
                <w:szCs w:val="20"/>
              </w:rPr>
            </w:pPr>
            <w:r w:rsidRPr="00C27906">
              <w:rPr>
                <w:rFonts w:ascii="Arial" w:hAnsi="Arial" w:cs="Arial"/>
                <w:sz w:val="20"/>
                <w:szCs w:val="20"/>
              </w:rPr>
              <w:t>5</w:t>
            </w:r>
            <w:r w:rsidR="00564154" w:rsidRPr="00C27906">
              <w:rPr>
                <w:rFonts w:ascii="Arial" w:hAnsi="Arial" w:cs="Arial"/>
                <w:sz w:val="20"/>
                <w:szCs w:val="20"/>
              </w:rPr>
              <w:t>1</w:t>
            </w:r>
          </w:p>
        </w:tc>
      </w:tr>
      <w:tr w:rsidR="00F04E26" w:rsidRPr="00C27906" w:rsidTr="003474C2">
        <w:trPr>
          <w:trHeight w:val="908"/>
        </w:trPr>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rPr>
                <w:rFonts w:ascii="Arial" w:hAnsi="Arial" w:cs="Arial"/>
                <w:color w:val="000000" w:themeColor="text1"/>
                <w:sz w:val="20"/>
                <w:szCs w:val="20"/>
              </w:rPr>
            </w:pPr>
          </w:p>
          <w:p w:rsidR="00F04E26" w:rsidRPr="00C27906" w:rsidRDefault="00F04E26" w:rsidP="00AD762D">
            <w:pPr>
              <w:rPr>
                <w:rFonts w:ascii="Arial" w:hAnsi="Arial" w:cs="Arial"/>
                <w:color w:val="000000" w:themeColor="text1"/>
                <w:sz w:val="20"/>
                <w:szCs w:val="20"/>
              </w:rPr>
            </w:pPr>
          </w:p>
          <w:p w:rsidR="00F04E26" w:rsidRPr="00C27906" w:rsidRDefault="00AE7614" w:rsidP="00AD762D">
            <w:pPr>
              <w:rPr>
                <w:rFonts w:ascii="Arial" w:hAnsi="Arial" w:cs="Arial"/>
                <w:color w:val="000000" w:themeColor="text1"/>
                <w:sz w:val="20"/>
                <w:szCs w:val="20"/>
              </w:rPr>
            </w:pPr>
            <w:hyperlink w:anchor="_Toc326764849" w:history="1">
              <w:r w:rsidR="00F04E26" w:rsidRPr="00C27906">
                <w:rPr>
                  <w:rStyle w:val="Hyperlink"/>
                  <w:rFonts w:ascii="Arial" w:hAnsi="Arial" w:cs="Arial"/>
                  <w:b/>
                  <w:color w:val="000000" w:themeColor="text1"/>
                  <w:sz w:val="20"/>
                  <w:szCs w:val="20"/>
                </w:rPr>
                <w:t>Section-III: Schedule of Requirements</w:t>
              </w:r>
            </w:hyperlink>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jc w:val="center"/>
              <w:rPr>
                <w:rFonts w:ascii="Arial" w:hAnsi="Arial" w:cs="Arial"/>
                <w:sz w:val="20"/>
                <w:szCs w:val="20"/>
              </w:rPr>
            </w:pPr>
          </w:p>
        </w:tc>
      </w:tr>
      <w:tr w:rsidR="00F04E26" w:rsidRPr="00C27906" w:rsidTr="003474C2">
        <w:trPr>
          <w:trHeight w:val="386"/>
        </w:trPr>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rPr>
                <w:rFonts w:ascii="Arial" w:hAnsi="Arial" w:cs="Arial"/>
                <w:color w:val="000000" w:themeColor="text1"/>
                <w:sz w:val="20"/>
                <w:szCs w:val="20"/>
              </w:rPr>
            </w:pPr>
            <w:r w:rsidRPr="00C27906">
              <w:rPr>
                <w:rFonts w:ascii="Arial" w:hAnsi="Arial" w:cs="Arial"/>
                <w:color w:val="000000" w:themeColor="text1"/>
                <w:sz w:val="20"/>
                <w:szCs w:val="20"/>
              </w:rPr>
              <w:t>Supply Schedules............................................................................................................................</w:t>
            </w: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DE3785" w:rsidP="00AD762D">
            <w:pPr>
              <w:jc w:val="center"/>
              <w:rPr>
                <w:rFonts w:ascii="Arial" w:hAnsi="Arial" w:cs="Arial"/>
                <w:sz w:val="20"/>
                <w:szCs w:val="20"/>
              </w:rPr>
            </w:pPr>
            <w:r>
              <w:rPr>
                <w:rFonts w:ascii="Arial" w:hAnsi="Arial" w:cs="Arial"/>
                <w:sz w:val="20"/>
                <w:szCs w:val="20"/>
              </w:rPr>
              <w:t>66</w:t>
            </w:r>
          </w:p>
        </w:tc>
      </w:tr>
      <w:tr w:rsidR="00F04E26" w:rsidRPr="00C27906" w:rsidTr="003474C2">
        <w:trPr>
          <w:trHeight w:val="557"/>
        </w:trPr>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pStyle w:val="TOC3"/>
              <w:rPr>
                <w:color w:val="000000" w:themeColor="text1"/>
              </w:rPr>
            </w:pPr>
          </w:p>
          <w:p w:rsidR="00F04E26" w:rsidRPr="00C27906" w:rsidRDefault="00AE7614" w:rsidP="00AD762D">
            <w:pPr>
              <w:pStyle w:val="TOC3"/>
              <w:rPr>
                <w:color w:val="000000" w:themeColor="text1"/>
              </w:rPr>
            </w:pPr>
            <w:hyperlink w:anchor="_Toc326764858" w:history="1">
              <w:r w:rsidR="00F04E26" w:rsidRPr="00C27906">
                <w:rPr>
                  <w:rStyle w:val="Hyperlink"/>
                  <w:b w:val="0"/>
                  <w:color w:val="000000" w:themeColor="text1"/>
                </w:rPr>
                <w:t>Technical Specifications &amp; Ancilliary Services</w:t>
              </w:r>
            </w:hyperlink>
            <w:r w:rsidR="00F04E26" w:rsidRPr="00C27906">
              <w:rPr>
                <w:color w:val="000000" w:themeColor="text1"/>
              </w:rPr>
              <w:t>................................................................................</w:t>
            </w: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jc w:val="center"/>
              <w:rPr>
                <w:rFonts w:ascii="Arial" w:hAnsi="Arial" w:cs="Arial"/>
                <w:sz w:val="20"/>
                <w:szCs w:val="20"/>
              </w:rPr>
            </w:pPr>
          </w:p>
          <w:p w:rsidR="00F04E26" w:rsidRPr="00C27906" w:rsidRDefault="00DE3785" w:rsidP="00564154">
            <w:pPr>
              <w:jc w:val="center"/>
              <w:rPr>
                <w:rFonts w:ascii="Arial" w:hAnsi="Arial" w:cs="Arial"/>
                <w:sz w:val="20"/>
                <w:szCs w:val="20"/>
              </w:rPr>
            </w:pPr>
            <w:r>
              <w:rPr>
                <w:rFonts w:ascii="Arial" w:hAnsi="Arial" w:cs="Arial"/>
                <w:sz w:val="20"/>
                <w:szCs w:val="20"/>
              </w:rPr>
              <w:t>72</w:t>
            </w:r>
          </w:p>
        </w:tc>
      </w:tr>
      <w:tr w:rsidR="00F04E26" w:rsidRPr="00C27906" w:rsidTr="003474C2">
        <w:trPr>
          <w:trHeight w:val="629"/>
        </w:trPr>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ind w:right="-70"/>
              <w:rPr>
                <w:rFonts w:ascii="Arial" w:hAnsi="Arial" w:cs="Arial"/>
                <w:color w:val="000000" w:themeColor="text1"/>
                <w:sz w:val="20"/>
                <w:szCs w:val="20"/>
              </w:rPr>
            </w:pPr>
          </w:p>
          <w:p w:rsidR="00F04E26" w:rsidRPr="00C27906" w:rsidRDefault="00F04E26" w:rsidP="00AD762D">
            <w:pPr>
              <w:ind w:right="-70"/>
              <w:rPr>
                <w:rFonts w:ascii="Arial" w:hAnsi="Arial" w:cs="Arial"/>
                <w:color w:val="000000" w:themeColor="text1"/>
                <w:sz w:val="20"/>
                <w:szCs w:val="20"/>
              </w:rPr>
            </w:pPr>
            <w:r w:rsidRPr="00C27906">
              <w:rPr>
                <w:rFonts w:ascii="Arial" w:hAnsi="Arial" w:cs="Arial"/>
                <w:b/>
                <w:color w:val="000000" w:themeColor="text1"/>
                <w:sz w:val="20"/>
                <w:szCs w:val="20"/>
              </w:rPr>
              <w:t>Section-IV</w:t>
            </w:r>
            <w:r w:rsidRPr="00C27906">
              <w:rPr>
                <w:rFonts w:ascii="Arial" w:hAnsi="Arial" w:cs="Arial"/>
                <w:color w:val="000000" w:themeColor="text1"/>
                <w:sz w:val="20"/>
                <w:szCs w:val="20"/>
              </w:rPr>
              <w:t>: Standard Forms............................................................................................................</w:t>
            </w: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jc w:val="center"/>
              <w:rPr>
                <w:rFonts w:ascii="Arial" w:hAnsi="Arial" w:cs="Arial"/>
                <w:sz w:val="20"/>
                <w:szCs w:val="20"/>
              </w:rPr>
            </w:pPr>
          </w:p>
          <w:p w:rsidR="00F04E26" w:rsidRPr="00C27906" w:rsidRDefault="00DE3785" w:rsidP="00AD762D">
            <w:pPr>
              <w:jc w:val="center"/>
              <w:rPr>
                <w:rFonts w:ascii="Arial" w:hAnsi="Arial" w:cs="Arial"/>
                <w:sz w:val="20"/>
                <w:szCs w:val="20"/>
              </w:rPr>
            </w:pPr>
            <w:r>
              <w:rPr>
                <w:rFonts w:ascii="Arial" w:hAnsi="Arial" w:cs="Arial"/>
                <w:sz w:val="20"/>
                <w:szCs w:val="20"/>
              </w:rPr>
              <w:t>78</w:t>
            </w:r>
          </w:p>
        </w:tc>
      </w:tr>
      <w:tr w:rsidR="00F04E26" w:rsidRPr="00C27906" w:rsidTr="003474C2">
        <w:trPr>
          <w:trHeight w:val="827"/>
        </w:trPr>
        <w:tc>
          <w:tcPr>
            <w:tcW w:w="8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rPr>
                <w:rFonts w:ascii="Arial" w:hAnsi="Arial" w:cs="Arial"/>
                <w:color w:val="000000" w:themeColor="text1"/>
                <w:sz w:val="20"/>
                <w:szCs w:val="20"/>
              </w:rPr>
            </w:pPr>
          </w:p>
          <w:p w:rsidR="00F04E26" w:rsidRPr="00C27906" w:rsidRDefault="00F04E26" w:rsidP="00AD762D">
            <w:pPr>
              <w:rPr>
                <w:rFonts w:ascii="Arial" w:hAnsi="Arial" w:cs="Arial"/>
                <w:color w:val="000000" w:themeColor="text1"/>
                <w:sz w:val="20"/>
                <w:szCs w:val="20"/>
              </w:rPr>
            </w:pPr>
            <w:r w:rsidRPr="00C27906">
              <w:rPr>
                <w:rFonts w:ascii="Arial" w:hAnsi="Arial" w:cs="Arial"/>
                <w:b/>
                <w:color w:val="000000" w:themeColor="text1"/>
                <w:sz w:val="20"/>
                <w:szCs w:val="20"/>
              </w:rPr>
              <w:t>Section-V</w:t>
            </w:r>
            <w:r w:rsidRPr="00C27906">
              <w:rPr>
                <w:rFonts w:ascii="Arial" w:hAnsi="Arial" w:cs="Arial"/>
                <w:color w:val="000000" w:themeColor="text1"/>
                <w:sz w:val="20"/>
                <w:szCs w:val="20"/>
              </w:rPr>
              <w:t>: Eligible Countries..........................................................................................................</w:t>
            </w:r>
          </w:p>
        </w:tc>
        <w:tc>
          <w:tcPr>
            <w:tcW w:w="1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4E26" w:rsidRPr="00C27906" w:rsidRDefault="00F04E26" w:rsidP="00AD762D">
            <w:pPr>
              <w:jc w:val="center"/>
              <w:rPr>
                <w:rFonts w:ascii="Arial" w:hAnsi="Arial" w:cs="Arial"/>
                <w:sz w:val="20"/>
                <w:szCs w:val="20"/>
              </w:rPr>
            </w:pPr>
          </w:p>
          <w:p w:rsidR="00F04E26" w:rsidRPr="00C27906" w:rsidRDefault="00F04E26" w:rsidP="00AD762D">
            <w:pPr>
              <w:jc w:val="center"/>
              <w:rPr>
                <w:rFonts w:ascii="Arial" w:hAnsi="Arial" w:cs="Arial"/>
                <w:sz w:val="20"/>
                <w:szCs w:val="20"/>
              </w:rPr>
            </w:pPr>
          </w:p>
          <w:p w:rsidR="00F04E26" w:rsidRPr="00C27906" w:rsidRDefault="00F04E26" w:rsidP="00AD762D">
            <w:pPr>
              <w:jc w:val="center"/>
              <w:rPr>
                <w:rFonts w:ascii="Arial" w:hAnsi="Arial" w:cs="Arial"/>
                <w:sz w:val="20"/>
                <w:szCs w:val="20"/>
              </w:rPr>
            </w:pPr>
          </w:p>
        </w:tc>
      </w:tr>
    </w:tbl>
    <w:p w:rsidR="00F04E26" w:rsidRPr="00C27906" w:rsidRDefault="00F04E26" w:rsidP="00802637">
      <w:pPr>
        <w:rPr>
          <w:rFonts w:ascii="Tahoma" w:hAnsi="Tahoma"/>
          <w:b/>
          <w:sz w:val="46"/>
        </w:rPr>
      </w:pPr>
    </w:p>
    <w:p w:rsidR="00F04E26" w:rsidRPr="00C27906" w:rsidRDefault="00F04E26">
      <w:pPr>
        <w:spacing w:after="200" w:line="276" w:lineRule="auto"/>
        <w:rPr>
          <w:rFonts w:ascii="Tahoma" w:hAnsi="Tahoma"/>
          <w:b/>
          <w:sz w:val="46"/>
        </w:rPr>
      </w:pPr>
    </w:p>
    <w:p w:rsidR="007C53ED" w:rsidRPr="00C27906" w:rsidRDefault="007C53ED">
      <w:pPr>
        <w:spacing w:after="200" w:line="276" w:lineRule="auto"/>
        <w:rPr>
          <w:rFonts w:ascii="Tahoma" w:hAnsi="Tahoma"/>
          <w:b/>
          <w:sz w:val="46"/>
        </w:rPr>
      </w:pPr>
    </w:p>
    <w:p w:rsidR="007C53ED" w:rsidRPr="00C27906" w:rsidRDefault="007C53ED">
      <w:pPr>
        <w:spacing w:after="200" w:line="276" w:lineRule="auto"/>
        <w:rPr>
          <w:rFonts w:ascii="Tahoma" w:hAnsi="Tahoma"/>
          <w:b/>
          <w:sz w:val="46"/>
        </w:rPr>
      </w:pPr>
    </w:p>
    <w:p w:rsidR="007C53ED" w:rsidRPr="00C27906" w:rsidRDefault="007C53ED">
      <w:pPr>
        <w:spacing w:after="200" w:line="276" w:lineRule="auto"/>
        <w:rPr>
          <w:rFonts w:ascii="Tahoma" w:hAnsi="Tahoma"/>
          <w:b/>
          <w:sz w:val="46"/>
        </w:rPr>
      </w:pPr>
    </w:p>
    <w:p w:rsidR="007C53ED" w:rsidRDefault="007C53ED">
      <w:pPr>
        <w:spacing w:after="200" w:line="276" w:lineRule="auto"/>
        <w:rPr>
          <w:rFonts w:ascii="Tahoma" w:hAnsi="Tahoma"/>
          <w:b/>
          <w:sz w:val="46"/>
        </w:rPr>
      </w:pPr>
    </w:p>
    <w:p w:rsidR="002E19C3" w:rsidRPr="00C27906" w:rsidRDefault="002E19C3">
      <w:pPr>
        <w:spacing w:after="200" w:line="276" w:lineRule="auto"/>
        <w:rPr>
          <w:rFonts w:ascii="Tahoma" w:hAnsi="Tahoma"/>
          <w:b/>
          <w:sz w:val="46"/>
        </w:rPr>
      </w:pPr>
    </w:p>
    <w:p w:rsidR="007C53ED" w:rsidRPr="00C27906" w:rsidRDefault="007C53ED">
      <w:pPr>
        <w:spacing w:after="200" w:line="276" w:lineRule="auto"/>
        <w:rPr>
          <w:rFonts w:ascii="Tahoma" w:hAnsi="Tahoma"/>
          <w:b/>
          <w:sz w:val="46"/>
        </w:rPr>
      </w:pPr>
    </w:p>
    <w:p w:rsidR="003372D4" w:rsidRPr="00F248F0" w:rsidRDefault="003372D4" w:rsidP="003372D4">
      <w:pPr>
        <w:jc w:val="center"/>
        <w:rPr>
          <w:rFonts w:ascii="Arial" w:hAnsi="Arial" w:cs="Arial"/>
          <w:b/>
          <w:szCs w:val="32"/>
        </w:rPr>
      </w:pPr>
      <w:r w:rsidRPr="00F248F0">
        <w:rPr>
          <w:rFonts w:ascii="Arial" w:hAnsi="Arial" w:cs="Arial"/>
          <w:b/>
          <w:szCs w:val="32"/>
        </w:rPr>
        <w:lastRenderedPageBreak/>
        <w:t>INVITATION FOR BIDS (IFB)</w:t>
      </w:r>
    </w:p>
    <w:p w:rsidR="003372D4" w:rsidRPr="00F248F0" w:rsidRDefault="00F248F0" w:rsidP="003372D4">
      <w:pPr>
        <w:jc w:val="center"/>
        <w:rPr>
          <w:rFonts w:ascii="Arial" w:hAnsi="Arial" w:cs="Arial"/>
          <w:b/>
          <w:szCs w:val="32"/>
        </w:rPr>
      </w:pPr>
      <w:r>
        <w:rPr>
          <w:rFonts w:ascii="Arial" w:hAnsi="Arial" w:cs="Arial"/>
          <w:b/>
          <w:szCs w:val="32"/>
        </w:rPr>
        <w:t xml:space="preserve">   </w:t>
      </w:r>
      <w:r w:rsidR="003372D4" w:rsidRPr="00F248F0">
        <w:rPr>
          <w:rFonts w:ascii="Arial" w:hAnsi="Arial" w:cs="Arial"/>
          <w:b/>
          <w:szCs w:val="32"/>
        </w:rPr>
        <w:t>INTEGRATED VECTOR CON</w:t>
      </w:r>
      <w:r w:rsidR="00A74709" w:rsidRPr="00F248F0">
        <w:rPr>
          <w:rFonts w:ascii="Arial" w:hAnsi="Arial" w:cs="Arial"/>
          <w:b/>
          <w:szCs w:val="32"/>
        </w:rPr>
        <w:t>TROL PROGRAM</w:t>
      </w:r>
    </w:p>
    <w:p w:rsidR="003372D4" w:rsidRPr="00F248F0" w:rsidRDefault="00F248F0" w:rsidP="003372D4">
      <w:pPr>
        <w:jc w:val="center"/>
        <w:rPr>
          <w:rFonts w:ascii="Arial" w:hAnsi="Arial" w:cs="Arial"/>
          <w:b/>
          <w:szCs w:val="32"/>
        </w:rPr>
      </w:pPr>
      <w:r>
        <w:rPr>
          <w:rFonts w:ascii="Arial" w:hAnsi="Arial" w:cs="Arial"/>
          <w:b/>
          <w:szCs w:val="32"/>
        </w:rPr>
        <w:t xml:space="preserve"> </w:t>
      </w:r>
      <w:r w:rsidR="003372D4" w:rsidRPr="00F248F0">
        <w:rPr>
          <w:rFonts w:ascii="Arial" w:hAnsi="Arial" w:cs="Arial"/>
          <w:b/>
          <w:szCs w:val="32"/>
        </w:rPr>
        <w:t>KHYBER PAKHTUNKHWA</w:t>
      </w:r>
    </w:p>
    <w:p w:rsidR="00F248F0" w:rsidRDefault="00F248F0" w:rsidP="00F248F0">
      <w:pPr>
        <w:pStyle w:val="NoteLevel11"/>
        <w:numPr>
          <w:ilvl w:val="0"/>
          <w:numId w:val="0"/>
        </w:numPr>
        <w:rPr>
          <w:rFonts w:ascii="Arial" w:hAnsi="Arial" w:cs="Arial"/>
          <w:b/>
          <w:szCs w:val="32"/>
        </w:rPr>
      </w:pPr>
      <w:r>
        <w:rPr>
          <w:rFonts w:ascii="Arial" w:hAnsi="Arial" w:cs="Arial"/>
          <w:b/>
          <w:szCs w:val="32"/>
        </w:rPr>
        <w:t xml:space="preserve">          </w:t>
      </w:r>
      <w:r w:rsidR="00A74709" w:rsidRPr="00F248F0">
        <w:rPr>
          <w:rFonts w:ascii="Arial" w:hAnsi="Arial" w:cs="Arial"/>
          <w:b/>
          <w:szCs w:val="32"/>
        </w:rPr>
        <w:t>FRAMEWORK CONTRACT FOR</w:t>
      </w:r>
      <w:r w:rsidR="004421C6" w:rsidRPr="00F248F0">
        <w:rPr>
          <w:rFonts w:ascii="Arial" w:hAnsi="Arial" w:cs="Arial"/>
          <w:b/>
          <w:szCs w:val="32"/>
        </w:rPr>
        <w:t xml:space="preserve"> THE PROCUREMENT OF</w:t>
      </w:r>
      <w:r>
        <w:rPr>
          <w:rFonts w:ascii="Arial" w:hAnsi="Arial" w:cs="Arial"/>
          <w:b/>
          <w:szCs w:val="32"/>
        </w:rPr>
        <w:t xml:space="preserve"> </w:t>
      </w:r>
      <w:r w:rsidR="00A74709" w:rsidRPr="00F248F0">
        <w:rPr>
          <w:rFonts w:ascii="Arial" w:hAnsi="Arial" w:cs="Arial"/>
          <w:b/>
          <w:szCs w:val="32"/>
        </w:rPr>
        <w:t xml:space="preserve">ANTI-DENGUE, </w:t>
      </w:r>
      <w:r>
        <w:rPr>
          <w:rFonts w:ascii="Arial" w:hAnsi="Arial" w:cs="Arial"/>
          <w:b/>
          <w:szCs w:val="32"/>
        </w:rPr>
        <w:t xml:space="preserve">   </w:t>
      </w:r>
    </w:p>
    <w:p w:rsidR="00394499" w:rsidRPr="00F248F0" w:rsidRDefault="00F248F0" w:rsidP="00F248F0">
      <w:pPr>
        <w:pStyle w:val="NoteLevel11"/>
        <w:numPr>
          <w:ilvl w:val="0"/>
          <w:numId w:val="0"/>
        </w:numPr>
        <w:ind w:firstLine="810"/>
        <w:rPr>
          <w:rFonts w:ascii="Arial" w:hAnsi="Arial" w:cs="Arial"/>
          <w:b/>
          <w:szCs w:val="32"/>
        </w:rPr>
      </w:pPr>
      <w:r>
        <w:rPr>
          <w:rFonts w:ascii="Arial" w:hAnsi="Arial" w:cs="Arial"/>
          <w:b/>
          <w:szCs w:val="32"/>
        </w:rPr>
        <w:t xml:space="preserve">                         </w:t>
      </w:r>
      <w:r w:rsidR="00A74709" w:rsidRPr="00F248F0">
        <w:rPr>
          <w:rFonts w:ascii="Arial" w:hAnsi="Arial" w:cs="Arial"/>
          <w:b/>
          <w:szCs w:val="32"/>
        </w:rPr>
        <w:t xml:space="preserve">MALARIA AND LEISHMANIAISIS ITEMS </w:t>
      </w:r>
    </w:p>
    <w:p w:rsidR="003372D4" w:rsidRDefault="00A45D8C" w:rsidP="00A45D8C">
      <w:pPr>
        <w:pStyle w:val="NoteLevel11"/>
        <w:numPr>
          <w:ilvl w:val="0"/>
          <w:numId w:val="0"/>
        </w:numPr>
        <w:ind w:firstLine="810"/>
        <w:rPr>
          <w:rFonts w:ascii="Arial" w:hAnsi="Arial" w:cs="Arial"/>
          <w:b/>
          <w:sz w:val="28"/>
          <w:szCs w:val="32"/>
        </w:rPr>
      </w:pPr>
      <w:r w:rsidRPr="00F248F0">
        <w:rPr>
          <w:rFonts w:ascii="Arial" w:hAnsi="Arial" w:cs="Arial"/>
          <w:b/>
          <w:szCs w:val="32"/>
        </w:rPr>
        <w:t xml:space="preserve">                             </w:t>
      </w:r>
      <w:r w:rsidR="00FA1174">
        <w:rPr>
          <w:rFonts w:ascii="Arial" w:hAnsi="Arial" w:cs="Arial"/>
          <w:b/>
          <w:szCs w:val="32"/>
        </w:rPr>
        <w:t xml:space="preserve">         </w:t>
      </w:r>
      <w:r w:rsidR="00A74709" w:rsidRPr="00F248F0">
        <w:rPr>
          <w:rFonts w:ascii="Arial" w:hAnsi="Arial" w:cs="Arial"/>
          <w:b/>
          <w:szCs w:val="32"/>
        </w:rPr>
        <w:t>FOR THE FY 2023-2024</w:t>
      </w:r>
    </w:p>
    <w:p w:rsidR="00A74709" w:rsidRPr="00A74709" w:rsidRDefault="00A74709" w:rsidP="003372D4">
      <w:pPr>
        <w:pStyle w:val="NoteLevel11"/>
        <w:numPr>
          <w:ilvl w:val="0"/>
          <w:numId w:val="0"/>
        </w:numPr>
        <w:ind w:firstLine="810"/>
        <w:jc w:val="center"/>
        <w:rPr>
          <w:rFonts w:ascii="Arial" w:hAnsi="Arial" w:cs="Arial"/>
          <w:b/>
          <w:sz w:val="28"/>
          <w:szCs w:val="32"/>
        </w:rPr>
      </w:pPr>
    </w:p>
    <w:p w:rsidR="003372D4" w:rsidRPr="007B4E2C" w:rsidRDefault="003372D4" w:rsidP="003372D4">
      <w:pPr>
        <w:pStyle w:val="NoteLevel11"/>
        <w:numPr>
          <w:ilvl w:val="0"/>
          <w:numId w:val="48"/>
        </w:numPr>
        <w:spacing w:line="276" w:lineRule="auto"/>
        <w:ind w:left="270" w:hanging="270"/>
        <w:jc w:val="both"/>
        <w:rPr>
          <w:rFonts w:ascii="Arial" w:hAnsi="Arial" w:cs="Arial"/>
          <w:szCs w:val="22"/>
        </w:rPr>
      </w:pPr>
      <w:r w:rsidRPr="007B4E2C">
        <w:rPr>
          <w:rFonts w:ascii="Arial" w:hAnsi="Arial" w:cs="Arial"/>
          <w:szCs w:val="22"/>
        </w:rPr>
        <w:t>Integrated Vector Control Program</w:t>
      </w:r>
      <w:r>
        <w:rPr>
          <w:rFonts w:ascii="Arial" w:hAnsi="Arial" w:cs="Arial"/>
          <w:szCs w:val="22"/>
        </w:rPr>
        <w:t xml:space="preserve"> </w:t>
      </w:r>
      <w:r w:rsidRPr="007B4E2C">
        <w:rPr>
          <w:rFonts w:ascii="Arial" w:hAnsi="Arial" w:cs="Arial"/>
          <w:szCs w:val="22"/>
        </w:rPr>
        <w:t>Khyber Pakhtunkhwa invites sealed bids under National Competitive Bidding from national and international</w:t>
      </w:r>
      <w:r w:rsidR="008002AD">
        <w:rPr>
          <w:rFonts w:ascii="Arial" w:hAnsi="Arial" w:cs="Arial"/>
          <w:szCs w:val="22"/>
        </w:rPr>
        <w:t xml:space="preserve"> bidders categorized in </w:t>
      </w:r>
      <w:r w:rsidR="00174956">
        <w:rPr>
          <w:rFonts w:ascii="Arial" w:hAnsi="Arial" w:cs="Arial"/>
          <w:szCs w:val="22"/>
        </w:rPr>
        <w:t>Bid Data Sheet</w:t>
      </w:r>
      <w:r w:rsidRPr="007B4E2C">
        <w:rPr>
          <w:rFonts w:ascii="Arial" w:hAnsi="Arial" w:cs="Arial"/>
          <w:szCs w:val="22"/>
        </w:rPr>
        <w:t xml:space="preserve"> </w:t>
      </w:r>
      <w:r w:rsidR="008002AD">
        <w:rPr>
          <w:rFonts w:ascii="Arial" w:hAnsi="Arial" w:cs="Arial"/>
          <w:szCs w:val="22"/>
        </w:rPr>
        <w:t xml:space="preserve">of BSDs </w:t>
      </w:r>
      <w:r w:rsidRPr="007B4E2C">
        <w:rPr>
          <w:rFonts w:ascii="Arial" w:hAnsi="Arial" w:cs="Arial"/>
          <w:szCs w:val="22"/>
        </w:rPr>
        <w:t>for</w:t>
      </w:r>
      <w:r w:rsidR="00EC27A0">
        <w:rPr>
          <w:rFonts w:ascii="Arial" w:hAnsi="Arial" w:cs="Arial"/>
          <w:szCs w:val="22"/>
        </w:rPr>
        <w:t xml:space="preserve"> </w:t>
      </w:r>
      <w:r w:rsidR="00E90F15">
        <w:rPr>
          <w:rFonts w:ascii="Arial" w:hAnsi="Arial" w:cs="Arial"/>
          <w:szCs w:val="22"/>
        </w:rPr>
        <w:t xml:space="preserve">the procurement of </w:t>
      </w:r>
      <w:r w:rsidR="00FB4FBC" w:rsidRPr="00FB4FBC">
        <w:rPr>
          <w:rFonts w:ascii="Arial" w:hAnsi="Arial" w:cs="Arial"/>
          <w:szCs w:val="32"/>
        </w:rPr>
        <w:t>Anti-Dengue, Malaria and Leishmaniaisis Items</w:t>
      </w:r>
      <w:r>
        <w:rPr>
          <w:rFonts w:ascii="Arial" w:hAnsi="Arial" w:cs="Arial"/>
          <w:szCs w:val="22"/>
        </w:rPr>
        <w:t xml:space="preserve"> </w:t>
      </w:r>
      <w:r w:rsidR="00FB4FBC">
        <w:rPr>
          <w:rFonts w:ascii="Arial" w:hAnsi="Arial" w:cs="Arial"/>
          <w:szCs w:val="22"/>
        </w:rPr>
        <w:t>through Single Stage Two</w:t>
      </w:r>
      <w:r w:rsidRPr="007B4E2C">
        <w:rPr>
          <w:rFonts w:ascii="Arial" w:hAnsi="Arial" w:cs="Arial"/>
          <w:szCs w:val="22"/>
        </w:rPr>
        <w:t xml:space="preserve"> Envelope procedure under KPPRA Rules 2014.</w:t>
      </w:r>
    </w:p>
    <w:p w:rsidR="003372D4" w:rsidRPr="007B4E2C" w:rsidRDefault="003372D4" w:rsidP="003372D4">
      <w:pPr>
        <w:pStyle w:val="NoteLevel11"/>
        <w:numPr>
          <w:ilvl w:val="0"/>
          <w:numId w:val="0"/>
        </w:numPr>
        <w:spacing w:line="276" w:lineRule="auto"/>
        <w:jc w:val="both"/>
        <w:rPr>
          <w:rFonts w:ascii="Arial" w:hAnsi="Arial" w:cs="Arial"/>
          <w:sz w:val="12"/>
          <w:szCs w:val="22"/>
        </w:rPr>
      </w:pPr>
    </w:p>
    <w:p w:rsidR="003372D4" w:rsidRDefault="003372D4" w:rsidP="003372D4">
      <w:pPr>
        <w:pStyle w:val="NoteLevel11"/>
        <w:numPr>
          <w:ilvl w:val="0"/>
          <w:numId w:val="48"/>
        </w:numPr>
        <w:spacing w:line="276" w:lineRule="auto"/>
        <w:ind w:left="270" w:hanging="270"/>
        <w:jc w:val="both"/>
        <w:rPr>
          <w:rFonts w:ascii="Arial" w:hAnsi="Arial" w:cs="Arial"/>
          <w:szCs w:val="22"/>
        </w:rPr>
      </w:pPr>
      <w:r w:rsidRPr="007B4E2C">
        <w:rPr>
          <w:rFonts w:ascii="Arial" w:hAnsi="Arial" w:cs="Arial"/>
          <w:szCs w:val="22"/>
        </w:rPr>
        <w:t>Prospective bidders can obtain the Bid Solicitation Do</w:t>
      </w:r>
      <w:r>
        <w:rPr>
          <w:rFonts w:ascii="Arial" w:hAnsi="Arial" w:cs="Arial"/>
          <w:szCs w:val="22"/>
        </w:rPr>
        <w:t>cuments</w:t>
      </w:r>
      <w:r w:rsidRPr="007B4E2C">
        <w:rPr>
          <w:rFonts w:ascii="Arial" w:hAnsi="Arial" w:cs="Arial"/>
          <w:szCs w:val="22"/>
        </w:rPr>
        <w:t xml:space="preserve"> from Integrated Vector Control Program</w:t>
      </w:r>
      <w:r w:rsidR="00FB4FBC">
        <w:rPr>
          <w:rFonts w:ascii="Arial" w:hAnsi="Arial" w:cs="Arial"/>
          <w:szCs w:val="22"/>
        </w:rPr>
        <w:t>, DGHS Office, Room No. 146,</w:t>
      </w:r>
      <w:r>
        <w:rPr>
          <w:rFonts w:ascii="Arial" w:hAnsi="Arial" w:cs="Arial"/>
          <w:szCs w:val="22"/>
        </w:rPr>
        <w:t xml:space="preserve"> </w:t>
      </w:r>
      <w:r w:rsidRPr="007B4E2C">
        <w:rPr>
          <w:rFonts w:ascii="Arial" w:hAnsi="Arial" w:cs="Arial"/>
          <w:szCs w:val="22"/>
        </w:rPr>
        <w:t xml:space="preserve">Khyber Pakhtunkhwa </w:t>
      </w:r>
      <w:r>
        <w:rPr>
          <w:rFonts w:ascii="Arial" w:hAnsi="Arial" w:cs="Arial"/>
          <w:szCs w:val="22"/>
        </w:rPr>
        <w:t xml:space="preserve">till </w:t>
      </w:r>
      <w:r w:rsidR="00FB4FBC">
        <w:rPr>
          <w:rFonts w:ascii="Arial" w:hAnsi="Arial" w:cs="Arial"/>
          <w:szCs w:val="22"/>
        </w:rPr>
        <w:t xml:space="preserve">          </w:t>
      </w:r>
      <w:r w:rsidR="002D673E">
        <w:rPr>
          <w:rFonts w:ascii="Arial" w:hAnsi="Arial" w:cs="Arial"/>
          <w:b/>
          <w:szCs w:val="22"/>
        </w:rPr>
        <w:t>04-12</w:t>
      </w:r>
      <w:r w:rsidRPr="00071371">
        <w:rPr>
          <w:rFonts w:ascii="Arial" w:hAnsi="Arial" w:cs="Arial"/>
          <w:b/>
          <w:szCs w:val="22"/>
        </w:rPr>
        <w:t>-2023</w:t>
      </w:r>
      <w:r>
        <w:rPr>
          <w:rFonts w:ascii="Arial" w:hAnsi="Arial" w:cs="Arial"/>
          <w:szCs w:val="22"/>
        </w:rPr>
        <w:t xml:space="preserve"> </w:t>
      </w:r>
      <w:r w:rsidRPr="008F1348">
        <w:rPr>
          <w:rFonts w:ascii="Arial" w:hAnsi="Arial" w:cs="Arial"/>
          <w:szCs w:val="22"/>
        </w:rPr>
        <w:t xml:space="preserve">against the non-refundable cash payment of Pak Rupees Two Thousand </w:t>
      </w:r>
      <w:r w:rsidRPr="008F1348">
        <w:rPr>
          <w:rFonts w:ascii="Arial" w:hAnsi="Arial" w:cs="Arial"/>
          <w:b/>
          <w:szCs w:val="22"/>
        </w:rPr>
        <w:t>(Rs. 2,000/-PKR)</w:t>
      </w:r>
      <w:r w:rsidRPr="007B4E2C">
        <w:rPr>
          <w:rFonts w:ascii="Arial" w:hAnsi="Arial" w:cs="Arial"/>
          <w:szCs w:val="22"/>
        </w:rPr>
        <w:t xml:space="preserve">. The Bid Solicitation Documents can also be downloaded from the following website www.healthkp.gov.pk &amp; </w:t>
      </w:r>
      <w:hyperlink r:id="rId9" w:history="1">
        <w:r w:rsidRPr="00A4244B">
          <w:rPr>
            <w:rStyle w:val="Hyperlink"/>
            <w:rFonts w:ascii="Arial" w:hAnsi="Arial" w:cs="Arial"/>
            <w:szCs w:val="22"/>
          </w:rPr>
          <w:t>www.kppra.gov.pk</w:t>
        </w:r>
      </w:hyperlink>
      <w:r w:rsidRPr="007B4E2C">
        <w:rPr>
          <w:rFonts w:ascii="Arial" w:hAnsi="Arial" w:cs="Arial"/>
          <w:szCs w:val="22"/>
        </w:rPr>
        <w:t>.</w:t>
      </w:r>
    </w:p>
    <w:p w:rsidR="003372D4" w:rsidRDefault="003372D4" w:rsidP="003372D4">
      <w:pPr>
        <w:pStyle w:val="ListParagraph"/>
        <w:rPr>
          <w:rFonts w:ascii="Arial" w:hAnsi="Arial" w:cs="Arial"/>
          <w:szCs w:val="22"/>
        </w:rPr>
      </w:pPr>
    </w:p>
    <w:p w:rsidR="003372D4" w:rsidRDefault="003372D4" w:rsidP="003372D4">
      <w:pPr>
        <w:pStyle w:val="NoteLevel11"/>
        <w:numPr>
          <w:ilvl w:val="0"/>
          <w:numId w:val="48"/>
        </w:numPr>
        <w:spacing w:line="276" w:lineRule="auto"/>
        <w:ind w:left="270" w:hanging="270"/>
        <w:jc w:val="both"/>
        <w:rPr>
          <w:rFonts w:ascii="Arial" w:hAnsi="Arial" w:cs="Arial"/>
          <w:szCs w:val="22"/>
        </w:rPr>
      </w:pPr>
      <w:r>
        <w:rPr>
          <w:rFonts w:ascii="Arial" w:hAnsi="Arial" w:cs="Arial"/>
          <w:szCs w:val="22"/>
        </w:rPr>
        <w:t>P</w:t>
      </w:r>
      <w:r w:rsidRPr="00BE2C3F">
        <w:rPr>
          <w:rFonts w:ascii="Arial" w:hAnsi="Arial" w:cs="Arial"/>
          <w:szCs w:val="22"/>
        </w:rPr>
        <w:t xml:space="preserve">re-bid meeting will be held on </w:t>
      </w:r>
      <w:r w:rsidR="006E055B">
        <w:rPr>
          <w:rFonts w:ascii="Arial" w:hAnsi="Arial" w:cs="Arial"/>
          <w:b/>
          <w:szCs w:val="22"/>
        </w:rPr>
        <w:t>21</w:t>
      </w:r>
      <w:r w:rsidR="002D673E">
        <w:rPr>
          <w:rFonts w:ascii="Arial" w:hAnsi="Arial" w:cs="Arial"/>
          <w:b/>
          <w:szCs w:val="22"/>
        </w:rPr>
        <w:t>-11</w:t>
      </w:r>
      <w:r w:rsidRPr="00C82670">
        <w:rPr>
          <w:rFonts w:ascii="Arial" w:hAnsi="Arial" w:cs="Arial"/>
          <w:b/>
          <w:szCs w:val="22"/>
        </w:rPr>
        <w:t>-2023</w:t>
      </w:r>
      <w:r w:rsidRPr="00C82670">
        <w:rPr>
          <w:rFonts w:ascii="Arial" w:hAnsi="Arial" w:cs="Arial"/>
          <w:szCs w:val="22"/>
        </w:rPr>
        <w:t xml:space="preserve"> </w:t>
      </w:r>
      <w:r w:rsidRPr="00C82670">
        <w:rPr>
          <w:rFonts w:ascii="Arial" w:hAnsi="Arial" w:cs="Arial"/>
          <w:b/>
          <w:szCs w:val="22"/>
        </w:rPr>
        <w:t>at 10:30 AM</w:t>
      </w:r>
      <w:r w:rsidRPr="00BE2C3F">
        <w:rPr>
          <w:rFonts w:ascii="Arial" w:hAnsi="Arial" w:cs="Arial"/>
          <w:szCs w:val="22"/>
        </w:rPr>
        <w:t xml:space="preserve">, at </w:t>
      </w:r>
      <w:r>
        <w:rPr>
          <w:rFonts w:ascii="Arial" w:hAnsi="Arial" w:cs="Arial"/>
          <w:szCs w:val="22"/>
        </w:rPr>
        <w:t xml:space="preserve">the </w:t>
      </w:r>
      <w:r w:rsidRPr="00BE2C3F">
        <w:rPr>
          <w:rFonts w:ascii="Arial" w:hAnsi="Arial" w:cs="Arial"/>
          <w:szCs w:val="22"/>
        </w:rPr>
        <w:t>Conference Room</w:t>
      </w:r>
      <w:r>
        <w:rPr>
          <w:rFonts w:ascii="Arial" w:hAnsi="Arial" w:cs="Arial"/>
          <w:szCs w:val="22"/>
        </w:rPr>
        <w:t xml:space="preserve"> of Director Public Health, DGHS,</w:t>
      </w:r>
      <w:r w:rsidRPr="00BE2C3F">
        <w:rPr>
          <w:rFonts w:ascii="Arial" w:hAnsi="Arial" w:cs="Arial"/>
          <w:szCs w:val="22"/>
        </w:rPr>
        <w:t xml:space="preserve"> </w:t>
      </w:r>
      <w:r>
        <w:rPr>
          <w:rFonts w:ascii="Arial" w:hAnsi="Arial" w:cs="Arial"/>
          <w:szCs w:val="22"/>
        </w:rPr>
        <w:t>Khyber Pakhtunkhwa</w:t>
      </w:r>
      <w:r w:rsidR="000B39DD">
        <w:rPr>
          <w:rFonts w:ascii="Arial" w:hAnsi="Arial" w:cs="Arial"/>
          <w:szCs w:val="22"/>
        </w:rPr>
        <w:t>. The bidders are supposed</w:t>
      </w:r>
      <w:r w:rsidRPr="00BE2C3F">
        <w:rPr>
          <w:rFonts w:ascii="Arial" w:hAnsi="Arial" w:cs="Arial"/>
          <w:szCs w:val="22"/>
        </w:rPr>
        <w:t xml:space="preserve"> to thoro</w:t>
      </w:r>
      <w:r w:rsidR="004421C6">
        <w:rPr>
          <w:rFonts w:ascii="Arial" w:hAnsi="Arial" w:cs="Arial"/>
          <w:szCs w:val="22"/>
        </w:rPr>
        <w:t>ughly study the Bid Solicitation</w:t>
      </w:r>
      <w:r w:rsidRPr="00BE2C3F">
        <w:rPr>
          <w:rFonts w:ascii="Arial" w:hAnsi="Arial" w:cs="Arial"/>
          <w:szCs w:val="22"/>
        </w:rPr>
        <w:t xml:space="preserve"> Documents before the pre bid meeting for any clarification of their queries during the said meeting.</w:t>
      </w:r>
    </w:p>
    <w:p w:rsidR="003372D4" w:rsidRDefault="003372D4" w:rsidP="003372D4">
      <w:pPr>
        <w:pStyle w:val="ListParagraph"/>
        <w:rPr>
          <w:bCs/>
          <w:szCs w:val="22"/>
        </w:rPr>
      </w:pPr>
    </w:p>
    <w:p w:rsidR="003372D4" w:rsidRPr="00BE2C3F" w:rsidRDefault="003372D4" w:rsidP="003372D4">
      <w:pPr>
        <w:pStyle w:val="NoteLevel11"/>
        <w:numPr>
          <w:ilvl w:val="0"/>
          <w:numId w:val="48"/>
        </w:numPr>
        <w:spacing w:line="276" w:lineRule="auto"/>
        <w:ind w:left="270" w:hanging="270"/>
        <w:jc w:val="both"/>
        <w:rPr>
          <w:rFonts w:ascii="Arial" w:hAnsi="Arial" w:cs="Arial"/>
          <w:szCs w:val="22"/>
        </w:rPr>
      </w:pPr>
      <w:r>
        <w:rPr>
          <w:rFonts w:ascii="Arial" w:hAnsi="Arial" w:cs="Arial"/>
          <w:bCs/>
          <w:szCs w:val="22"/>
        </w:rPr>
        <w:t xml:space="preserve">The bids shall reach </w:t>
      </w:r>
      <w:r w:rsidRPr="00BE2C3F">
        <w:rPr>
          <w:rFonts w:ascii="Arial" w:hAnsi="Arial" w:cs="Arial"/>
          <w:bCs/>
          <w:szCs w:val="22"/>
        </w:rPr>
        <w:t>the Office of the undersigned through registered Doc or Courier</w:t>
      </w:r>
      <w:r w:rsidRPr="00BE2C3F">
        <w:rPr>
          <w:rFonts w:ascii="Arial" w:hAnsi="Arial" w:cs="Arial"/>
          <w:szCs w:val="22"/>
        </w:rPr>
        <w:t xml:space="preserve"> Services or by hand on or before </w:t>
      </w:r>
      <w:r w:rsidR="002D673E">
        <w:rPr>
          <w:rFonts w:ascii="Arial" w:hAnsi="Arial" w:cs="Arial"/>
          <w:b/>
          <w:szCs w:val="22"/>
        </w:rPr>
        <w:t>05-12</w:t>
      </w:r>
      <w:r>
        <w:rPr>
          <w:rFonts w:ascii="Arial" w:hAnsi="Arial" w:cs="Arial"/>
          <w:b/>
          <w:szCs w:val="22"/>
        </w:rPr>
        <w:t>-</w:t>
      </w:r>
      <w:r w:rsidRPr="00BE2C3F">
        <w:rPr>
          <w:rFonts w:ascii="Arial" w:hAnsi="Arial" w:cs="Arial"/>
          <w:b/>
          <w:szCs w:val="22"/>
        </w:rPr>
        <w:t>2023 at 11:00 AM</w:t>
      </w:r>
      <w:r w:rsidRPr="00BE2C3F">
        <w:rPr>
          <w:rFonts w:ascii="Arial" w:hAnsi="Arial" w:cs="Arial"/>
          <w:szCs w:val="22"/>
        </w:rPr>
        <w:t xml:space="preserve">. Late bid will not be entertained and bids will be opened on the same day at </w:t>
      </w:r>
      <w:r w:rsidRPr="00BE2C3F">
        <w:rPr>
          <w:rFonts w:ascii="Arial" w:hAnsi="Arial" w:cs="Arial"/>
          <w:b/>
          <w:szCs w:val="22"/>
        </w:rPr>
        <w:t>11:30 AM</w:t>
      </w:r>
      <w:r w:rsidR="00F71977">
        <w:rPr>
          <w:rFonts w:ascii="Arial" w:hAnsi="Arial" w:cs="Arial"/>
          <w:b/>
          <w:szCs w:val="22"/>
        </w:rPr>
        <w:t xml:space="preserve"> </w:t>
      </w:r>
      <w:r w:rsidR="00F71977" w:rsidRPr="00F71977">
        <w:rPr>
          <w:rFonts w:ascii="Arial" w:hAnsi="Arial" w:cs="Arial"/>
          <w:szCs w:val="22"/>
        </w:rPr>
        <w:t>in the</w:t>
      </w:r>
      <w:r w:rsidR="00F71977">
        <w:rPr>
          <w:rFonts w:ascii="Arial" w:hAnsi="Arial" w:cs="Arial"/>
          <w:b/>
          <w:szCs w:val="22"/>
        </w:rPr>
        <w:t xml:space="preserve"> </w:t>
      </w:r>
      <w:r w:rsidR="00F71977" w:rsidRPr="00BE2C3F">
        <w:rPr>
          <w:rFonts w:ascii="Arial" w:hAnsi="Arial" w:cs="Arial"/>
          <w:szCs w:val="22"/>
        </w:rPr>
        <w:t>Conference Room</w:t>
      </w:r>
      <w:r w:rsidR="00F71977">
        <w:rPr>
          <w:rFonts w:ascii="Arial" w:hAnsi="Arial" w:cs="Arial"/>
          <w:szCs w:val="22"/>
        </w:rPr>
        <w:t xml:space="preserve"> of Director Public Health, DGHS,</w:t>
      </w:r>
      <w:r w:rsidR="00F71977" w:rsidRPr="00BE2C3F">
        <w:rPr>
          <w:rFonts w:ascii="Arial" w:hAnsi="Arial" w:cs="Arial"/>
          <w:szCs w:val="22"/>
        </w:rPr>
        <w:t xml:space="preserve"> </w:t>
      </w:r>
      <w:r w:rsidR="00F71977">
        <w:rPr>
          <w:rFonts w:ascii="Arial" w:hAnsi="Arial" w:cs="Arial"/>
          <w:szCs w:val="22"/>
        </w:rPr>
        <w:t>Khyber Pakhtunkhwa.</w:t>
      </w:r>
      <w:r w:rsidRPr="00BE2C3F">
        <w:rPr>
          <w:rFonts w:ascii="Arial" w:hAnsi="Arial" w:cs="Arial"/>
          <w:color w:val="000000"/>
          <w:spacing w:val="-2"/>
          <w:szCs w:val="22"/>
        </w:rPr>
        <w:t xml:space="preserve"> </w:t>
      </w:r>
    </w:p>
    <w:p w:rsidR="003372D4" w:rsidRDefault="003372D4" w:rsidP="003372D4">
      <w:pPr>
        <w:pStyle w:val="ListParagraph"/>
        <w:rPr>
          <w:rFonts w:ascii="Arial" w:hAnsi="Arial" w:cs="Arial"/>
          <w:bCs/>
          <w:szCs w:val="22"/>
        </w:rPr>
      </w:pPr>
    </w:p>
    <w:p w:rsidR="003372D4" w:rsidRPr="00BE2C3F" w:rsidRDefault="003372D4" w:rsidP="003372D4">
      <w:pPr>
        <w:pStyle w:val="NoteLevel11"/>
        <w:numPr>
          <w:ilvl w:val="0"/>
          <w:numId w:val="48"/>
        </w:numPr>
        <w:spacing w:line="276" w:lineRule="auto"/>
        <w:ind w:left="270" w:hanging="270"/>
        <w:jc w:val="both"/>
        <w:rPr>
          <w:rFonts w:ascii="Arial" w:hAnsi="Arial" w:cs="Arial"/>
          <w:szCs w:val="22"/>
        </w:rPr>
      </w:pPr>
      <w:r w:rsidRPr="00BE2C3F">
        <w:rPr>
          <w:rFonts w:ascii="Arial" w:hAnsi="Arial" w:cs="Arial"/>
          <w:bCs/>
          <w:szCs w:val="22"/>
        </w:rPr>
        <w:t xml:space="preserve">The bid must be accompanied with Bid Security amounting </w:t>
      </w:r>
      <w:r w:rsidRPr="00842B94">
        <w:rPr>
          <w:rFonts w:ascii="Arial" w:hAnsi="Arial" w:cs="Arial"/>
          <w:bCs/>
          <w:szCs w:val="22"/>
        </w:rPr>
        <w:t xml:space="preserve">to </w:t>
      </w:r>
      <w:r w:rsidR="00A37B59" w:rsidRPr="00842B94">
        <w:rPr>
          <w:rFonts w:ascii="Arial" w:hAnsi="Arial" w:cs="Arial"/>
          <w:b/>
          <w:bCs/>
          <w:szCs w:val="22"/>
        </w:rPr>
        <w:t>Rs. 300,000/-</w:t>
      </w:r>
      <w:r w:rsidR="00A37B59">
        <w:rPr>
          <w:rFonts w:ascii="Arial" w:hAnsi="Arial" w:cs="Arial"/>
          <w:b/>
          <w:bCs/>
          <w:szCs w:val="22"/>
        </w:rPr>
        <w:t xml:space="preserve"> (Three</w:t>
      </w:r>
      <w:r w:rsidRPr="00C82670">
        <w:rPr>
          <w:rFonts w:ascii="Arial" w:hAnsi="Arial" w:cs="Arial"/>
          <w:b/>
          <w:bCs/>
          <w:szCs w:val="22"/>
        </w:rPr>
        <w:t xml:space="preserve"> Hundred Thousand Only)</w:t>
      </w:r>
      <w:r w:rsidRPr="00BE2C3F">
        <w:rPr>
          <w:rFonts w:ascii="Arial" w:hAnsi="Arial" w:cs="Arial"/>
          <w:bCs/>
          <w:szCs w:val="22"/>
        </w:rPr>
        <w:t xml:space="preserve"> in the shape acceptable as per KPPRA in the name</w:t>
      </w:r>
      <w:r w:rsidRPr="00BE2C3F">
        <w:rPr>
          <w:rFonts w:ascii="Arial" w:hAnsi="Arial" w:cs="Arial"/>
          <w:szCs w:val="22"/>
        </w:rPr>
        <w:t xml:space="preserve"> of </w:t>
      </w:r>
      <w:r w:rsidRPr="00BE2C3F">
        <w:rPr>
          <w:rFonts w:ascii="Arial" w:hAnsi="Arial" w:cs="Arial"/>
          <w:b/>
          <w:szCs w:val="22"/>
        </w:rPr>
        <w:t xml:space="preserve">Program Manager IVC/MCP-KP </w:t>
      </w:r>
      <w:r w:rsidRPr="00BE2C3F">
        <w:rPr>
          <w:rFonts w:ascii="Arial" w:hAnsi="Arial" w:cs="Arial"/>
          <w:szCs w:val="22"/>
        </w:rPr>
        <w:t xml:space="preserve">and the bid security shall be from the account of </w:t>
      </w:r>
      <w:r>
        <w:rPr>
          <w:rFonts w:ascii="Arial" w:hAnsi="Arial" w:cs="Arial"/>
          <w:szCs w:val="22"/>
        </w:rPr>
        <w:t xml:space="preserve">the </w:t>
      </w:r>
      <w:r w:rsidRPr="00BE2C3F">
        <w:rPr>
          <w:rFonts w:ascii="Arial" w:hAnsi="Arial" w:cs="Arial"/>
          <w:szCs w:val="22"/>
        </w:rPr>
        <w:t>firm/bidder who submits the bid. If Bid Security submitted in other shape except mentioned in the KPPRA Act, 2012 and Rules, 2014</w:t>
      </w:r>
      <w:r w:rsidR="000B39DD">
        <w:rPr>
          <w:rFonts w:ascii="Arial" w:hAnsi="Arial" w:cs="Arial"/>
          <w:szCs w:val="22"/>
        </w:rPr>
        <w:t>,</w:t>
      </w:r>
      <w:r w:rsidRPr="00BE2C3F">
        <w:rPr>
          <w:rFonts w:ascii="Arial" w:hAnsi="Arial" w:cs="Arial"/>
          <w:szCs w:val="22"/>
        </w:rPr>
        <w:t xml:space="preserve"> shall not be acceptable and will lead to rejection of the bid.</w:t>
      </w:r>
      <w:r w:rsidRPr="00BE2C3F">
        <w:rPr>
          <w:rFonts w:ascii="Arial" w:hAnsi="Arial" w:cs="Arial"/>
          <w:spacing w:val="-2"/>
          <w:szCs w:val="22"/>
        </w:rPr>
        <w:t xml:space="preserve"> </w:t>
      </w:r>
    </w:p>
    <w:p w:rsidR="003372D4" w:rsidRDefault="003372D4" w:rsidP="003372D4">
      <w:pPr>
        <w:pStyle w:val="ListParagraph"/>
        <w:rPr>
          <w:rFonts w:ascii="Arial" w:hAnsi="Arial" w:cs="Arial"/>
          <w:bCs/>
          <w:szCs w:val="22"/>
        </w:rPr>
      </w:pPr>
    </w:p>
    <w:p w:rsidR="003372D4" w:rsidRPr="00BE2C3F" w:rsidRDefault="003372D4" w:rsidP="003372D4">
      <w:pPr>
        <w:pStyle w:val="NoteLevel11"/>
        <w:numPr>
          <w:ilvl w:val="0"/>
          <w:numId w:val="48"/>
        </w:numPr>
        <w:spacing w:line="276" w:lineRule="auto"/>
        <w:ind w:left="270" w:hanging="270"/>
        <w:jc w:val="both"/>
        <w:rPr>
          <w:rFonts w:ascii="Arial" w:hAnsi="Arial" w:cs="Arial"/>
          <w:szCs w:val="22"/>
        </w:rPr>
      </w:pPr>
      <w:r w:rsidRPr="00BE2C3F">
        <w:rPr>
          <w:rFonts w:ascii="Arial" w:hAnsi="Arial" w:cs="Arial"/>
          <w:bCs/>
          <w:szCs w:val="22"/>
        </w:rPr>
        <w:t xml:space="preserve">Bidders are required to submit </w:t>
      </w:r>
      <w:r>
        <w:rPr>
          <w:rFonts w:ascii="Arial" w:hAnsi="Arial" w:cs="Arial"/>
          <w:bCs/>
          <w:szCs w:val="22"/>
        </w:rPr>
        <w:t>the unit price of the quoted item on</w:t>
      </w:r>
      <w:r w:rsidRPr="00BE2C3F">
        <w:rPr>
          <w:rFonts w:ascii="Arial" w:hAnsi="Arial" w:cs="Arial"/>
          <w:bCs/>
          <w:szCs w:val="22"/>
        </w:rPr>
        <w:t xml:space="preserve"> format as prescribed in Bid Solicitation Documents. Quotation</w:t>
      </w:r>
      <w:r w:rsidR="000B39DD">
        <w:rPr>
          <w:rFonts w:ascii="Arial" w:hAnsi="Arial" w:cs="Arial"/>
          <w:bCs/>
          <w:szCs w:val="22"/>
        </w:rPr>
        <w:t xml:space="preserve"> </w:t>
      </w:r>
      <w:r w:rsidR="008002AD">
        <w:rPr>
          <w:rFonts w:ascii="Arial" w:hAnsi="Arial" w:cs="Arial"/>
          <w:bCs/>
          <w:szCs w:val="22"/>
        </w:rPr>
        <w:t xml:space="preserve">with </w:t>
      </w:r>
      <w:r w:rsidR="000B39DD">
        <w:rPr>
          <w:rFonts w:ascii="Arial" w:hAnsi="Arial" w:cs="Arial"/>
          <w:bCs/>
          <w:szCs w:val="22"/>
        </w:rPr>
        <w:t>hand written,</w:t>
      </w:r>
      <w:r w:rsidR="008002AD">
        <w:rPr>
          <w:rFonts w:ascii="Arial" w:hAnsi="Arial" w:cs="Arial"/>
          <w:bCs/>
          <w:szCs w:val="22"/>
        </w:rPr>
        <w:t xml:space="preserve"> </w:t>
      </w:r>
      <w:r w:rsidRPr="00BE2C3F">
        <w:rPr>
          <w:rFonts w:ascii="Arial" w:hAnsi="Arial" w:cs="Arial"/>
          <w:bCs/>
          <w:szCs w:val="22"/>
        </w:rPr>
        <w:t>cutting and over writing shall not be accepted to the extent of that particular quoted</w:t>
      </w:r>
      <w:r w:rsidR="008002AD">
        <w:rPr>
          <w:rFonts w:ascii="Arial" w:hAnsi="Arial" w:cs="Arial"/>
          <w:bCs/>
          <w:szCs w:val="22"/>
        </w:rPr>
        <w:t xml:space="preserve"> item</w:t>
      </w:r>
      <w:r w:rsidR="000B39DD">
        <w:rPr>
          <w:rFonts w:ascii="Arial" w:hAnsi="Arial" w:cs="Arial"/>
          <w:bCs/>
          <w:szCs w:val="22"/>
        </w:rPr>
        <w:t>.</w:t>
      </w:r>
      <w:r w:rsidRPr="00BE2C3F">
        <w:rPr>
          <w:rFonts w:ascii="Arial" w:hAnsi="Arial" w:cs="Arial"/>
          <w:bCs/>
          <w:szCs w:val="22"/>
        </w:rPr>
        <w:t xml:space="preserve"> </w:t>
      </w:r>
    </w:p>
    <w:p w:rsidR="003372D4" w:rsidRDefault="003372D4" w:rsidP="003372D4">
      <w:pPr>
        <w:pStyle w:val="ListParagraph"/>
        <w:rPr>
          <w:rFonts w:ascii="Arial" w:hAnsi="Arial" w:cs="Arial"/>
          <w:bCs/>
        </w:rPr>
      </w:pPr>
    </w:p>
    <w:p w:rsidR="003372D4" w:rsidRPr="004421C6" w:rsidRDefault="003372D4" w:rsidP="004421C6">
      <w:pPr>
        <w:pStyle w:val="NoteLevel11"/>
        <w:numPr>
          <w:ilvl w:val="0"/>
          <w:numId w:val="48"/>
        </w:numPr>
        <w:spacing w:line="276" w:lineRule="auto"/>
        <w:ind w:left="270" w:hanging="270"/>
        <w:jc w:val="both"/>
        <w:rPr>
          <w:rFonts w:ascii="Arial" w:hAnsi="Arial" w:cs="Arial"/>
          <w:szCs w:val="22"/>
        </w:rPr>
      </w:pPr>
      <w:r w:rsidRPr="00BE2C3F">
        <w:rPr>
          <w:rFonts w:ascii="Arial" w:hAnsi="Arial" w:cs="Arial"/>
          <w:bCs/>
        </w:rPr>
        <w:t>The undersigned reserves the right to</w:t>
      </w:r>
      <w:r w:rsidR="000B39DD">
        <w:rPr>
          <w:rFonts w:ascii="Arial" w:hAnsi="Arial" w:cs="Arial"/>
          <w:bCs/>
        </w:rPr>
        <w:t xml:space="preserve"> accept or,</w:t>
      </w:r>
      <w:r w:rsidRPr="00BE2C3F">
        <w:rPr>
          <w:rFonts w:ascii="Arial" w:hAnsi="Arial" w:cs="Arial"/>
          <w:bCs/>
        </w:rPr>
        <w:t xml:space="preserve"> reject any or all the bids as per provisions contained in Rule 47 of KPPRA Procurement Rules 2014.</w:t>
      </w:r>
    </w:p>
    <w:p w:rsidR="004421C6" w:rsidRDefault="003372D4" w:rsidP="00A174F0">
      <w:pPr>
        <w:ind w:left="5040" w:firstLine="720"/>
        <w:rPr>
          <w:rFonts w:ascii="Arial" w:hAnsi="Arial" w:cs="Arial"/>
          <w:b/>
        </w:rPr>
      </w:pPr>
      <w:r>
        <w:rPr>
          <w:rFonts w:ascii="Arial" w:hAnsi="Arial" w:cs="Arial"/>
          <w:b/>
        </w:rPr>
        <w:t xml:space="preserve">         </w:t>
      </w:r>
    </w:p>
    <w:p w:rsidR="00A174F0" w:rsidRDefault="00A174F0" w:rsidP="00A174F0">
      <w:pPr>
        <w:ind w:left="5040" w:firstLine="720"/>
        <w:rPr>
          <w:rFonts w:ascii="Arial" w:hAnsi="Arial" w:cs="Arial"/>
          <w:b/>
        </w:rPr>
      </w:pPr>
    </w:p>
    <w:p w:rsidR="00A174F0" w:rsidRDefault="00A174F0" w:rsidP="00A174F0">
      <w:pPr>
        <w:ind w:left="5040" w:firstLine="720"/>
        <w:rPr>
          <w:rFonts w:ascii="Arial" w:hAnsi="Arial" w:cs="Arial"/>
          <w:b/>
        </w:rPr>
      </w:pPr>
    </w:p>
    <w:p w:rsidR="00A174F0" w:rsidRDefault="00A174F0" w:rsidP="00A174F0">
      <w:pPr>
        <w:ind w:left="5040" w:firstLine="720"/>
        <w:rPr>
          <w:rFonts w:ascii="Arial" w:hAnsi="Arial" w:cs="Arial"/>
          <w:b/>
        </w:rPr>
      </w:pPr>
    </w:p>
    <w:p w:rsidR="003372D4" w:rsidRPr="001B5538" w:rsidRDefault="003372D4" w:rsidP="003372D4">
      <w:pPr>
        <w:ind w:left="5040" w:firstLine="720"/>
        <w:rPr>
          <w:rFonts w:ascii="Arial" w:hAnsi="Arial" w:cs="Arial"/>
          <w:b/>
        </w:rPr>
      </w:pPr>
      <w:r>
        <w:rPr>
          <w:rFonts w:ascii="Arial" w:hAnsi="Arial" w:cs="Arial"/>
          <w:b/>
        </w:rPr>
        <w:lastRenderedPageBreak/>
        <w:t xml:space="preserve"> </w:t>
      </w:r>
      <w:r w:rsidR="007573A1">
        <w:rPr>
          <w:rFonts w:ascii="Arial" w:hAnsi="Arial" w:cs="Arial"/>
          <w:b/>
        </w:rPr>
        <w:t xml:space="preserve">        </w:t>
      </w:r>
      <w:r w:rsidR="004421C6">
        <w:rPr>
          <w:rFonts w:ascii="Arial" w:hAnsi="Arial" w:cs="Arial"/>
          <w:b/>
        </w:rPr>
        <w:t xml:space="preserve">       </w:t>
      </w:r>
      <w:r w:rsidR="007573A1">
        <w:rPr>
          <w:rFonts w:ascii="Arial" w:hAnsi="Arial" w:cs="Arial"/>
          <w:b/>
        </w:rPr>
        <w:t>Dr. Irshad Ali</w:t>
      </w:r>
    </w:p>
    <w:p w:rsidR="003372D4" w:rsidRPr="001B5538" w:rsidRDefault="003372D4" w:rsidP="003372D4">
      <w:pPr>
        <w:ind w:left="5040" w:firstLine="720"/>
        <w:rPr>
          <w:rFonts w:ascii="Arial" w:hAnsi="Arial" w:cs="Arial"/>
          <w:b/>
        </w:rPr>
      </w:pPr>
      <w:r>
        <w:rPr>
          <w:rFonts w:ascii="Arial" w:hAnsi="Arial" w:cs="Arial"/>
          <w:b/>
        </w:rPr>
        <w:t xml:space="preserve">          </w:t>
      </w:r>
      <w:r w:rsidR="007573A1">
        <w:rPr>
          <w:rFonts w:ascii="Arial" w:hAnsi="Arial" w:cs="Arial"/>
          <w:b/>
        </w:rPr>
        <w:t xml:space="preserve">            Director</w:t>
      </w:r>
    </w:p>
    <w:p w:rsidR="003372D4" w:rsidRPr="001B5538" w:rsidRDefault="003372D4" w:rsidP="003372D4">
      <w:pPr>
        <w:rPr>
          <w:rFonts w:ascii="Arial" w:hAnsi="Arial" w:cs="Arial"/>
          <w:b/>
        </w:rPr>
      </w:pPr>
      <w:r w:rsidRPr="001B5538">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7573A1">
        <w:rPr>
          <w:rFonts w:ascii="Arial" w:hAnsi="Arial" w:cs="Arial"/>
          <w:b/>
        </w:rPr>
        <w:t xml:space="preserve">      </w:t>
      </w:r>
      <w:r w:rsidRPr="001B5538">
        <w:rPr>
          <w:rFonts w:ascii="Arial" w:hAnsi="Arial" w:cs="Arial"/>
          <w:b/>
        </w:rPr>
        <w:t>IVC</w:t>
      </w:r>
      <w:r>
        <w:rPr>
          <w:rFonts w:ascii="Arial" w:hAnsi="Arial" w:cs="Arial"/>
          <w:b/>
        </w:rPr>
        <w:t xml:space="preserve"> </w:t>
      </w:r>
      <w:r w:rsidRPr="001B5538">
        <w:rPr>
          <w:rFonts w:ascii="Arial" w:hAnsi="Arial" w:cs="Arial"/>
          <w:b/>
        </w:rPr>
        <w:t>P</w:t>
      </w:r>
      <w:r>
        <w:rPr>
          <w:rFonts w:ascii="Arial" w:hAnsi="Arial" w:cs="Arial"/>
          <w:b/>
        </w:rPr>
        <w:t>rogram</w:t>
      </w:r>
      <w:r w:rsidRPr="001B5538">
        <w:rPr>
          <w:rFonts w:ascii="Arial" w:hAnsi="Arial" w:cs="Arial"/>
          <w:b/>
        </w:rPr>
        <w:t>-KP</w:t>
      </w:r>
    </w:p>
    <w:p w:rsidR="003372D4" w:rsidRPr="001B5538" w:rsidRDefault="003372D4" w:rsidP="003372D4">
      <w:pPr>
        <w:rPr>
          <w:rFonts w:ascii="Arial" w:hAnsi="Arial" w:cs="Arial"/>
          <w:b/>
        </w:rPr>
      </w:pPr>
      <w:r w:rsidRPr="001B5538">
        <w:rPr>
          <w:rFonts w:ascii="Arial" w:hAnsi="Arial" w:cs="Arial"/>
          <w:b/>
        </w:rPr>
        <w:t xml:space="preserve">                             </w:t>
      </w:r>
      <w:r w:rsidRPr="001B5538">
        <w:rPr>
          <w:rFonts w:ascii="Arial" w:hAnsi="Arial" w:cs="Arial"/>
          <w:b/>
        </w:rPr>
        <w:tab/>
        <w:t xml:space="preserve">                                                              </w:t>
      </w:r>
      <w:r>
        <w:rPr>
          <w:rFonts w:ascii="Arial" w:hAnsi="Arial" w:cs="Arial"/>
          <w:b/>
        </w:rPr>
        <w:t xml:space="preserve">   </w:t>
      </w:r>
      <w:r w:rsidRPr="001B5538">
        <w:rPr>
          <w:rFonts w:ascii="Arial" w:hAnsi="Arial" w:cs="Arial"/>
          <w:b/>
        </w:rPr>
        <w:t xml:space="preserve"> Ph. </w:t>
      </w:r>
      <w:r w:rsidR="00B96F25" w:rsidRPr="00DD59B3">
        <w:rPr>
          <w:rFonts w:ascii="Arial" w:hAnsi="Arial" w:cs="Arial"/>
          <w:b/>
        </w:rPr>
        <w:t>0334-9115234</w:t>
      </w:r>
    </w:p>
    <w:p w:rsidR="003372D4" w:rsidRPr="00D6299F" w:rsidRDefault="003372D4" w:rsidP="003372D4">
      <w:pPr>
        <w:ind w:left="5803"/>
        <w:rPr>
          <w:rFonts w:ascii="Arial" w:hAnsi="Arial" w:cs="Arial"/>
          <w:b/>
        </w:rPr>
      </w:pPr>
      <w:r>
        <w:rPr>
          <w:rFonts w:ascii="Arial" w:hAnsi="Arial" w:cs="Arial"/>
          <w:b/>
        </w:rPr>
        <w:t xml:space="preserve">    </w:t>
      </w:r>
      <w:r w:rsidRPr="001B5538">
        <w:rPr>
          <w:rFonts w:ascii="Arial" w:hAnsi="Arial" w:cs="Arial"/>
          <w:b/>
        </w:rPr>
        <w:t xml:space="preserve">Email: </w:t>
      </w:r>
      <w:hyperlink r:id="rId10" w:history="1">
        <w:r w:rsidRPr="001B5538">
          <w:rPr>
            <w:rStyle w:val="Hyperlink"/>
            <w:rFonts w:ascii="Arial" w:hAnsi="Arial" w:cs="Arial"/>
            <w:b/>
          </w:rPr>
          <w:t>rbmkpk@yahoo.com</w:t>
        </w:r>
      </w:hyperlink>
    </w:p>
    <w:p w:rsidR="0090732F" w:rsidRPr="002863E0" w:rsidRDefault="0090732F" w:rsidP="0090732F">
      <w:pPr>
        <w:suppressAutoHyphens/>
        <w:jc w:val="center"/>
        <w:rPr>
          <w:rFonts w:ascii="Arial" w:hAnsi="Arial" w:cs="Arial"/>
          <w:b/>
          <w:bCs/>
          <w:sz w:val="22"/>
          <w:szCs w:val="22"/>
        </w:rPr>
      </w:pPr>
    </w:p>
    <w:p w:rsidR="0090732F" w:rsidRDefault="0090732F" w:rsidP="0090732F">
      <w:pPr>
        <w:suppressAutoHyphens/>
        <w:jc w:val="center"/>
        <w:rPr>
          <w:rFonts w:ascii="Arial" w:hAnsi="Arial" w:cs="Arial"/>
          <w:b/>
          <w:bCs/>
        </w:rPr>
      </w:pPr>
    </w:p>
    <w:p w:rsidR="0090732F" w:rsidRPr="008C17DE" w:rsidRDefault="0090732F" w:rsidP="0090732F">
      <w:pPr>
        <w:suppressAutoHyphens/>
        <w:ind w:left="5040"/>
        <w:rPr>
          <w:rFonts w:ascii="Arial" w:hAnsi="Arial" w:cs="Arial"/>
          <w:b/>
          <w:bCs/>
          <w:sz w:val="22"/>
          <w:szCs w:val="22"/>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5D272F">
      <w:pPr>
        <w:suppressAutoHyphens/>
        <w:jc w:val="center"/>
        <w:rPr>
          <w:rFonts w:ascii="Arial" w:hAnsi="Arial" w:cs="Arial"/>
          <w:b/>
          <w:bCs/>
        </w:rPr>
      </w:pPr>
    </w:p>
    <w:p w:rsidR="000C3972" w:rsidRDefault="000C3972" w:rsidP="00972822">
      <w:pPr>
        <w:suppressAutoHyphens/>
        <w:rPr>
          <w:rFonts w:ascii="Arial" w:hAnsi="Arial" w:cs="Arial"/>
          <w:b/>
          <w:bCs/>
        </w:rPr>
      </w:pPr>
    </w:p>
    <w:p w:rsidR="00972822" w:rsidRDefault="00972822" w:rsidP="00972822">
      <w:pPr>
        <w:suppressAutoHyphens/>
        <w:rPr>
          <w:rFonts w:ascii="Arial" w:hAnsi="Arial" w:cs="Arial"/>
          <w:b/>
          <w:bCs/>
        </w:rPr>
      </w:pPr>
    </w:p>
    <w:p w:rsidR="006951DE" w:rsidRDefault="006951DE" w:rsidP="00972822">
      <w:pPr>
        <w:suppressAutoHyphens/>
        <w:rPr>
          <w:rFonts w:ascii="Arial" w:hAnsi="Arial" w:cs="Arial"/>
          <w:b/>
          <w:bCs/>
        </w:rPr>
      </w:pPr>
    </w:p>
    <w:p w:rsidR="00A74709" w:rsidRDefault="00A74709" w:rsidP="00972822">
      <w:pPr>
        <w:suppressAutoHyphens/>
        <w:rPr>
          <w:rFonts w:ascii="Arial" w:hAnsi="Arial" w:cs="Arial"/>
          <w:b/>
          <w:bCs/>
        </w:rPr>
      </w:pPr>
    </w:p>
    <w:p w:rsidR="00A74709" w:rsidRDefault="00A74709" w:rsidP="00972822">
      <w:pPr>
        <w:suppressAutoHyphens/>
        <w:rPr>
          <w:rFonts w:ascii="Arial" w:hAnsi="Arial" w:cs="Arial"/>
          <w:b/>
          <w:bCs/>
        </w:rPr>
      </w:pPr>
    </w:p>
    <w:p w:rsidR="00A74709" w:rsidRDefault="00A74709" w:rsidP="00972822">
      <w:pPr>
        <w:suppressAutoHyphens/>
        <w:rPr>
          <w:rFonts w:ascii="Arial" w:hAnsi="Arial" w:cs="Arial"/>
          <w:b/>
          <w:bCs/>
        </w:rPr>
      </w:pPr>
    </w:p>
    <w:p w:rsidR="004421C6" w:rsidRDefault="004421C6" w:rsidP="00972822">
      <w:pPr>
        <w:suppressAutoHyphens/>
        <w:rPr>
          <w:rFonts w:ascii="Arial" w:hAnsi="Arial" w:cs="Arial"/>
          <w:b/>
          <w:bCs/>
        </w:rPr>
      </w:pPr>
    </w:p>
    <w:p w:rsidR="004421C6" w:rsidRDefault="004421C6" w:rsidP="00972822">
      <w:pPr>
        <w:suppressAutoHyphens/>
        <w:rPr>
          <w:rFonts w:ascii="Arial" w:hAnsi="Arial" w:cs="Arial"/>
          <w:b/>
          <w:bCs/>
        </w:rPr>
      </w:pPr>
    </w:p>
    <w:p w:rsidR="004421C6" w:rsidRDefault="004421C6" w:rsidP="00972822">
      <w:pPr>
        <w:suppressAutoHyphens/>
        <w:rPr>
          <w:rFonts w:ascii="Arial" w:hAnsi="Arial" w:cs="Arial"/>
          <w:b/>
          <w:bCs/>
        </w:rPr>
      </w:pPr>
    </w:p>
    <w:p w:rsidR="00A51E73" w:rsidRDefault="00A51E73" w:rsidP="00972822">
      <w:pPr>
        <w:suppressAutoHyphens/>
        <w:rPr>
          <w:rFonts w:ascii="Arial" w:hAnsi="Arial" w:cs="Arial"/>
          <w:b/>
          <w:bCs/>
        </w:rPr>
      </w:pPr>
    </w:p>
    <w:p w:rsidR="002E19C3" w:rsidRDefault="002E19C3" w:rsidP="00972822">
      <w:pPr>
        <w:suppressAutoHyphens/>
        <w:rPr>
          <w:rFonts w:ascii="Arial" w:hAnsi="Arial" w:cs="Arial"/>
          <w:b/>
          <w:bCs/>
        </w:rPr>
      </w:pPr>
    </w:p>
    <w:p w:rsidR="00F04E26" w:rsidRPr="00C27906" w:rsidRDefault="00F04E26" w:rsidP="005D272F">
      <w:pPr>
        <w:suppressAutoHyphens/>
        <w:jc w:val="center"/>
        <w:rPr>
          <w:rFonts w:ascii="Arial" w:hAnsi="Arial" w:cs="Arial"/>
          <w:b/>
          <w:bCs/>
        </w:rPr>
      </w:pPr>
      <w:r w:rsidRPr="00C27906">
        <w:rPr>
          <w:rFonts w:ascii="Arial" w:hAnsi="Arial" w:cs="Arial"/>
          <w:b/>
          <w:bCs/>
        </w:rPr>
        <w:lastRenderedPageBreak/>
        <w:t>Part-Two</w:t>
      </w:r>
    </w:p>
    <w:p w:rsidR="00F04E26" w:rsidRPr="00C27906" w:rsidRDefault="00F04E26" w:rsidP="00F04E26">
      <w:pPr>
        <w:suppressAutoHyphens/>
        <w:jc w:val="both"/>
        <w:rPr>
          <w:rFonts w:ascii="Arial" w:hAnsi="Arial" w:cs="Arial"/>
          <w:b/>
          <w:bCs/>
          <w:u w:val="single"/>
        </w:rPr>
      </w:pPr>
    </w:p>
    <w:p w:rsidR="00F04E26" w:rsidRPr="00394499" w:rsidRDefault="00F04E26" w:rsidP="00F04E26">
      <w:pPr>
        <w:suppressAutoHyphens/>
        <w:jc w:val="both"/>
        <w:rPr>
          <w:rFonts w:ascii="Arial" w:hAnsi="Arial" w:cs="Arial"/>
          <w:b/>
          <w:bCs/>
          <w:u w:val="single"/>
        </w:rPr>
      </w:pPr>
      <w:r w:rsidRPr="00C27906">
        <w:rPr>
          <w:rFonts w:ascii="Arial" w:hAnsi="Arial" w:cs="Arial"/>
          <w:b/>
          <w:bCs/>
          <w:u w:val="single"/>
        </w:rPr>
        <w:t>Section I</w:t>
      </w:r>
      <w:r w:rsidRPr="00C27906">
        <w:rPr>
          <w:rFonts w:ascii="Arial" w:hAnsi="Arial" w:cs="Arial"/>
          <w:b/>
          <w:bCs/>
        </w:rPr>
        <w:t>: Procurement Specific Provisions</w:t>
      </w:r>
    </w:p>
    <w:p w:rsidR="00F04E26" w:rsidRPr="00C27906" w:rsidRDefault="00F04E26" w:rsidP="00F04E26">
      <w:pPr>
        <w:suppressAutoHyphens/>
        <w:jc w:val="both"/>
        <w:rPr>
          <w:rFonts w:ascii="Arial" w:hAnsi="Arial" w:cs="Arial"/>
        </w:rPr>
      </w:pPr>
    </w:p>
    <w:p w:rsidR="00F04E26" w:rsidRPr="00C27906" w:rsidRDefault="00F04E26" w:rsidP="00F04E26">
      <w:pPr>
        <w:suppressAutoHyphens/>
        <w:jc w:val="both"/>
        <w:rPr>
          <w:rFonts w:ascii="Arial" w:hAnsi="Arial" w:cs="Arial"/>
          <w:b/>
          <w:sz w:val="28"/>
          <w:szCs w:val="28"/>
        </w:rPr>
      </w:pPr>
      <w:r w:rsidRPr="00C27906">
        <w:rPr>
          <w:rFonts w:ascii="Arial" w:hAnsi="Arial" w:cs="Arial"/>
          <w:b/>
          <w:sz w:val="28"/>
          <w:szCs w:val="28"/>
        </w:rPr>
        <w:t>Bid Data Sheet</w:t>
      </w:r>
    </w:p>
    <w:p w:rsidR="00F04E26" w:rsidRPr="00C27906" w:rsidRDefault="00F04E26" w:rsidP="00F04E26">
      <w:pPr>
        <w:rPr>
          <w:rFonts w:ascii="Arial" w:hAnsi="Arial" w:cs="Arial"/>
        </w:rPr>
      </w:pP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4041"/>
        <w:gridCol w:w="4389"/>
      </w:tblGrid>
      <w:tr w:rsidR="00F04E26" w:rsidRPr="00C27906" w:rsidTr="00AD762D">
        <w:trPr>
          <w:trHeight w:val="576"/>
          <w:jc w:val="center"/>
        </w:trPr>
        <w:tc>
          <w:tcPr>
            <w:tcW w:w="1899" w:type="dxa"/>
          </w:tcPr>
          <w:p w:rsidR="00F04E26" w:rsidRPr="00C27906" w:rsidRDefault="00F04E26" w:rsidP="00AD762D">
            <w:pPr>
              <w:jc w:val="center"/>
              <w:rPr>
                <w:rFonts w:ascii="Arial" w:hAnsi="Arial" w:cs="Arial"/>
                <w:b/>
                <w:bCs/>
              </w:rPr>
            </w:pPr>
            <w:r w:rsidRPr="00C27906">
              <w:rPr>
                <w:rFonts w:ascii="Arial" w:hAnsi="Arial" w:cs="Arial"/>
                <w:b/>
                <w:bCs/>
                <w:sz w:val="22"/>
                <w:szCs w:val="22"/>
              </w:rPr>
              <w:t>ITB Ref</w:t>
            </w:r>
          </w:p>
        </w:tc>
        <w:tc>
          <w:tcPr>
            <w:tcW w:w="4041" w:type="dxa"/>
          </w:tcPr>
          <w:p w:rsidR="00F04E26" w:rsidRPr="00C27906" w:rsidRDefault="00F04E26" w:rsidP="00AD762D">
            <w:pPr>
              <w:jc w:val="center"/>
              <w:rPr>
                <w:rFonts w:ascii="Arial" w:hAnsi="Arial" w:cs="Arial"/>
                <w:b/>
                <w:bCs/>
              </w:rPr>
            </w:pPr>
            <w:r w:rsidRPr="00C27906">
              <w:rPr>
                <w:rFonts w:ascii="Arial" w:hAnsi="Arial" w:cs="Arial"/>
                <w:b/>
                <w:bCs/>
                <w:sz w:val="22"/>
                <w:szCs w:val="22"/>
              </w:rPr>
              <w:t>Description</w:t>
            </w:r>
          </w:p>
        </w:tc>
        <w:tc>
          <w:tcPr>
            <w:tcW w:w="4389" w:type="dxa"/>
          </w:tcPr>
          <w:p w:rsidR="00F04E26" w:rsidRPr="00C27906" w:rsidRDefault="00F04E26" w:rsidP="00AD762D">
            <w:pPr>
              <w:jc w:val="center"/>
              <w:rPr>
                <w:rFonts w:ascii="Arial" w:hAnsi="Arial" w:cs="Arial"/>
                <w:b/>
                <w:bCs/>
              </w:rPr>
            </w:pPr>
            <w:r w:rsidRPr="00C27906">
              <w:rPr>
                <w:rFonts w:ascii="Arial" w:hAnsi="Arial" w:cs="Arial"/>
                <w:b/>
                <w:bCs/>
                <w:sz w:val="22"/>
                <w:szCs w:val="22"/>
              </w:rPr>
              <w:t>Detail</w:t>
            </w:r>
          </w:p>
        </w:tc>
      </w:tr>
      <w:tr w:rsidR="00F04E26" w:rsidRPr="00C27906" w:rsidTr="00AD762D">
        <w:trPr>
          <w:trHeight w:val="576"/>
          <w:jc w:val="center"/>
        </w:trPr>
        <w:tc>
          <w:tcPr>
            <w:tcW w:w="1899" w:type="dxa"/>
          </w:tcPr>
          <w:p w:rsidR="00F04E26" w:rsidRPr="00C27906" w:rsidRDefault="00F04E26" w:rsidP="00CF4791">
            <w:pPr>
              <w:jc w:val="center"/>
              <w:rPr>
                <w:rFonts w:ascii="Arial" w:hAnsi="Arial" w:cs="Arial"/>
              </w:rPr>
            </w:pPr>
            <w:r w:rsidRPr="00C27906">
              <w:rPr>
                <w:rFonts w:ascii="Arial" w:hAnsi="Arial" w:cs="Arial"/>
                <w:sz w:val="22"/>
                <w:szCs w:val="22"/>
              </w:rPr>
              <w:t>ITB Clause 1</w:t>
            </w:r>
            <w:r w:rsidR="00D02804">
              <w:rPr>
                <w:rFonts w:ascii="Arial" w:hAnsi="Arial" w:cs="Arial"/>
                <w:sz w:val="22"/>
                <w:szCs w:val="22"/>
              </w:rPr>
              <w:t>.1</w:t>
            </w:r>
          </w:p>
        </w:tc>
        <w:tc>
          <w:tcPr>
            <w:tcW w:w="4041" w:type="dxa"/>
          </w:tcPr>
          <w:p w:rsidR="00F04E26" w:rsidRPr="00D02804" w:rsidRDefault="00D02804" w:rsidP="00AD762D">
            <w:pPr>
              <w:rPr>
                <w:rFonts w:ascii="Arial" w:hAnsi="Arial" w:cs="Arial"/>
              </w:rPr>
            </w:pPr>
            <w:r w:rsidRPr="00D02804">
              <w:rPr>
                <w:rFonts w:ascii="Arial" w:hAnsi="Arial" w:cs="Arial"/>
                <w:sz w:val="22"/>
                <w:szCs w:val="22"/>
              </w:rPr>
              <w:t>Name of Procuring Agency of Government Of Khyber Pakhtunkhwa</w:t>
            </w:r>
          </w:p>
        </w:tc>
        <w:tc>
          <w:tcPr>
            <w:tcW w:w="4389" w:type="dxa"/>
          </w:tcPr>
          <w:p w:rsidR="00F04E26" w:rsidRPr="009D5059" w:rsidRDefault="00961FAD" w:rsidP="006951DE">
            <w:pPr>
              <w:rPr>
                <w:rFonts w:ascii="Arial" w:hAnsi="Arial" w:cs="Arial"/>
                <w:b/>
                <w:sz w:val="20"/>
                <w:szCs w:val="20"/>
              </w:rPr>
            </w:pPr>
            <w:r w:rsidRPr="009D5059">
              <w:rPr>
                <w:rFonts w:ascii="Arial" w:hAnsi="Arial" w:cs="Arial"/>
                <w:b/>
                <w:sz w:val="20"/>
                <w:szCs w:val="20"/>
              </w:rPr>
              <w:t xml:space="preserve">Integrated Vector Control </w:t>
            </w:r>
            <w:r w:rsidR="006951DE">
              <w:rPr>
                <w:rFonts w:ascii="Arial" w:hAnsi="Arial" w:cs="Arial"/>
                <w:b/>
                <w:sz w:val="20"/>
                <w:szCs w:val="20"/>
              </w:rPr>
              <w:t>Program</w:t>
            </w:r>
            <w:r w:rsidR="002565F7" w:rsidRPr="009D5059">
              <w:rPr>
                <w:rFonts w:ascii="Arial" w:hAnsi="Arial" w:cs="Arial"/>
                <w:b/>
                <w:sz w:val="20"/>
                <w:szCs w:val="20"/>
              </w:rPr>
              <w:t>, Khyber Pakhtunkhwa</w:t>
            </w:r>
          </w:p>
        </w:tc>
      </w:tr>
      <w:tr w:rsidR="00F04E26" w:rsidRPr="00C27906" w:rsidTr="00AD762D">
        <w:trPr>
          <w:trHeight w:val="638"/>
          <w:jc w:val="center"/>
        </w:trPr>
        <w:tc>
          <w:tcPr>
            <w:tcW w:w="1899" w:type="dxa"/>
          </w:tcPr>
          <w:p w:rsidR="00F04E26" w:rsidRPr="00C27906" w:rsidRDefault="00F04E26" w:rsidP="00AD762D">
            <w:pPr>
              <w:jc w:val="center"/>
              <w:rPr>
                <w:rFonts w:ascii="Arial" w:hAnsi="Arial" w:cs="Arial"/>
              </w:rPr>
            </w:pPr>
            <w:r w:rsidRPr="00C27906">
              <w:rPr>
                <w:rFonts w:ascii="Arial" w:hAnsi="Arial" w:cs="Arial"/>
                <w:sz w:val="22"/>
                <w:szCs w:val="22"/>
              </w:rPr>
              <w:t xml:space="preserve">ITB Clause </w:t>
            </w:r>
            <w:r w:rsidR="00DC08FF">
              <w:rPr>
                <w:rFonts w:ascii="Arial" w:hAnsi="Arial" w:cs="Arial"/>
                <w:sz w:val="22"/>
                <w:szCs w:val="22"/>
              </w:rPr>
              <w:t>2.1</w:t>
            </w:r>
          </w:p>
        </w:tc>
        <w:tc>
          <w:tcPr>
            <w:tcW w:w="4041" w:type="dxa"/>
          </w:tcPr>
          <w:p w:rsidR="00F04E26" w:rsidRPr="00C27906" w:rsidRDefault="0060643F" w:rsidP="00AD762D">
            <w:pPr>
              <w:rPr>
                <w:rFonts w:ascii="Arial" w:hAnsi="Arial" w:cs="Arial"/>
              </w:rPr>
            </w:pPr>
            <w:r>
              <w:rPr>
                <w:rFonts w:ascii="Arial" w:hAnsi="Arial" w:cs="Arial"/>
                <w:sz w:val="22"/>
                <w:szCs w:val="22"/>
              </w:rPr>
              <w:t>S</w:t>
            </w:r>
            <w:r w:rsidR="00F04E26" w:rsidRPr="00C27906">
              <w:rPr>
                <w:rFonts w:ascii="Arial" w:hAnsi="Arial" w:cs="Arial"/>
                <w:sz w:val="22"/>
                <w:szCs w:val="22"/>
              </w:rPr>
              <w:t>ource of funds</w:t>
            </w:r>
          </w:p>
        </w:tc>
        <w:tc>
          <w:tcPr>
            <w:tcW w:w="4389" w:type="dxa"/>
          </w:tcPr>
          <w:p w:rsidR="00D02804" w:rsidRPr="006951DE" w:rsidRDefault="006951DE" w:rsidP="00AD762D">
            <w:pPr>
              <w:rPr>
                <w:rFonts w:ascii="Arial" w:hAnsi="Arial" w:cs="Arial"/>
                <w:b/>
                <w:sz w:val="20"/>
                <w:szCs w:val="20"/>
              </w:rPr>
            </w:pPr>
            <w:r>
              <w:rPr>
                <w:rFonts w:ascii="Arial" w:hAnsi="Arial" w:cs="Arial"/>
                <w:b/>
                <w:sz w:val="20"/>
                <w:szCs w:val="20"/>
              </w:rPr>
              <w:t>Director General Health Services,</w:t>
            </w:r>
            <w:r w:rsidR="00F04E26" w:rsidRPr="009D5059">
              <w:rPr>
                <w:rFonts w:ascii="Arial" w:hAnsi="Arial" w:cs="Arial"/>
                <w:b/>
                <w:sz w:val="20"/>
                <w:szCs w:val="20"/>
              </w:rPr>
              <w:t xml:space="preserve"> Khyber Pakhtunkhwa</w:t>
            </w:r>
          </w:p>
        </w:tc>
      </w:tr>
      <w:tr w:rsidR="00FE4B00" w:rsidRPr="00C27906" w:rsidTr="00AD762D">
        <w:trPr>
          <w:trHeight w:val="638"/>
          <w:jc w:val="center"/>
        </w:trPr>
        <w:tc>
          <w:tcPr>
            <w:tcW w:w="1899" w:type="dxa"/>
          </w:tcPr>
          <w:p w:rsidR="00FE4B00" w:rsidRPr="00C27906" w:rsidRDefault="00FE4B00" w:rsidP="00AD762D">
            <w:pPr>
              <w:jc w:val="center"/>
              <w:rPr>
                <w:rFonts w:ascii="Arial" w:hAnsi="Arial" w:cs="Arial"/>
              </w:rPr>
            </w:pPr>
            <w:r w:rsidRPr="00C27906">
              <w:rPr>
                <w:rFonts w:ascii="Arial" w:hAnsi="Arial" w:cs="Arial"/>
                <w:sz w:val="22"/>
                <w:szCs w:val="22"/>
              </w:rPr>
              <w:t xml:space="preserve">ITB Clause </w:t>
            </w:r>
            <w:r>
              <w:rPr>
                <w:rFonts w:ascii="Arial" w:hAnsi="Arial" w:cs="Arial"/>
                <w:sz w:val="22"/>
                <w:szCs w:val="22"/>
              </w:rPr>
              <w:t>1.</w:t>
            </w:r>
            <w:r w:rsidR="00AE2525">
              <w:rPr>
                <w:rFonts w:ascii="Arial" w:hAnsi="Arial" w:cs="Arial"/>
                <w:sz w:val="22"/>
                <w:szCs w:val="22"/>
              </w:rPr>
              <w:t>3</w:t>
            </w:r>
          </w:p>
        </w:tc>
        <w:tc>
          <w:tcPr>
            <w:tcW w:w="4041" w:type="dxa"/>
          </w:tcPr>
          <w:p w:rsidR="00FE4B00" w:rsidRDefault="00FE4B00" w:rsidP="00FE4B00">
            <w:pPr>
              <w:rPr>
                <w:rFonts w:ascii="Arial" w:hAnsi="Arial" w:cs="Arial"/>
              </w:rPr>
            </w:pPr>
            <w:r w:rsidRPr="00FE4B00">
              <w:rPr>
                <w:rFonts w:ascii="Arial" w:hAnsi="Arial" w:cs="Arial"/>
                <w:sz w:val="22"/>
                <w:szCs w:val="22"/>
              </w:rPr>
              <w:t xml:space="preserve">Name of Project </w:t>
            </w:r>
          </w:p>
        </w:tc>
        <w:tc>
          <w:tcPr>
            <w:tcW w:w="4389" w:type="dxa"/>
          </w:tcPr>
          <w:p w:rsidR="00FE4B00" w:rsidRPr="009D5059" w:rsidRDefault="00681BFF" w:rsidP="00681BFF">
            <w:pPr>
              <w:rPr>
                <w:rFonts w:ascii="Arial" w:hAnsi="Arial" w:cs="Arial"/>
                <w:b/>
                <w:sz w:val="20"/>
                <w:szCs w:val="20"/>
              </w:rPr>
            </w:pPr>
            <w:r>
              <w:rPr>
                <w:rFonts w:ascii="Arial" w:hAnsi="Arial" w:cs="Arial"/>
                <w:b/>
                <w:sz w:val="20"/>
                <w:szCs w:val="20"/>
              </w:rPr>
              <w:t>Framework Contract</w:t>
            </w:r>
            <w:r w:rsidR="0090732F">
              <w:rPr>
                <w:rFonts w:ascii="Arial" w:hAnsi="Arial" w:cs="Arial"/>
                <w:b/>
                <w:sz w:val="20"/>
                <w:szCs w:val="20"/>
              </w:rPr>
              <w:t xml:space="preserve"> for </w:t>
            </w:r>
            <w:r w:rsidR="004421C6">
              <w:rPr>
                <w:rFonts w:ascii="Arial" w:hAnsi="Arial" w:cs="Arial"/>
                <w:b/>
                <w:sz w:val="20"/>
                <w:szCs w:val="20"/>
              </w:rPr>
              <w:t xml:space="preserve">the Procurement of </w:t>
            </w:r>
            <w:r w:rsidR="0090732F">
              <w:rPr>
                <w:rFonts w:ascii="Arial" w:hAnsi="Arial" w:cs="Arial"/>
                <w:b/>
                <w:sz w:val="20"/>
                <w:szCs w:val="20"/>
              </w:rPr>
              <w:t>Anti-Dengue, Malaria and</w:t>
            </w:r>
            <w:r w:rsidR="00897BAB" w:rsidRPr="00B92BD0">
              <w:rPr>
                <w:rFonts w:ascii="Arial" w:hAnsi="Arial" w:cs="Arial"/>
                <w:b/>
                <w:sz w:val="20"/>
                <w:szCs w:val="20"/>
              </w:rPr>
              <w:t xml:space="preserve"> Leishmaniaisis Items</w:t>
            </w:r>
            <w:r>
              <w:rPr>
                <w:rFonts w:ascii="Arial" w:hAnsi="Arial" w:cs="Arial"/>
                <w:b/>
                <w:sz w:val="20"/>
                <w:szCs w:val="20"/>
              </w:rPr>
              <w:t xml:space="preserve"> for The FY 2023-2024</w:t>
            </w:r>
          </w:p>
        </w:tc>
      </w:tr>
      <w:tr w:rsidR="00C64C0E" w:rsidRPr="00C27906" w:rsidTr="00AD762D">
        <w:trPr>
          <w:trHeight w:val="638"/>
          <w:jc w:val="center"/>
        </w:trPr>
        <w:tc>
          <w:tcPr>
            <w:tcW w:w="1899" w:type="dxa"/>
          </w:tcPr>
          <w:p w:rsidR="00C64C0E" w:rsidRPr="00C27906" w:rsidRDefault="00C64C0E" w:rsidP="00AD762D">
            <w:pPr>
              <w:jc w:val="center"/>
              <w:rPr>
                <w:rFonts w:ascii="Arial" w:hAnsi="Arial" w:cs="Arial"/>
              </w:rPr>
            </w:pPr>
            <w:r w:rsidRPr="00C27906">
              <w:rPr>
                <w:rFonts w:ascii="Arial" w:hAnsi="Arial" w:cs="Arial"/>
                <w:sz w:val="22"/>
                <w:szCs w:val="22"/>
              </w:rPr>
              <w:t xml:space="preserve">ITB Clause </w:t>
            </w:r>
            <w:r>
              <w:rPr>
                <w:rFonts w:ascii="Arial" w:hAnsi="Arial" w:cs="Arial"/>
                <w:sz w:val="22"/>
                <w:szCs w:val="22"/>
              </w:rPr>
              <w:t>1.4</w:t>
            </w:r>
          </w:p>
        </w:tc>
        <w:tc>
          <w:tcPr>
            <w:tcW w:w="4041" w:type="dxa"/>
          </w:tcPr>
          <w:p w:rsidR="00C64C0E" w:rsidRPr="00FE4B00" w:rsidRDefault="00C64C0E" w:rsidP="00FE4B00">
            <w:pPr>
              <w:rPr>
                <w:rFonts w:ascii="Arial" w:hAnsi="Arial" w:cs="Arial"/>
              </w:rPr>
            </w:pPr>
            <w:r>
              <w:rPr>
                <w:rFonts w:ascii="Arial" w:hAnsi="Arial" w:cs="Arial"/>
                <w:sz w:val="22"/>
                <w:szCs w:val="22"/>
              </w:rPr>
              <w:t>Name of Contract</w:t>
            </w:r>
          </w:p>
        </w:tc>
        <w:tc>
          <w:tcPr>
            <w:tcW w:w="4389" w:type="dxa"/>
          </w:tcPr>
          <w:p w:rsidR="00C64C0E" w:rsidRPr="00FE4B00" w:rsidRDefault="00681BFF" w:rsidP="00AD762D">
            <w:pPr>
              <w:rPr>
                <w:rFonts w:ascii="Arial" w:hAnsi="Arial" w:cs="Arial"/>
                <w:b/>
                <w:sz w:val="20"/>
                <w:szCs w:val="20"/>
              </w:rPr>
            </w:pPr>
            <w:r>
              <w:rPr>
                <w:rFonts w:ascii="Arial" w:hAnsi="Arial" w:cs="Arial"/>
                <w:b/>
                <w:sz w:val="20"/>
                <w:szCs w:val="20"/>
              </w:rPr>
              <w:t>Framework Contract</w:t>
            </w:r>
          </w:p>
        </w:tc>
      </w:tr>
      <w:tr w:rsidR="00B643E3" w:rsidRPr="00C27906" w:rsidTr="00AD762D">
        <w:trPr>
          <w:trHeight w:val="576"/>
          <w:jc w:val="center"/>
        </w:trPr>
        <w:tc>
          <w:tcPr>
            <w:tcW w:w="1899" w:type="dxa"/>
          </w:tcPr>
          <w:p w:rsidR="00B643E3" w:rsidRPr="00C27906" w:rsidRDefault="00782ED1" w:rsidP="00AD762D">
            <w:pPr>
              <w:jc w:val="center"/>
              <w:rPr>
                <w:rFonts w:ascii="Arial" w:hAnsi="Arial" w:cs="Arial"/>
              </w:rPr>
            </w:pPr>
            <w:r>
              <w:rPr>
                <w:rFonts w:ascii="Arial" w:hAnsi="Arial" w:cs="Arial"/>
                <w:sz w:val="22"/>
                <w:szCs w:val="22"/>
              </w:rPr>
              <w:t>ITB Clause 2</w:t>
            </w:r>
            <w:r w:rsidR="00B643E3" w:rsidRPr="00C27906">
              <w:rPr>
                <w:rFonts w:ascii="Arial" w:hAnsi="Arial" w:cs="Arial"/>
                <w:sz w:val="22"/>
                <w:szCs w:val="22"/>
              </w:rPr>
              <w:t>.1</w:t>
            </w:r>
          </w:p>
        </w:tc>
        <w:tc>
          <w:tcPr>
            <w:tcW w:w="4041" w:type="dxa"/>
          </w:tcPr>
          <w:p w:rsidR="00B643E3" w:rsidRPr="00C27906" w:rsidRDefault="00B643E3" w:rsidP="00AD762D">
            <w:pPr>
              <w:rPr>
                <w:rFonts w:ascii="Arial" w:hAnsi="Arial" w:cs="Arial"/>
              </w:rPr>
            </w:pPr>
            <w:r w:rsidRPr="00C27906">
              <w:rPr>
                <w:rFonts w:ascii="Arial" w:hAnsi="Arial" w:cs="Arial"/>
                <w:sz w:val="22"/>
                <w:szCs w:val="22"/>
              </w:rPr>
              <w:t>Name of Goods</w:t>
            </w:r>
          </w:p>
        </w:tc>
        <w:tc>
          <w:tcPr>
            <w:tcW w:w="4389" w:type="dxa"/>
          </w:tcPr>
          <w:p w:rsidR="00B643E3" w:rsidRPr="009D5059" w:rsidRDefault="006857E8" w:rsidP="0090732F">
            <w:pPr>
              <w:spacing w:before="120" w:after="120"/>
              <w:jc w:val="both"/>
              <w:rPr>
                <w:rFonts w:ascii="Arial" w:hAnsi="Arial" w:cs="Arial"/>
                <w:b/>
                <w:sz w:val="20"/>
                <w:szCs w:val="20"/>
              </w:rPr>
            </w:pPr>
            <w:r w:rsidRPr="009D5059">
              <w:rPr>
                <w:rFonts w:ascii="Arial" w:hAnsi="Arial" w:cs="Arial"/>
                <w:b/>
                <w:sz w:val="20"/>
                <w:szCs w:val="20"/>
              </w:rPr>
              <w:t>Procurement of Anti-Dengue</w:t>
            </w:r>
            <w:r w:rsidR="00940774">
              <w:rPr>
                <w:rFonts w:ascii="Arial" w:hAnsi="Arial" w:cs="Arial"/>
                <w:b/>
                <w:sz w:val="20"/>
                <w:szCs w:val="20"/>
              </w:rPr>
              <w:t>,</w:t>
            </w:r>
            <w:r w:rsidR="003C3139">
              <w:rPr>
                <w:rFonts w:ascii="Arial" w:hAnsi="Arial" w:cs="Arial"/>
                <w:b/>
                <w:sz w:val="20"/>
                <w:szCs w:val="20"/>
              </w:rPr>
              <w:t xml:space="preserve"> Malaria</w:t>
            </w:r>
            <w:r w:rsidRPr="009D5059">
              <w:rPr>
                <w:rFonts w:ascii="Arial" w:hAnsi="Arial" w:cs="Arial"/>
                <w:b/>
                <w:sz w:val="20"/>
                <w:szCs w:val="20"/>
              </w:rPr>
              <w:t xml:space="preserve"> </w:t>
            </w:r>
            <w:r w:rsidR="00940774">
              <w:rPr>
                <w:rFonts w:ascii="Arial" w:hAnsi="Arial" w:cs="Arial"/>
                <w:b/>
                <w:sz w:val="20"/>
                <w:szCs w:val="20"/>
              </w:rPr>
              <w:t xml:space="preserve">&amp; Leishmaniaisis </w:t>
            </w:r>
            <w:r w:rsidR="002A2A24">
              <w:rPr>
                <w:rFonts w:ascii="Arial" w:hAnsi="Arial" w:cs="Arial"/>
                <w:b/>
                <w:sz w:val="20"/>
                <w:szCs w:val="20"/>
              </w:rPr>
              <w:t>Items</w:t>
            </w:r>
            <w:r w:rsidR="00A74709">
              <w:rPr>
                <w:rFonts w:ascii="Arial" w:hAnsi="Arial" w:cs="Arial"/>
                <w:b/>
                <w:sz w:val="20"/>
                <w:szCs w:val="20"/>
              </w:rPr>
              <w:t xml:space="preserve"> for the FY 2023-2024</w:t>
            </w:r>
          </w:p>
        </w:tc>
      </w:tr>
      <w:tr w:rsidR="00F04E26" w:rsidRPr="00C27906" w:rsidTr="00AD762D">
        <w:trPr>
          <w:trHeight w:val="576"/>
          <w:jc w:val="center"/>
        </w:trPr>
        <w:tc>
          <w:tcPr>
            <w:tcW w:w="1899" w:type="dxa"/>
          </w:tcPr>
          <w:p w:rsidR="00F04E26" w:rsidRPr="00C27906" w:rsidRDefault="00782ED1" w:rsidP="00AD762D">
            <w:pPr>
              <w:jc w:val="center"/>
              <w:rPr>
                <w:rFonts w:ascii="Arial" w:hAnsi="Arial" w:cs="Arial"/>
              </w:rPr>
            </w:pPr>
            <w:r>
              <w:rPr>
                <w:rFonts w:ascii="Arial" w:hAnsi="Arial" w:cs="Arial"/>
                <w:sz w:val="22"/>
                <w:szCs w:val="22"/>
              </w:rPr>
              <w:t>ITB Clause 2</w:t>
            </w:r>
            <w:r w:rsidR="00B643E3" w:rsidRPr="00C27906">
              <w:rPr>
                <w:rFonts w:ascii="Arial" w:hAnsi="Arial" w:cs="Arial"/>
                <w:sz w:val="22"/>
                <w:szCs w:val="22"/>
              </w:rPr>
              <w:t>.</w:t>
            </w:r>
            <w:r>
              <w:rPr>
                <w:rFonts w:ascii="Arial" w:hAnsi="Arial" w:cs="Arial"/>
                <w:sz w:val="22"/>
                <w:szCs w:val="22"/>
              </w:rPr>
              <w:t>2</w:t>
            </w:r>
          </w:p>
        </w:tc>
        <w:tc>
          <w:tcPr>
            <w:tcW w:w="4041" w:type="dxa"/>
          </w:tcPr>
          <w:p w:rsidR="00F04E26" w:rsidRPr="00C27906" w:rsidRDefault="00E82A96" w:rsidP="00AD762D">
            <w:pPr>
              <w:rPr>
                <w:rFonts w:ascii="Arial" w:hAnsi="Arial" w:cs="Arial"/>
              </w:rPr>
            </w:pPr>
            <w:r w:rsidRPr="00C27906">
              <w:rPr>
                <w:rFonts w:ascii="Arial" w:hAnsi="Arial" w:cs="Arial"/>
              </w:rPr>
              <w:t>Qualification requirements for eligible bidders</w:t>
            </w:r>
          </w:p>
        </w:tc>
        <w:tc>
          <w:tcPr>
            <w:tcW w:w="4389" w:type="dxa"/>
          </w:tcPr>
          <w:p w:rsidR="004D51C2" w:rsidRDefault="002565F7" w:rsidP="00CF4791">
            <w:pPr>
              <w:spacing w:before="120" w:after="120"/>
              <w:rPr>
                <w:rFonts w:ascii="Arial" w:hAnsi="Arial" w:cs="Arial"/>
                <w:b/>
                <w:bCs/>
                <w:i/>
                <w:sz w:val="20"/>
                <w:szCs w:val="20"/>
              </w:rPr>
            </w:pPr>
            <w:r w:rsidRPr="009D5059">
              <w:rPr>
                <w:rFonts w:ascii="Arial" w:hAnsi="Arial" w:cs="Arial"/>
                <w:b/>
                <w:bCs/>
                <w:i/>
                <w:sz w:val="20"/>
                <w:szCs w:val="20"/>
              </w:rPr>
              <w:t>Manufacturer</w:t>
            </w:r>
            <w:r w:rsidR="004D51C2">
              <w:rPr>
                <w:rFonts w:ascii="Arial" w:hAnsi="Arial" w:cs="Arial"/>
                <w:b/>
                <w:bCs/>
                <w:i/>
                <w:sz w:val="20"/>
                <w:szCs w:val="20"/>
              </w:rPr>
              <w:t xml:space="preserve">, </w:t>
            </w:r>
            <w:r w:rsidR="00E82A96" w:rsidRPr="009D5059">
              <w:rPr>
                <w:rFonts w:ascii="Arial" w:hAnsi="Arial" w:cs="Arial"/>
                <w:b/>
                <w:bCs/>
                <w:i/>
                <w:sz w:val="20"/>
                <w:szCs w:val="20"/>
              </w:rPr>
              <w:t>Sole Distributor</w:t>
            </w:r>
            <w:r w:rsidR="002F0A92">
              <w:rPr>
                <w:rFonts w:ascii="Arial" w:hAnsi="Arial" w:cs="Arial"/>
                <w:b/>
                <w:bCs/>
                <w:i/>
                <w:sz w:val="20"/>
                <w:szCs w:val="20"/>
              </w:rPr>
              <w:t>,</w:t>
            </w:r>
            <w:r w:rsidR="004D51C2">
              <w:rPr>
                <w:rFonts w:ascii="Arial" w:hAnsi="Arial" w:cs="Arial"/>
                <w:b/>
                <w:bCs/>
                <w:i/>
                <w:sz w:val="20"/>
                <w:szCs w:val="20"/>
              </w:rPr>
              <w:t xml:space="preserve"> Authorized Dealer</w:t>
            </w:r>
            <w:r w:rsidR="002F0A92">
              <w:rPr>
                <w:rFonts w:ascii="Arial" w:hAnsi="Arial" w:cs="Arial"/>
                <w:b/>
                <w:bCs/>
                <w:i/>
                <w:sz w:val="20"/>
                <w:szCs w:val="20"/>
              </w:rPr>
              <w:t xml:space="preserve"> and Sub Dealer</w:t>
            </w:r>
            <w:r w:rsidR="004D51C2">
              <w:rPr>
                <w:rFonts w:ascii="Arial" w:hAnsi="Arial" w:cs="Arial"/>
                <w:b/>
                <w:bCs/>
                <w:i/>
                <w:sz w:val="20"/>
                <w:szCs w:val="20"/>
              </w:rPr>
              <w:t xml:space="preserve"> </w:t>
            </w:r>
            <w:r w:rsidR="00C460BA">
              <w:rPr>
                <w:rFonts w:ascii="Arial" w:hAnsi="Arial" w:cs="Arial"/>
                <w:b/>
                <w:bCs/>
                <w:i/>
                <w:sz w:val="20"/>
                <w:szCs w:val="20"/>
              </w:rPr>
              <w:t>for Insecticid</w:t>
            </w:r>
            <w:r w:rsidR="0048661E">
              <w:rPr>
                <w:rFonts w:ascii="Arial" w:hAnsi="Arial" w:cs="Arial"/>
                <w:b/>
                <w:bCs/>
                <w:i/>
                <w:sz w:val="20"/>
                <w:szCs w:val="20"/>
              </w:rPr>
              <w:t>e &amp;</w:t>
            </w:r>
            <w:r w:rsidR="00C460BA">
              <w:rPr>
                <w:rFonts w:ascii="Arial" w:hAnsi="Arial" w:cs="Arial"/>
                <w:b/>
                <w:bCs/>
                <w:i/>
                <w:sz w:val="20"/>
                <w:szCs w:val="20"/>
              </w:rPr>
              <w:t xml:space="preserve"> Larvicide</w:t>
            </w:r>
            <w:r w:rsidR="004D51C2">
              <w:rPr>
                <w:rFonts w:ascii="Arial" w:hAnsi="Arial" w:cs="Arial"/>
                <w:b/>
                <w:bCs/>
                <w:i/>
                <w:sz w:val="20"/>
                <w:szCs w:val="20"/>
              </w:rPr>
              <w:t>.</w:t>
            </w:r>
          </w:p>
          <w:p w:rsidR="00EC27A0" w:rsidRDefault="004D51C2" w:rsidP="00CF4791">
            <w:pPr>
              <w:spacing w:before="120" w:after="120"/>
              <w:rPr>
                <w:rFonts w:ascii="Arial" w:hAnsi="Arial" w:cs="Arial"/>
                <w:b/>
                <w:bCs/>
                <w:i/>
                <w:sz w:val="20"/>
                <w:szCs w:val="20"/>
              </w:rPr>
            </w:pPr>
            <w:r w:rsidRPr="009D5059">
              <w:rPr>
                <w:rFonts w:ascii="Arial" w:hAnsi="Arial" w:cs="Arial"/>
                <w:b/>
                <w:bCs/>
                <w:i/>
                <w:sz w:val="20"/>
                <w:szCs w:val="20"/>
              </w:rPr>
              <w:t>Manufacturer</w:t>
            </w:r>
            <w:r w:rsidR="00EC27A0">
              <w:rPr>
                <w:rFonts w:ascii="Arial" w:hAnsi="Arial" w:cs="Arial"/>
                <w:b/>
                <w:bCs/>
                <w:i/>
                <w:sz w:val="20"/>
                <w:szCs w:val="20"/>
              </w:rPr>
              <w:t xml:space="preserve"> &amp;</w:t>
            </w:r>
            <w:r>
              <w:rPr>
                <w:rFonts w:ascii="Arial" w:hAnsi="Arial" w:cs="Arial"/>
                <w:b/>
                <w:bCs/>
                <w:i/>
                <w:sz w:val="20"/>
                <w:szCs w:val="20"/>
              </w:rPr>
              <w:t xml:space="preserve"> </w:t>
            </w:r>
            <w:r w:rsidRPr="009D5059">
              <w:rPr>
                <w:rFonts w:ascii="Arial" w:hAnsi="Arial" w:cs="Arial"/>
                <w:b/>
                <w:bCs/>
                <w:i/>
                <w:sz w:val="20"/>
                <w:szCs w:val="20"/>
              </w:rPr>
              <w:t>Sole Distributor</w:t>
            </w:r>
            <w:r w:rsidR="00FC0F92">
              <w:rPr>
                <w:rFonts w:ascii="Arial" w:hAnsi="Arial" w:cs="Arial"/>
                <w:b/>
                <w:bCs/>
                <w:i/>
                <w:sz w:val="20"/>
                <w:szCs w:val="20"/>
              </w:rPr>
              <w:t xml:space="preserve"> </w:t>
            </w:r>
            <w:r>
              <w:rPr>
                <w:rFonts w:ascii="Arial" w:hAnsi="Arial" w:cs="Arial"/>
                <w:b/>
                <w:bCs/>
                <w:i/>
                <w:sz w:val="20"/>
                <w:szCs w:val="20"/>
              </w:rPr>
              <w:t xml:space="preserve">for </w:t>
            </w:r>
            <w:r w:rsidR="00FC0F92">
              <w:rPr>
                <w:rFonts w:ascii="Arial" w:hAnsi="Arial" w:cs="Arial"/>
                <w:b/>
                <w:bCs/>
                <w:i/>
                <w:sz w:val="20"/>
                <w:szCs w:val="20"/>
              </w:rPr>
              <w:t>B</w:t>
            </w:r>
            <w:r w:rsidR="00E57CF6">
              <w:rPr>
                <w:rFonts w:ascii="Arial" w:hAnsi="Arial" w:cs="Arial"/>
                <w:b/>
                <w:bCs/>
                <w:i/>
                <w:sz w:val="20"/>
                <w:szCs w:val="20"/>
              </w:rPr>
              <w:t>e</w:t>
            </w:r>
            <w:r w:rsidR="008D4730">
              <w:rPr>
                <w:rFonts w:ascii="Arial" w:hAnsi="Arial" w:cs="Arial"/>
                <w:b/>
                <w:bCs/>
                <w:i/>
                <w:sz w:val="20"/>
                <w:szCs w:val="20"/>
              </w:rPr>
              <w:t>d Nets (LLIN’s), Malaria RDT’s,</w:t>
            </w:r>
            <w:r w:rsidR="00FC0F92">
              <w:rPr>
                <w:rFonts w:ascii="Arial" w:hAnsi="Arial" w:cs="Arial"/>
                <w:b/>
                <w:bCs/>
                <w:i/>
                <w:sz w:val="20"/>
                <w:szCs w:val="20"/>
              </w:rPr>
              <w:t xml:space="preserve"> Dengue RDT’s</w:t>
            </w:r>
            <w:r w:rsidR="00EC27A0">
              <w:rPr>
                <w:rFonts w:ascii="Arial" w:hAnsi="Arial" w:cs="Arial"/>
                <w:b/>
                <w:bCs/>
                <w:i/>
                <w:sz w:val="20"/>
                <w:szCs w:val="20"/>
              </w:rPr>
              <w:t>.</w:t>
            </w:r>
            <w:r w:rsidR="008D4730">
              <w:rPr>
                <w:rFonts w:ascii="Arial" w:hAnsi="Arial" w:cs="Arial"/>
                <w:b/>
                <w:bCs/>
                <w:i/>
                <w:sz w:val="20"/>
                <w:szCs w:val="20"/>
              </w:rPr>
              <w:t xml:space="preserve"> </w:t>
            </w:r>
          </w:p>
          <w:p w:rsidR="007D2E41" w:rsidRDefault="008D4730" w:rsidP="00CF4791">
            <w:pPr>
              <w:spacing w:before="120" w:after="120"/>
              <w:rPr>
                <w:rFonts w:ascii="Arial" w:hAnsi="Arial" w:cs="Arial"/>
                <w:b/>
                <w:bCs/>
                <w:i/>
                <w:sz w:val="20"/>
                <w:szCs w:val="20"/>
              </w:rPr>
            </w:pPr>
            <w:r>
              <w:rPr>
                <w:rFonts w:ascii="Arial" w:hAnsi="Arial" w:cs="Arial"/>
                <w:b/>
                <w:bCs/>
                <w:i/>
                <w:sz w:val="20"/>
                <w:szCs w:val="20"/>
              </w:rPr>
              <w:t xml:space="preserve"> </w:t>
            </w:r>
            <w:r w:rsidR="00EC27A0" w:rsidRPr="009D5059">
              <w:rPr>
                <w:rFonts w:ascii="Arial" w:hAnsi="Arial" w:cs="Arial"/>
                <w:b/>
                <w:bCs/>
                <w:i/>
                <w:sz w:val="20"/>
                <w:szCs w:val="20"/>
              </w:rPr>
              <w:t>Manufacturer</w:t>
            </w:r>
            <w:r w:rsidR="00EC27A0">
              <w:rPr>
                <w:rFonts w:ascii="Arial" w:hAnsi="Arial" w:cs="Arial"/>
                <w:b/>
                <w:bCs/>
                <w:i/>
                <w:sz w:val="20"/>
                <w:szCs w:val="20"/>
              </w:rPr>
              <w:t xml:space="preserve">, </w:t>
            </w:r>
            <w:r w:rsidR="00EC27A0" w:rsidRPr="009D5059">
              <w:rPr>
                <w:rFonts w:ascii="Arial" w:hAnsi="Arial" w:cs="Arial"/>
                <w:b/>
                <w:bCs/>
                <w:i/>
                <w:sz w:val="20"/>
                <w:szCs w:val="20"/>
              </w:rPr>
              <w:t>Sole Distributor</w:t>
            </w:r>
            <w:r w:rsidR="00BE7E94">
              <w:rPr>
                <w:rFonts w:ascii="Arial" w:hAnsi="Arial" w:cs="Arial"/>
                <w:b/>
                <w:bCs/>
                <w:i/>
                <w:sz w:val="20"/>
                <w:szCs w:val="20"/>
              </w:rPr>
              <w:t xml:space="preserve"> &amp;</w:t>
            </w:r>
            <w:r w:rsidR="00EC27A0">
              <w:rPr>
                <w:rFonts w:ascii="Arial" w:hAnsi="Arial" w:cs="Arial"/>
                <w:b/>
                <w:bCs/>
                <w:i/>
                <w:sz w:val="20"/>
                <w:szCs w:val="20"/>
              </w:rPr>
              <w:t xml:space="preserve"> Sub Dealer for </w:t>
            </w:r>
            <w:r>
              <w:rPr>
                <w:rFonts w:ascii="Arial" w:hAnsi="Arial" w:cs="Arial"/>
                <w:b/>
                <w:bCs/>
                <w:i/>
                <w:sz w:val="20"/>
                <w:szCs w:val="20"/>
              </w:rPr>
              <w:t>Laboratory Chemicals &amp; Reagents</w:t>
            </w:r>
            <w:r w:rsidR="00C460BA">
              <w:rPr>
                <w:rFonts w:ascii="Arial" w:hAnsi="Arial" w:cs="Arial"/>
                <w:b/>
                <w:bCs/>
                <w:i/>
                <w:sz w:val="20"/>
                <w:szCs w:val="20"/>
              </w:rPr>
              <w:t>.</w:t>
            </w:r>
          </w:p>
          <w:p w:rsidR="00C460BA" w:rsidRPr="00751B74" w:rsidRDefault="00EC27A0" w:rsidP="00EC27A0">
            <w:pPr>
              <w:spacing w:before="120" w:after="120"/>
              <w:rPr>
                <w:rFonts w:ascii="Arial" w:hAnsi="Arial" w:cs="Arial"/>
                <w:b/>
                <w:bCs/>
                <w:i/>
                <w:sz w:val="20"/>
                <w:szCs w:val="20"/>
              </w:rPr>
            </w:pPr>
            <w:r w:rsidRPr="00EC27A0">
              <w:rPr>
                <w:rFonts w:ascii="Arial" w:hAnsi="Arial" w:cs="Arial"/>
                <w:b/>
                <w:bCs/>
                <w:i/>
                <w:sz w:val="20"/>
                <w:szCs w:val="20"/>
              </w:rPr>
              <w:t>Manufacturer &amp;</w:t>
            </w:r>
            <w:r w:rsidR="001D772A" w:rsidRPr="00EC27A0">
              <w:rPr>
                <w:rFonts w:ascii="Arial" w:hAnsi="Arial" w:cs="Arial"/>
                <w:b/>
                <w:bCs/>
                <w:i/>
                <w:sz w:val="20"/>
                <w:szCs w:val="20"/>
              </w:rPr>
              <w:t xml:space="preserve"> Sole Distributor </w:t>
            </w:r>
            <w:r w:rsidR="00C460BA" w:rsidRPr="00EC27A0">
              <w:rPr>
                <w:rFonts w:ascii="Arial" w:hAnsi="Arial" w:cs="Arial"/>
                <w:b/>
                <w:bCs/>
                <w:i/>
                <w:sz w:val="20"/>
                <w:szCs w:val="20"/>
              </w:rPr>
              <w:t>for</w:t>
            </w:r>
            <w:r w:rsidR="001D772A" w:rsidRPr="00EC27A0">
              <w:rPr>
                <w:rFonts w:ascii="Arial" w:hAnsi="Arial" w:cs="Arial"/>
                <w:b/>
                <w:bCs/>
                <w:i/>
                <w:sz w:val="20"/>
                <w:szCs w:val="20"/>
              </w:rPr>
              <w:t xml:space="preserve"> Drug / Medicine / Non Drug items</w:t>
            </w:r>
            <w:r w:rsidR="00751B74" w:rsidRPr="00EC27A0">
              <w:rPr>
                <w:rFonts w:ascii="Arial" w:hAnsi="Arial" w:cs="Arial"/>
                <w:b/>
                <w:bCs/>
                <w:i/>
                <w:sz w:val="20"/>
                <w:szCs w:val="20"/>
              </w:rPr>
              <w:t>.</w:t>
            </w:r>
          </w:p>
        </w:tc>
      </w:tr>
      <w:tr w:rsidR="00B92BD0" w:rsidRPr="00C27906" w:rsidTr="00AD762D">
        <w:trPr>
          <w:trHeight w:val="576"/>
          <w:jc w:val="center"/>
        </w:trPr>
        <w:tc>
          <w:tcPr>
            <w:tcW w:w="1899" w:type="dxa"/>
          </w:tcPr>
          <w:p w:rsidR="00B92BD0" w:rsidRDefault="00B92BD0" w:rsidP="00AD762D">
            <w:pPr>
              <w:jc w:val="center"/>
              <w:rPr>
                <w:rFonts w:ascii="Arial" w:hAnsi="Arial" w:cs="Arial"/>
              </w:rPr>
            </w:pPr>
            <w:r w:rsidRPr="00C27906">
              <w:rPr>
                <w:rFonts w:ascii="Arial" w:hAnsi="Arial" w:cs="Arial"/>
                <w:sz w:val="22"/>
                <w:szCs w:val="22"/>
              </w:rPr>
              <w:t xml:space="preserve">ITB Clause </w:t>
            </w:r>
            <w:r>
              <w:rPr>
                <w:rFonts w:ascii="Arial" w:hAnsi="Arial" w:cs="Arial"/>
                <w:sz w:val="22"/>
                <w:szCs w:val="22"/>
              </w:rPr>
              <w:t>3</w:t>
            </w:r>
            <w:r w:rsidRPr="00C27906">
              <w:rPr>
                <w:rFonts w:ascii="Arial" w:hAnsi="Arial" w:cs="Arial"/>
                <w:sz w:val="22"/>
                <w:szCs w:val="22"/>
              </w:rPr>
              <w:t>.1</w:t>
            </w:r>
          </w:p>
        </w:tc>
        <w:tc>
          <w:tcPr>
            <w:tcW w:w="4041" w:type="dxa"/>
          </w:tcPr>
          <w:p w:rsidR="00B92BD0" w:rsidRPr="00C27906" w:rsidRDefault="00B92BD0" w:rsidP="00AD762D">
            <w:pPr>
              <w:rPr>
                <w:rFonts w:ascii="Arial" w:hAnsi="Arial" w:cs="Arial"/>
              </w:rPr>
            </w:pPr>
            <w:r w:rsidRPr="00B92BD0">
              <w:rPr>
                <w:rFonts w:ascii="Arial" w:hAnsi="Arial" w:cs="Arial"/>
                <w:sz w:val="22"/>
                <w:szCs w:val="22"/>
              </w:rPr>
              <w:t>IFB title and number</w:t>
            </w:r>
          </w:p>
        </w:tc>
        <w:tc>
          <w:tcPr>
            <w:tcW w:w="4389" w:type="dxa"/>
          </w:tcPr>
          <w:p w:rsidR="00B92BD0" w:rsidRPr="009D5059" w:rsidRDefault="00BB4463" w:rsidP="0090732F">
            <w:pPr>
              <w:rPr>
                <w:rFonts w:ascii="Arial" w:hAnsi="Arial" w:cs="Arial"/>
                <w:b/>
                <w:sz w:val="20"/>
                <w:szCs w:val="20"/>
              </w:rPr>
            </w:pPr>
            <w:r>
              <w:rPr>
                <w:rFonts w:ascii="Arial" w:hAnsi="Arial" w:cs="Arial"/>
                <w:b/>
                <w:sz w:val="20"/>
                <w:szCs w:val="20"/>
              </w:rPr>
              <w:t xml:space="preserve">Framework Contract </w:t>
            </w:r>
            <w:r w:rsidR="0090732F">
              <w:rPr>
                <w:rFonts w:ascii="Arial" w:hAnsi="Arial" w:cs="Arial"/>
                <w:b/>
                <w:sz w:val="20"/>
                <w:szCs w:val="20"/>
              </w:rPr>
              <w:t xml:space="preserve">for </w:t>
            </w:r>
            <w:r w:rsidR="00A74709">
              <w:rPr>
                <w:rFonts w:ascii="Arial" w:hAnsi="Arial" w:cs="Arial"/>
                <w:b/>
                <w:sz w:val="20"/>
                <w:szCs w:val="20"/>
              </w:rPr>
              <w:t xml:space="preserve">the procurement of </w:t>
            </w:r>
            <w:r w:rsidR="0090732F">
              <w:rPr>
                <w:rFonts w:ascii="Arial" w:hAnsi="Arial" w:cs="Arial"/>
                <w:b/>
                <w:sz w:val="20"/>
                <w:szCs w:val="20"/>
              </w:rPr>
              <w:t>Anti-Dengue, Malaria and</w:t>
            </w:r>
            <w:r w:rsidR="00B92BD0" w:rsidRPr="00B92BD0">
              <w:rPr>
                <w:rFonts w:ascii="Arial" w:hAnsi="Arial" w:cs="Arial"/>
                <w:b/>
                <w:sz w:val="20"/>
                <w:szCs w:val="20"/>
              </w:rPr>
              <w:t xml:space="preserve"> Leishmaniaisis Items</w:t>
            </w:r>
            <w:r>
              <w:rPr>
                <w:rFonts w:ascii="Arial" w:hAnsi="Arial" w:cs="Arial"/>
                <w:b/>
                <w:sz w:val="20"/>
                <w:szCs w:val="20"/>
              </w:rPr>
              <w:t xml:space="preserve"> for The FY 2023-2024</w:t>
            </w:r>
          </w:p>
        </w:tc>
      </w:tr>
      <w:tr w:rsidR="00B92BD0" w:rsidRPr="00C27906" w:rsidTr="00AD762D">
        <w:trPr>
          <w:trHeight w:val="576"/>
          <w:jc w:val="center"/>
        </w:trPr>
        <w:tc>
          <w:tcPr>
            <w:tcW w:w="1899" w:type="dxa"/>
          </w:tcPr>
          <w:p w:rsidR="00B92BD0" w:rsidRDefault="00B92BD0" w:rsidP="00AD762D">
            <w:pPr>
              <w:jc w:val="center"/>
              <w:rPr>
                <w:rFonts w:ascii="Arial" w:hAnsi="Arial" w:cs="Arial"/>
              </w:rPr>
            </w:pPr>
            <w:r w:rsidRPr="00C27906">
              <w:rPr>
                <w:rFonts w:ascii="Arial" w:hAnsi="Arial" w:cs="Arial"/>
                <w:sz w:val="22"/>
                <w:szCs w:val="22"/>
              </w:rPr>
              <w:t xml:space="preserve">ITB Clause </w:t>
            </w:r>
            <w:r>
              <w:rPr>
                <w:rFonts w:ascii="Arial" w:hAnsi="Arial" w:cs="Arial"/>
                <w:sz w:val="22"/>
                <w:szCs w:val="22"/>
              </w:rPr>
              <w:t>3</w:t>
            </w:r>
            <w:r w:rsidRPr="00C27906">
              <w:rPr>
                <w:rFonts w:ascii="Arial" w:hAnsi="Arial" w:cs="Arial"/>
                <w:sz w:val="22"/>
                <w:szCs w:val="22"/>
              </w:rPr>
              <w:t>.</w:t>
            </w:r>
            <w:r>
              <w:rPr>
                <w:rFonts w:ascii="Arial" w:hAnsi="Arial" w:cs="Arial"/>
                <w:sz w:val="22"/>
                <w:szCs w:val="22"/>
              </w:rPr>
              <w:t>2</w:t>
            </w:r>
          </w:p>
        </w:tc>
        <w:tc>
          <w:tcPr>
            <w:tcW w:w="4041" w:type="dxa"/>
          </w:tcPr>
          <w:p w:rsidR="00B92BD0" w:rsidRPr="00C27906" w:rsidRDefault="00B92BD0" w:rsidP="00AD762D">
            <w:pPr>
              <w:rPr>
                <w:rFonts w:ascii="Arial" w:hAnsi="Arial" w:cs="Arial"/>
              </w:rPr>
            </w:pPr>
            <w:r w:rsidRPr="00B92BD0">
              <w:rPr>
                <w:rFonts w:ascii="Arial" w:hAnsi="Arial" w:cs="Arial"/>
                <w:sz w:val="22"/>
                <w:szCs w:val="22"/>
              </w:rPr>
              <w:t>Address for bid submission.</w:t>
            </w:r>
          </w:p>
        </w:tc>
        <w:tc>
          <w:tcPr>
            <w:tcW w:w="4389" w:type="dxa"/>
          </w:tcPr>
          <w:p w:rsidR="00B92BD0" w:rsidRPr="009D5059" w:rsidRDefault="00B92BD0" w:rsidP="00BB4463">
            <w:pPr>
              <w:spacing w:before="120" w:after="120"/>
              <w:rPr>
                <w:rFonts w:ascii="Arial" w:hAnsi="Arial" w:cs="Arial"/>
                <w:b/>
                <w:sz w:val="20"/>
                <w:szCs w:val="20"/>
              </w:rPr>
            </w:pPr>
            <w:r w:rsidRPr="009D5059">
              <w:rPr>
                <w:rFonts w:ascii="Arial" w:hAnsi="Arial" w:cs="Arial"/>
                <w:b/>
                <w:sz w:val="20"/>
                <w:szCs w:val="20"/>
              </w:rPr>
              <w:t xml:space="preserve">Integrated Vector Control </w:t>
            </w:r>
            <w:r w:rsidR="00BB4463">
              <w:rPr>
                <w:rFonts w:ascii="Arial" w:hAnsi="Arial" w:cs="Arial"/>
                <w:b/>
                <w:sz w:val="20"/>
                <w:szCs w:val="20"/>
              </w:rPr>
              <w:t>Program</w:t>
            </w:r>
            <w:r w:rsidRPr="009D5059">
              <w:rPr>
                <w:rFonts w:ascii="Arial" w:hAnsi="Arial" w:cs="Arial"/>
                <w:b/>
                <w:sz w:val="20"/>
                <w:szCs w:val="20"/>
              </w:rPr>
              <w:t>,</w:t>
            </w:r>
            <w:r w:rsidR="00BB4463">
              <w:rPr>
                <w:rFonts w:ascii="Arial" w:hAnsi="Arial" w:cs="Arial"/>
                <w:b/>
                <w:sz w:val="20"/>
                <w:szCs w:val="20"/>
              </w:rPr>
              <w:t xml:space="preserve"> DGHS Office, Room No. 146,</w:t>
            </w:r>
            <w:r w:rsidRPr="009D5059">
              <w:rPr>
                <w:rFonts w:ascii="Arial" w:hAnsi="Arial" w:cs="Arial"/>
                <w:b/>
                <w:sz w:val="20"/>
                <w:szCs w:val="20"/>
              </w:rPr>
              <w:t xml:space="preserve"> Khyber Pakhtunkhwa</w:t>
            </w:r>
          </w:p>
        </w:tc>
      </w:tr>
      <w:tr w:rsidR="00F04E26" w:rsidRPr="00C27906" w:rsidTr="00AD762D">
        <w:trPr>
          <w:trHeight w:val="576"/>
          <w:jc w:val="center"/>
        </w:trPr>
        <w:tc>
          <w:tcPr>
            <w:tcW w:w="1899" w:type="dxa"/>
          </w:tcPr>
          <w:p w:rsidR="00F04E26" w:rsidRPr="00C27906" w:rsidRDefault="00F04E26" w:rsidP="001D6415">
            <w:pPr>
              <w:jc w:val="center"/>
              <w:rPr>
                <w:rFonts w:ascii="Arial" w:hAnsi="Arial" w:cs="Arial"/>
              </w:rPr>
            </w:pPr>
            <w:r w:rsidRPr="00C27906">
              <w:rPr>
                <w:rFonts w:ascii="Arial" w:hAnsi="Arial" w:cs="Arial"/>
                <w:sz w:val="22"/>
                <w:szCs w:val="22"/>
              </w:rPr>
              <w:t xml:space="preserve">ITB Clause </w:t>
            </w:r>
            <w:r w:rsidR="00782ED1">
              <w:rPr>
                <w:rFonts w:ascii="Arial" w:hAnsi="Arial" w:cs="Arial"/>
                <w:sz w:val="22"/>
                <w:szCs w:val="22"/>
              </w:rPr>
              <w:t>3</w:t>
            </w:r>
            <w:r w:rsidRPr="00C27906">
              <w:rPr>
                <w:rFonts w:ascii="Arial" w:hAnsi="Arial" w:cs="Arial"/>
                <w:sz w:val="22"/>
                <w:szCs w:val="22"/>
              </w:rPr>
              <w:t>.</w:t>
            </w:r>
            <w:r w:rsidR="00B92BD0">
              <w:rPr>
                <w:rFonts w:ascii="Arial" w:hAnsi="Arial" w:cs="Arial"/>
                <w:sz w:val="22"/>
                <w:szCs w:val="22"/>
              </w:rPr>
              <w:t>3</w:t>
            </w:r>
          </w:p>
        </w:tc>
        <w:tc>
          <w:tcPr>
            <w:tcW w:w="4041" w:type="dxa"/>
          </w:tcPr>
          <w:p w:rsidR="00F04E26" w:rsidRPr="00C27906" w:rsidRDefault="00EA5ACD" w:rsidP="00EA5ACD">
            <w:pPr>
              <w:rPr>
                <w:rFonts w:ascii="Arial" w:hAnsi="Arial" w:cs="Arial"/>
              </w:rPr>
            </w:pPr>
            <w:r w:rsidRPr="00C27906">
              <w:rPr>
                <w:rFonts w:ascii="Arial" w:hAnsi="Arial" w:cs="Arial"/>
                <w:sz w:val="22"/>
                <w:szCs w:val="22"/>
              </w:rPr>
              <w:t>D</w:t>
            </w:r>
            <w:r w:rsidR="00F04E26" w:rsidRPr="00C27906">
              <w:rPr>
                <w:rFonts w:ascii="Arial" w:hAnsi="Arial" w:cs="Arial"/>
                <w:sz w:val="22"/>
                <w:szCs w:val="22"/>
              </w:rPr>
              <w:t xml:space="preserve">ate of </w:t>
            </w:r>
            <w:r w:rsidRPr="00C27906">
              <w:rPr>
                <w:rFonts w:ascii="Arial" w:hAnsi="Arial" w:cs="Arial"/>
                <w:sz w:val="22"/>
                <w:szCs w:val="22"/>
              </w:rPr>
              <w:t>P</w:t>
            </w:r>
            <w:r w:rsidR="00F04E26" w:rsidRPr="00C27906">
              <w:rPr>
                <w:rFonts w:ascii="Arial" w:hAnsi="Arial" w:cs="Arial"/>
                <w:sz w:val="22"/>
                <w:szCs w:val="22"/>
              </w:rPr>
              <w:t>rovision of Bidding Document</w:t>
            </w:r>
          </w:p>
        </w:tc>
        <w:tc>
          <w:tcPr>
            <w:tcW w:w="4389" w:type="dxa"/>
          </w:tcPr>
          <w:p w:rsidR="00F04E26" w:rsidRPr="009D5059" w:rsidRDefault="00B15C19" w:rsidP="00AD762D">
            <w:pPr>
              <w:rPr>
                <w:rFonts w:ascii="Arial" w:hAnsi="Arial" w:cs="Arial"/>
                <w:b/>
                <w:sz w:val="20"/>
                <w:szCs w:val="20"/>
              </w:rPr>
            </w:pPr>
            <w:r w:rsidRPr="009D5059">
              <w:rPr>
                <w:rFonts w:ascii="Arial" w:hAnsi="Arial" w:cs="Arial"/>
                <w:b/>
                <w:sz w:val="20"/>
                <w:szCs w:val="20"/>
              </w:rPr>
              <w:t>As per IFB</w:t>
            </w:r>
          </w:p>
        </w:tc>
      </w:tr>
      <w:tr w:rsidR="00F04E26" w:rsidRPr="00C27906" w:rsidTr="00AD762D">
        <w:trPr>
          <w:trHeight w:val="576"/>
          <w:jc w:val="center"/>
        </w:trPr>
        <w:tc>
          <w:tcPr>
            <w:tcW w:w="1899" w:type="dxa"/>
          </w:tcPr>
          <w:p w:rsidR="00F04E26" w:rsidRPr="00C27906" w:rsidRDefault="00782ED1" w:rsidP="001D6415">
            <w:pPr>
              <w:jc w:val="center"/>
              <w:rPr>
                <w:rFonts w:ascii="Arial" w:hAnsi="Arial" w:cs="Arial"/>
              </w:rPr>
            </w:pPr>
            <w:r>
              <w:rPr>
                <w:rFonts w:ascii="Arial" w:hAnsi="Arial" w:cs="Arial"/>
                <w:sz w:val="22"/>
                <w:szCs w:val="22"/>
              </w:rPr>
              <w:t>ITB Clause 3</w:t>
            </w:r>
            <w:r w:rsidR="001D6415" w:rsidRPr="00C27906">
              <w:rPr>
                <w:rFonts w:ascii="Arial" w:hAnsi="Arial" w:cs="Arial"/>
                <w:sz w:val="22"/>
                <w:szCs w:val="22"/>
              </w:rPr>
              <w:t>.</w:t>
            </w:r>
            <w:r w:rsidR="00B92BD0">
              <w:rPr>
                <w:rFonts w:ascii="Arial" w:hAnsi="Arial" w:cs="Arial"/>
                <w:sz w:val="22"/>
                <w:szCs w:val="22"/>
              </w:rPr>
              <w:t>4</w:t>
            </w:r>
          </w:p>
        </w:tc>
        <w:tc>
          <w:tcPr>
            <w:tcW w:w="4041" w:type="dxa"/>
          </w:tcPr>
          <w:p w:rsidR="00F04E26" w:rsidRPr="00C27906" w:rsidRDefault="00B15C19" w:rsidP="00AD762D">
            <w:pPr>
              <w:rPr>
                <w:rFonts w:ascii="Arial" w:hAnsi="Arial" w:cs="Arial"/>
              </w:rPr>
            </w:pPr>
            <w:r w:rsidRPr="00C27906">
              <w:rPr>
                <w:rFonts w:ascii="Arial" w:hAnsi="Arial" w:cs="Arial"/>
                <w:sz w:val="22"/>
                <w:szCs w:val="22"/>
              </w:rPr>
              <w:t>Closing date</w:t>
            </w:r>
            <w:r w:rsidR="003350D4">
              <w:rPr>
                <w:rFonts w:ascii="Arial" w:hAnsi="Arial" w:cs="Arial"/>
                <w:sz w:val="22"/>
                <w:szCs w:val="22"/>
              </w:rPr>
              <w:t xml:space="preserve"> </w:t>
            </w:r>
            <w:r w:rsidR="00F04E26" w:rsidRPr="00C27906">
              <w:rPr>
                <w:rFonts w:ascii="Arial" w:hAnsi="Arial" w:cs="Arial"/>
                <w:sz w:val="22"/>
                <w:szCs w:val="22"/>
              </w:rPr>
              <w:t>of Bid</w:t>
            </w:r>
          </w:p>
        </w:tc>
        <w:tc>
          <w:tcPr>
            <w:tcW w:w="4389" w:type="dxa"/>
          </w:tcPr>
          <w:p w:rsidR="00F04E26" w:rsidRPr="009D5059" w:rsidRDefault="00B15C19" w:rsidP="00AD762D">
            <w:pPr>
              <w:rPr>
                <w:rFonts w:ascii="Arial" w:hAnsi="Arial" w:cs="Arial"/>
                <w:b/>
                <w:iCs/>
                <w:sz w:val="20"/>
                <w:szCs w:val="20"/>
              </w:rPr>
            </w:pPr>
            <w:r w:rsidRPr="009D5059">
              <w:rPr>
                <w:rFonts w:ascii="Arial" w:hAnsi="Arial" w:cs="Arial"/>
                <w:b/>
                <w:sz w:val="20"/>
                <w:szCs w:val="20"/>
              </w:rPr>
              <w:t>As per IFB</w:t>
            </w:r>
          </w:p>
        </w:tc>
      </w:tr>
      <w:tr w:rsidR="00F04E26" w:rsidRPr="00C27906" w:rsidTr="00AD762D">
        <w:trPr>
          <w:trHeight w:val="647"/>
          <w:jc w:val="center"/>
        </w:trPr>
        <w:tc>
          <w:tcPr>
            <w:tcW w:w="1899" w:type="dxa"/>
          </w:tcPr>
          <w:p w:rsidR="00F04E26" w:rsidRPr="00C27906" w:rsidRDefault="00F04E26" w:rsidP="00AD762D">
            <w:pPr>
              <w:tabs>
                <w:tab w:val="left" w:pos="375"/>
              </w:tabs>
              <w:jc w:val="center"/>
              <w:rPr>
                <w:rFonts w:ascii="Arial" w:hAnsi="Arial" w:cs="Arial"/>
              </w:rPr>
            </w:pPr>
            <w:r w:rsidRPr="00C27906">
              <w:rPr>
                <w:rFonts w:ascii="Arial" w:hAnsi="Arial" w:cs="Arial"/>
                <w:sz w:val="22"/>
                <w:szCs w:val="22"/>
              </w:rPr>
              <w:t xml:space="preserve">ITB Clause </w:t>
            </w:r>
            <w:r w:rsidR="00782ED1">
              <w:rPr>
                <w:rFonts w:ascii="Arial" w:hAnsi="Arial" w:cs="Arial"/>
                <w:sz w:val="22"/>
                <w:szCs w:val="22"/>
              </w:rPr>
              <w:t>4</w:t>
            </w:r>
          </w:p>
        </w:tc>
        <w:tc>
          <w:tcPr>
            <w:tcW w:w="4041" w:type="dxa"/>
          </w:tcPr>
          <w:p w:rsidR="00F04E26" w:rsidRPr="00C27906" w:rsidRDefault="00F04E26" w:rsidP="00AD762D">
            <w:pPr>
              <w:pStyle w:val="Heading3"/>
              <w:spacing w:before="120" w:after="120"/>
              <w:rPr>
                <w:rFonts w:ascii="Arial" w:hAnsi="Arial" w:cs="Arial"/>
              </w:rPr>
            </w:pPr>
            <w:r w:rsidRPr="00C27906">
              <w:rPr>
                <w:rFonts w:ascii="Arial" w:hAnsi="Arial" w:cs="Arial"/>
                <w:b w:val="0"/>
                <w:color w:val="auto"/>
                <w:sz w:val="22"/>
                <w:szCs w:val="22"/>
              </w:rPr>
              <w:t xml:space="preserve">Bidding for Selective Items </w:t>
            </w:r>
          </w:p>
        </w:tc>
        <w:tc>
          <w:tcPr>
            <w:tcW w:w="4389" w:type="dxa"/>
          </w:tcPr>
          <w:p w:rsidR="00F04E26" w:rsidRPr="009D5059" w:rsidRDefault="00F04E26" w:rsidP="00AD762D">
            <w:pPr>
              <w:rPr>
                <w:rFonts w:ascii="Arial" w:hAnsi="Arial" w:cs="Arial"/>
                <w:b/>
                <w:iCs/>
                <w:sz w:val="20"/>
                <w:szCs w:val="20"/>
              </w:rPr>
            </w:pPr>
            <w:r w:rsidRPr="009D5059">
              <w:rPr>
                <w:rFonts w:ascii="Arial" w:hAnsi="Arial" w:cs="Arial"/>
                <w:b/>
                <w:iCs/>
                <w:sz w:val="20"/>
                <w:szCs w:val="20"/>
              </w:rPr>
              <w:t>No</w:t>
            </w:r>
          </w:p>
        </w:tc>
      </w:tr>
      <w:tr w:rsidR="00F04E26" w:rsidRPr="00C27906" w:rsidTr="008665F9">
        <w:trPr>
          <w:trHeight w:val="629"/>
          <w:jc w:val="center"/>
        </w:trPr>
        <w:tc>
          <w:tcPr>
            <w:tcW w:w="1899" w:type="dxa"/>
          </w:tcPr>
          <w:p w:rsidR="00F04E26" w:rsidRPr="00C27906" w:rsidRDefault="00782ED1" w:rsidP="00AD762D">
            <w:pPr>
              <w:jc w:val="center"/>
              <w:rPr>
                <w:rFonts w:ascii="Arial" w:hAnsi="Arial" w:cs="Arial"/>
              </w:rPr>
            </w:pPr>
            <w:r>
              <w:rPr>
                <w:rFonts w:ascii="Arial" w:hAnsi="Arial" w:cs="Arial"/>
                <w:sz w:val="22"/>
                <w:szCs w:val="22"/>
              </w:rPr>
              <w:t>ITB Clause 5</w:t>
            </w:r>
            <w:r w:rsidR="00F04E26" w:rsidRPr="00C27906">
              <w:rPr>
                <w:rFonts w:ascii="Arial" w:hAnsi="Arial" w:cs="Arial"/>
                <w:sz w:val="22"/>
                <w:szCs w:val="22"/>
              </w:rPr>
              <w:t>.1</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 xml:space="preserve">Bidding procedure </w:t>
            </w:r>
          </w:p>
        </w:tc>
        <w:tc>
          <w:tcPr>
            <w:tcW w:w="4389" w:type="dxa"/>
          </w:tcPr>
          <w:p w:rsidR="00F04E26" w:rsidRPr="009D5059" w:rsidRDefault="00F04E26" w:rsidP="00AD762D">
            <w:pPr>
              <w:rPr>
                <w:rFonts w:ascii="Arial" w:hAnsi="Arial" w:cs="Arial"/>
                <w:b/>
                <w:sz w:val="20"/>
                <w:szCs w:val="20"/>
              </w:rPr>
            </w:pPr>
            <w:r w:rsidRPr="009D5059">
              <w:rPr>
                <w:rFonts w:ascii="Arial" w:hAnsi="Arial" w:cs="Arial"/>
                <w:b/>
                <w:sz w:val="20"/>
                <w:szCs w:val="20"/>
              </w:rPr>
              <w:t xml:space="preserve">Single Stage Two Envelop Procedure </w:t>
            </w:r>
          </w:p>
        </w:tc>
      </w:tr>
      <w:tr w:rsidR="00F04E26" w:rsidRPr="00C27906" w:rsidTr="00AD762D">
        <w:trPr>
          <w:trHeight w:val="692"/>
          <w:jc w:val="center"/>
        </w:trPr>
        <w:tc>
          <w:tcPr>
            <w:tcW w:w="1899" w:type="dxa"/>
          </w:tcPr>
          <w:p w:rsidR="00F04E26" w:rsidRPr="00C27906" w:rsidRDefault="00F04E26" w:rsidP="001D6415">
            <w:pPr>
              <w:jc w:val="center"/>
              <w:rPr>
                <w:rFonts w:ascii="Arial" w:hAnsi="Arial" w:cs="Arial"/>
              </w:rPr>
            </w:pPr>
            <w:r w:rsidRPr="00C27906">
              <w:rPr>
                <w:rFonts w:ascii="Arial" w:hAnsi="Arial" w:cs="Arial"/>
                <w:sz w:val="22"/>
                <w:szCs w:val="22"/>
              </w:rPr>
              <w:t xml:space="preserve">ITB Clause </w:t>
            </w:r>
            <w:r w:rsidR="00782ED1">
              <w:rPr>
                <w:rFonts w:ascii="Arial" w:hAnsi="Arial" w:cs="Arial"/>
                <w:sz w:val="22"/>
                <w:szCs w:val="22"/>
              </w:rPr>
              <w:t>5</w:t>
            </w:r>
            <w:r w:rsidRPr="00C27906">
              <w:rPr>
                <w:rFonts w:ascii="Arial" w:hAnsi="Arial" w:cs="Arial"/>
                <w:sz w:val="22"/>
                <w:szCs w:val="22"/>
              </w:rPr>
              <w:t>.2</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Method determining the Lowest Evaluated Responsive Bidder</w:t>
            </w:r>
          </w:p>
        </w:tc>
        <w:tc>
          <w:tcPr>
            <w:tcW w:w="4389" w:type="dxa"/>
          </w:tcPr>
          <w:p w:rsidR="00F04E26" w:rsidRPr="00921B49" w:rsidRDefault="00054168" w:rsidP="00921B49">
            <w:pPr>
              <w:rPr>
                <w:rFonts w:ascii="Arial" w:hAnsi="Arial" w:cs="Arial"/>
                <w:b/>
                <w:sz w:val="20"/>
                <w:szCs w:val="20"/>
              </w:rPr>
            </w:pPr>
            <w:r>
              <w:rPr>
                <w:rFonts w:ascii="Arial" w:hAnsi="Arial" w:cs="Arial"/>
                <w:b/>
                <w:sz w:val="20"/>
                <w:szCs w:val="20"/>
              </w:rPr>
              <w:t>C</w:t>
            </w:r>
            <w:r w:rsidR="008933E9" w:rsidRPr="009D5059">
              <w:rPr>
                <w:rFonts w:ascii="Arial" w:hAnsi="Arial" w:cs="Arial"/>
                <w:b/>
                <w:sz w:val="20"/>
                <w:szCs w:val="20"/>
              </w:rPr>
              <w:t>ontract will be awarded to the best</w:t>
            </w:r>
            <w:r>
              <w:rPr>
                <w:rFonts w:ascii="Arial" w:hAnsi="Arial" w:cs="Arial"/>
                <w:b/>
                <w:sz w:val="20"/>
                <w:szCs w:val="20"/>
              </w:rPr>
              <w:t xml:space="preserve"> evaluated bid</w:t>
            </w:r>
            <w:r w:rsidR="008002AD">
              <w:rPr>
                <w:rFonts w:ascii="Arial" w:hAnsi="Arial" w:cs="Arial"/>
                <w:b/>
                <w:sz w:val="20"/>
                <w:szCs w:val="20"/>
              </w:rPr>
              <w:t>, both technically and financially.</w:t>
            </w:r>
          </w:p>
        </w:tc>
      </w:tr>
      <w:tr w:rsidR="00F04E26" w:rsidRPr="00C27906" w:rsidTr="00A4102E">
        <w:trPr>
          <w:trHeight w:val="800"/>
          <w:jc w:val="center"/>
        </w:trPr>
        <w:tc>
          <w:tcPr>
            <w:tcW w:w="1899" w:type="dxa"/>
          </w:tcPr>
          <w:p w:rsidR="00F04E26" w:rsidRPr="00C27906" w:rsidRDefault="00F04E26" w:rsidP="001D6415">
            <w:pPr>
              <w:jc w:val="center"/>
              <w:rPr>
                <w:rFonts w:ascii="Arial" w:hAnsi="Arial" w:cs="Arial"/>
              </w:rPr>
            </w:pPr>
            <w:r w:rsidRPr="00C27906">
              <w:rPr>
                <w:rFonts w:ascii="Arial" w:hAnsi="Arial" w:cs="Arial"/>
                <w:sz w:val="22"/>
                <w:szCs w:val="22"/>
              </w:rPr>
              <w:lastRenderedPageBreak/>
              <w:t xml:space="preserve">ITB Clause </w:t>
            </w:r>
            <w:r w:rsidR="00782ED1">
              <w:rPr>
                <w:rFonts w:ascii="Arial" w:hAnsi="Arial" w:cs="Arial"/>
                <w:sz w:val="22"/>
                <w:szCs w:val="22"/>
              </w:rPr>
              <w:t>6</w:t>
            </w:r>
            <w:r w:rsidRPr="00C27906">
              <w:rPr>
                <w:rFonts w:ascii="Arial" w:hAnsi="Arial" w:cs="Arial"/>
                <w:sz w:val="22"/>
                <w:szCs w:val="22"/>
              </w:rPr>
              <w:t>.1</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Clarification(s) on Bidding Documents</w:t>
            </w:r>
          </w:p>
        </w:tc>
        <w:tc>
          <w:tcPr>
            <w:tcW w:w="4389" w:type="dxa"/>
          </w:tcPr>
          <w:p w:rsidR="00F04E26" w:rsidRPr="009D5059" w:rsidRDefault="00BB4463" w:rsidP="00BB446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Arial" w:hAnsi="Arial" w:cs="Arial"/>
                <w:b/>
                <w:sz w:val="20"/>
                <w:szCs w:val="20"/>
              </w:rPr>
            </w:pPr>
            <w:r>
              <w:rPr>
                <w:rFonts w:ascii="Arial" w:hAnsi="Arial" w:cs="Arial"/>
                <w:b/>
                <w:sz w:val="20"/>
                <w:szCs w:val="20"/>
              </w:rPr>
              <w:t>Director</w:t>
            </w:r>
            <w:r w:rsidR="00A74709">
              <w:rPr>
                <w:rFonts w:ascii="Arial" w:hAnsi="Arial" w:cs="Arial"/>
                <w:b/>
                <w:sz w:val="20"/>
                <w:szCs w:val="20"/>
              </w:rPr>
              <w:t xml:space="preserve"> of</w:t>
            </w:r>
            <w:r w:rsidR="009D5059" w:rsidRPr="009D5059">
              <w:rPr>
                <w:rFonts w:ascii="Arial" w:hAnsi="Arial" w:cs="Arial"/>
                <w:b/>
                <w:sz w:val="20"/>
                <w:szCs w:val="20"/>
              </w:rPr>
              <w:t xml:space="preserve"> Integrated Vector Control </w:t>
            </w:r>
            <w:r>
              <w:rPr>
                <w:rFonts w:ascii="Arial" w:hAnsi="Arial" w:cs="Arial"/>
                <w:b/>
                <w:sz w:val="20"/>
                <w:szCs w:val="20"/>
              </w:rPr>
              <w:t>Program</w:t>
            </w:r>
            <w:r w:rsidR="009D5059" w:rsidRPr="009D5059">
              <w:rPr>
                <w:rFonts w:ascii="Arial" w:hAnsi="Arial" w:cs="Arial"/>
                <w:b/>
                <w:sz w:val="20"/>
                <w:szCs w:val="20"/>
              </w:rPr>
              <w:t>, Khyber Pakhtunkhwa</w:t>
            </w:r>
          </w:p>
        </w:tc>
      </w:tr>
      <w:tr w:rsidR="00F04E26" w:rsidRPr="00C27906" w:rsidTr="00AD762D">
        <w:trPr>
          <w:trHeight w:val="576"/>
          <w:jc w:val="center"/>
        </w:trPr>
        <w:tc>
          <w:tcPr>
            <w:tcW w:w="1899" w:type="dxa"/>
          </w:tcPr>
          <w:p w:rsidR="00F04E26" w:rsidRPr="00C27906" w:rsidRDefault="00F04E26" w:rsidP="001D6415">
            <w:pPr>
              <w:jc w:val="center"/>
              <w:rPr>
                <w:rFonts w:ascii="Arial" w:hAnsi="Arial" w:cs="Arial"/>
              </w:rPr>
            </w:pPr>
            <w:r w:rsidRPr="00C27906">
              <w:rPr>
                <w:rFonts w:ascii="Arial" w:hAnsi="Arial" w:cs="Arial"/>
                <w:sz w:val="22"/>
                <w:szCs w:val="22"/>
              </w:rPr>
              <w:t xml:space="preserve">ITB Clause </w:t>
            </w:r>
            <w:r w:rsidR="00782ED1">
              <w:rPr>
                <w:rFonts w:ascii="Arial" w:hAnsi="Arial" w:cs="Arial"/>
                <w:sz w:val="22"/>
                <w:szCs w:val="22"/>
              </w:rPr>
              <w:t>7</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Language of bid</w:t>
            </w:r>
          </w:p>
        </w:tc>
        <w:tc>
          <w:tcPr>
            <w:tcW w:w="4389" w:type="dxa"/>
          </w:tcPr>
          <w:p w:rsidR="00F04E26" w:rsidRPr="009D5059" w:rsidRDefault="00F04E26" w:rsidP="00AD762D">
            <w:pPr>
              <w:rPr>
                <w:rFonts w:ascii="Arial" w:hAnsi="Arial" w:cs="Arial"/>
                <w:b/>
                <w:sz w:val="20"/>
                <w:szCs w:val="20"/>
              </w:rPr>
            </w:pPr>
            <w:r w:rsidRPr="009D5059">
              <w:rPr>
                <w:rFonts w:ascii="Arial" w:hAnsi="Arial" w:cs="Arial"/>
                <w:b/>
                <w:sz w:val="20"/>
                <w:szCs w:val="20"/>
              </w:rPr>
              <w:t xml:space="preserve">English </w:t>
            </w:r>
          </w:p>
        </w:tc>
      </w:tr>
      <w:tr w:rsidR="00F04E26" w:rsidRPr="00C27906" w:rsidTr="00AD762D">
        <w:trPr>
          <w:trHeight w:val="1475"/>
          <w:jc w:val="center"/>
        </w:trPr>
        <w:tc>
          <w:tcPr>
            <w:tcW w:w="1899" w:type="dxa"/>
          </w:tcPr>
          <w:p w:rsidR="00F04E26" w:rsidRPr="00C27906" w:rsidRDefault="00F04E26" w:rsidP="001D6415">
            <w:pPr>
              <w:jc w:val="center"/>
              <w:rPr>
                <w:rFonts w:ascii="Arial" w:hAnsi="Arial" w:cs="Arial"/>
              </w:rPr>
            </w:pPr>
            <w:r w:rsidRPr="00C27906">
              <w:rPr>
                <w:rFonts w:ascii="Arial" w:hAnsi="Arial" w:cs="Arial"/>
                <w:sz w:val="22"/>
                <w:szCs w:val="22"/>
              </w:rPr>
              <w:t xml:space="preserve">ITB Clause </w:t>
            </w:r>
            <w:r w:rsidR="00782ED1">
              <w:rPr>
                <w:rFonts w:ascii="Arial" w:hAnsi="Arial" w:cs="Arial"/>
                <w:sz w:val="22"/>
                <w:szCs w:val="22"/>
              </w:rPr>
              <w:t>8</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Specific Description of Goods in the Bidding Documents</w:t>
            </w:r>
          </w:p>
        </w:tc>
        <w:tc>
          <w:tcPr>
            <w:tcW w:w="4389" w:type="dxa"/>
          </w:tcPr>
          <w:p w:rsidR="00F04E26" w:rsidRPr="009D5059" w:rsidRDefault="00F04E26" w:rsidP="00B52DC6">
            <w:pPr>
              <w:jc w:val="both"/>
              <w:rPr>
                <w:rFonts w:ascii="Arial" w:hAnsi="Arial" w:cs="Arial"/>
                <w:b/>
                <w:sz w:val="20"/>
                <w:szCs w:val="20"/>
              </w:rPr>
            </w:pPr>
            <w:r w:rsidRPr="009D5059">
              <w:rPr>
                <w:rFonts w:ascii="Arial" w:hAnsi="Arial" w:cs="Arial"/>
                <w:b/>
                <w:sz w:val="20"/>
                <w:szCs w:val="20"/>
              </w:rPr>
              <w:t xml:space="preserve">Separate quotations shall be submitted for each </w:t>
            </w:r>
            <w:r w:rsidR="00B52DC6">
              <w:rPr>
                <w:rFonts w:ascii="Arial" w:hAnsi="Arial" w:cs="Arial"/>
                <w:b/>
                <w:sz w:val="20"/>
                <w:szCs w:val="20"/>
              </w:rPr>
              <w:t>item/lot.</w:t>
            </w:r>
          </w:p>
        </w:tc>
      </w:tr>
      <w:tr w:rsidR="00F04E26" w:rsidRPr="00C27906" w:rsidTr="00AD762D">
        <w:trPr>
          <w:trHeight w:val="692"/>
          <w:jc w:val="center"/>
        </w:trPr>
        <w:tc>
          <w:tcPr>
            <w:tcW w:w="1899" w:type="dxa"/>
          </w:tcPr>
          <w:p w:rsidR="00F04E26" w:rsidRPr="00C27906" w:rsidRDefault="00F04E26" w:rsidP="001D6415">
            <w:pPr>
              <w:jc w:val="center"/>
              <w:rPr>
                <w:rFonts w:ascii="Arial" w:hAnsi="Arial" w:cs="Arial"/>
              </w:rPr>
            </w:pPr>
            <w:r w:rsidRPr="00C27906">
              <w:rPr>
                <w:rFonts w:ascii="Arial" w:hAnsi="Arial" w:cs="Arial"/>
                <w:sz w:val="22"/>
                <w:szCs w:val="22"/>
              </w:rPr>
              <w:t xml:space="preserve">ITB Clause </w:t>
            </w:r>
            <w:r w:rsidR="00782ED1">
              <w:rPr>
                <w:rFonts w:ascii="Arial" w:hAnsi="Arial" w:cs="Arial"/>
                <w:sz w:val="22"/>
                <w:szCs w:val="22"/>
              </w:rPr>
              <w:t>9</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Bid Price</w:t>
            </w:r>
          </w:p>
        </w:tc>
        <w:tc>
          <w:tcPr>
            <w:tcW w:w="4389" w:type="dxa"/>
          </w:tcPr>
          <w:p w:rsidR="00F04E26" w:rsidRPr="009D5059" w:rsidRDefault="00F04E26" w:rsidP="00AD762D">
            <w:pPr>
              <w:rPr>
                <w:rFonts w:ascii="Arial" w:hAnsi="Arial" w:cs="Arial"/>
                <w:b/>
                <w:sz w:val="20"/>
                <w:szCs w:val="20"/>
              </w:rPr>
            </w:pPr>
            <w:r w:rsidRPr="009D5059">
              <w:rPr>
                <w:rFonts w:ascii="Arial" w:hAnsi="Arial" w:cs="Arial"/>
                <w:b/>
                <w:bCs/>
                <w:sz w:val="20"/>
                <w:szCs w:val="20"/>
              </w:rPr>
              <w:t>Bid Price shall be inclusive of all duties and taxes.</w:t>
            </w:r>
          </w:p>
        </w:tc>
      </w:tr>
      <w:tr w:rsidR="00F04E26" w:rsidRPr="00C27906" w:rsidTr="00AD762D">
        <w:trPr>
          <w:trHeight w:val="576"/>
          <w:jc w:val="center"/>
        </w:trPr>
        <w:tc>
          <w:tcPr>
            <w:tcW w:w="1899" w:type="dxa"/>
          </w:tcPr>
          <w:p w:rsidR="00F04E26" w:rsidRPr="00C27906" w:rsidRDefault="00F04E26" w:rsidP="001D6415">
            <w:pPr>
              <w:jc w:val="center"/>
              <w:rPr>
                <w:rFonts w:ascii="Arial" w:hAnsi="Arial" w:cs="Arial"/>
              </w:rPr>
            </w:pPr>
            <w:r w:rsidRPr="00C27906">
              <w:rPr>
                <w:rFonts w:ascii="Arial" w:hAnsi="Arial" w:cs="Arial"/>
                <w:sz w:val="22"/>
                <w:szCs w:val="22"/>
              </w:rPr>
              <w:t>ITB Clause 1</w:t>
            </w:r>
            <w:r w:rsidR="00782ED1">
              <w:rPr>
                <w:rFonts w:ascii="Arial" w:hAnsi="Arial" w:cs="Arial"/>
                <w:sz w:val="22"/>
                <w:szCs w:val="22"/>
              </w:rPr>
              <w:t>0</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Currency of Bid</w:t>
            </w:r>
          </w:p>
        </w:tc>
        <w:tc>
          <w:tcPr>
            <w:tcW w:w="4389" w:type="dxa"/>
          </w:tcPr>
          <w:p w:rsidR="00F04E26" w:rsidRPr="009D5059" w:rsidRDefault="00F04E26" w:rsidP="00AD762D">
            <w:pPr>
              <w:rPr>
                <w:rFonts w:ascii="Arial" w:hAnsi="Arial" w:cs="Arial"/>
                <w:b/>
                <w:iCs/>
                <w:sz w:val="20"/>
                <w:szCs w:val="20"/>
              </w:rPr>
            </w:pPr>
            <w:r w:rsidRPr="009D5059">
              <w:rPr>
                <w:rFonts w:ascii="Arial" w:hAnsi="Arial" w:cs="Arial"/>
                <w:b/>
                <w:iCs/>
                <w:sz w:val="20"/>
                <w:szCs w:val="20"/>
              </w:rPr>
              <w:t>PKR</w:t>
            </w:r>
          </w:p>
        </w:tc>
      </w:tr>
      <w:tr w:rsidR="00F04E26" w:rsidRPr="00C27906" w:rsidTr="00AD762D">
        <w:trPr>
          <w:trHeight w:val="710"/>
          <w:jc w:val="center"/>
        </w:trPr>
        <w:tc>
          <w:tcPr>
            <w:tcW w:w="1899" w:type="dxa"/>
          </w:tcPr>
          <w:p w:rsidR="00F04E26" w:rsidRPr="00C27906" w:rsidRDefault="00F04E26" w:rsidP="00AD762D">
            <w:pPr>
              <w:jc w:val="center"/>
              <w:rPr>
                <w:rFonts w:ascii="Arial" w:hAnsi="Arial" w:cs="Arial"/>
              </w:rPr>
            </w:pPr>
            <w:r w:rsidRPr="00C27906">
              <w:rPr>
                <w:rFonts w:ascii="Arial" w:hAnsi="Arial" w:cs="Arial"/>
                <w:sz w:val="22"/>
                <w:szCs w:val="22"/>
              </w:rPr>
              <w:t xml:space="preserve"> ITB Clause </w:t>
            </w:r>
            <w:r w:rsidR="00782ED1">
              <w:rPr>
                <w:rFonts w:ascii="Arial" w:hAnsi="Arial" w:cs="Arial"/>
                <w:sz w:val="22"/>
                <w:szCs w:val="22"/>
              </w:rPr>
              <w:t>11</w:t>
            </w:r>
            <w:r w:rsidR="001D6415" w:rsidRPr="00C27906">
              <w:rPr>
                <w:rFonts w:ascii="Arial" w:hAnsi="Arial" w:cs="Arial"/>
                <w:sz w:val="22"/>
                <w:szCs w:val="22"/>
              </w:rPr>
              <w:t>.1</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Name of the Bid Form(s)</w:t>
            </w:r>
          </w:p>
        </w:tc>
        <w:tc>
          <w:tcPr>
            <w:tcW w:w="4389" w:type="dxa"/>
          </w:tcPr>
          <w:p w:rsidR="00F04E26" w:rsidRPr="009D5059" w:rsidRDefault="00F04E26" w:rsidP="00AD762D">
            <w:pPr>
              <w:rPr>
                <w:rFonts w:ascii="Arial" w:hAnsi="Arial" w:cs="Arial"/>
                <w:b/>
                <w:iCs/>
                <w:sz w:val="20"/>
                <w:szCs w:val="20"/>
                <w:u w:val="single"/>
              </w:rPr>
            </w:pPr>
            <w:r w:rsidRPr="009D5059">
              <w:rPr>
                <w:rFonts w:ascii="Arial" w:hAnsi="Arial" w:cs="Arial"/>
                <w:b/>
                <w:iCs/>
                <w:sz w:val="20"/>
                <w:szCs w:val="20"/>
                <w:u w:val="single"/>
              </w:rPr>
              <w:t>Primary Documents</w:t>
            </w:r>
          </w:p>
          <w:p w:rsidR="00F04E26" w:rsidRPr="009D5059" w:rsidRDefault="00F04E26" w:rsidP="0050298D">
            <w:pPr>
              <w:pStyle w:val="ListParagraph"/>
              <w:numPr>
                <w:ilvl w:val="0"/>
                <w:numId w:val="7"/>
              </w:numPr>
              <w:ind w:left="377" w:hanging="270"/>
              <w:rPr>
                <w:rFonts w:ascii="Arial" w:hAnsi="Arial" w:cs="Arial"/>
                <w:b/>
                <w:iCs/>
                <w:sz w:val="20"/>
                <w:szCs w:val="20"/>
              </w:rPr>
            </w:pPr>
            <w:r w:rsidRPr="009D5059">
              <w:rPr>
                <w:rFonts w:ascii="Arial" w:hAnsi="Arial" w:cs="Arial"/>
                <w:b/>
                <w:iCs/>
                <w:sz w:val="20"/>
                <w:szCs w:val="20"/>
              </w:rPr>
              <w:t>Bid Cover sheet</w:t>
            </w:r>
          </w:p>
          <w:p w:rsidR="00F04E26" w:rsidRPr="009D5059" w:rsidRDefault="00F04E26" w:rsidP="0050298D">
            <w:pPr>
              <w:pStyle w:val="ListParagraph"/>
              <w:numPr>
                <w:ilvl w:val="0"/>
                <w:numId w:val="7"/>
              </w:numPr>
              <w:ind w:left="377" w:hanging="270"/>
              <w:rPr>
                <w:rFonts w:ascii="Arial" w:hAnsi="Arial" w:cs="Arial"/>
                <w:b/>
                <w:iCs/>
                <w:sz w:val="20"/>
                <w:szCs w:val="20"/>
              </w:rPr>
            </w:pPr>
            <w:r w:rsidRPr="009D5059">
              <w:rPr>
                <w:rFonts w:ascii="Arial" w:hAnsi="Arial" w:cs="Arial"/>
                <w:b/>
                <w:iCs/>
                <w:sz w:val="20"/>
                <w:szCs w:val="20"/>
              </w:rPr>
              <w:t>Bid form-1</w:t>
            </w:r>
          </w:p>
          <w:p w:rsidR="00F04E26" w:rsidRPr="009D5059" w:rsidRDefault="00F04E26" w:rsidP="0050298D">
            <w:pPr>
              <w:pStyle w:val="ListParagraph"/>
              <w:numPr>
                <w:ilvl w:val="0"/>
                <w:numId w:val="7"/>
              </w:numPr>
              <w:ind w:left="377" w:hanging="270"/>
              <w:rPr>
                <w:rFonts w:ascii="Arial" w:hAnsi="Arial" w:cs="Arial"/>
                <w:b/>
                <w:iCs/>
                <w:sz w:val="20"/>
                <w:szCs w:val="20"/>
              </w:rPr>
            </w:pPr>
            <w:r w:rsidRPr="009D5059">
              <w:rPr>
                <w:rFonts w:ascii="Arial" w:hAnsi="Arial" w:cs="Arial"/>
                <w:b/>
                <w:iCs/>
                <w:sz w:val="20"/>
                <w:szCs w:val="20"/>
              </w:rPr>
              <w:t>Bid form-2</w:t>
            </w:r>
          </w:p>
          <w:p w:rsidR="00F04E26" w:rsidRPr="009D5059" w:rsidRDefault="00F04E26" w:rsidP="0050298D">
            <w:pPr>
              <w:pStyle w:val="ListParagraph"/>
              <w:numPr>
                <w:ilvl w:val="0"/>
                <w:numId w:val="7"/>
              </w:numPr>
              <w:ind w:left="377" w:hanging="270"/>
              <w:rPr>
                <w:rFonts w:ascii="Arial" w:hAnsi="Arial" w:cs="Arial"/>
                <w:b/>
                <w:iCs/>
                <w:sz w:val="20"/>
                <w:szCs w:val="20"/>
              </w:rPr>
            </w:pPr>
            <w:r w:rsidRPr="009D5059">
              <w:rPr>
                <w:rFonts w:ascii="Arial" w:hAnsi="Arial" w:cs="Arial"/>
                <w:b/>
                <w:iCs/>
                <w:sz w:val="20"/>
                <w:szCs w:val="20"/>
              </w:rPr>
              <w:t>Bid Form 3(A) for manufacturer</w:t>
            </w:r>
          </w:p>
          <w:p w:rsidR="00F04E26" w:rsidRPr="009D5059" w:rsidRDefault="00F04E26" w:rsidP="0050298D">
            <w:pPr>
              <w:pStyle w:val="ListParagraph"/>
              <w:numPr>
                <w:ilvl w:val="0"/>
                <w:numId w:val="7"/>
              </w:numPr>
              <w:ind w:left="377" w:hanging="270"/>
              <w:rPr>
                <w:rFonts w:ascii="Arial" w:hAnsi="Arial" w:cs="Arial"/>
                <w:b/>
                <w:iCs/>
                <w:sz w:val="20"/>
                <w:szCs w:val="20"/>
              </w:rPr>
            </w:pPr>
            <w:r w:rsidRPr="009D5059">
              <w:rPr>
                <w:rFonts w:ascii="Arial" w:hAnsi="Arial" w:cs="Arial"/>
                <w:b/>
                <w:iCs/>
                <w:sz w:val="20"/>
                <w:szCs w:val="20"/>
              </w:rPr>
              <w:t>Bid Form 3(B) for importer</w:t>
            </w:r>
          </w:p>
          <w:p w:rsidR="00F04E26" w:rsidRPr="009D5059" w:rsidRDefault="00F04E26" w:rsidP="0050298D">
            <w:pPr>
              <w:pStyle w:val="ListParagraph"/>
              <w:numPr>
                <w:ilvl w:val="0"/>
                <w:numId w:val="7"/>
              </w:numPr>
              <w:ind w:left="377" w:hanging="270"/>
              <w:rPr>
                <w:rFonts w:ascii="Arial" w:hAnsi="Arial" w:cs="Arial"/>
                <w:b/>
                <w:iCs/>
                <w:sz w:val="20"/>
                <w:szCs w:val="20"/>
              </w:rPr>
            </w:pPr>
            <w:r w:rsidRPr="009D5059">
              <w:rPr>
                <w:rFonts w:ascii="Arial" w:hAnsi="Arial" w:cs="Arial"/>
                <w:b/>
                <w:iCs/>
                <w:sz w:val="20"/>
                <w:szCs w:val="20"/>
              </w:rPr>
              <w:t>Bid Form-4</w:t>
            </w:r>
          </w:p>
          <w:p w:rsidR="00F04E26" w:rsidRDefault="00F04E26" w:rsidP="0050298D">
            <w:pPr>
              <w:pStyle w:val="ListParagraph"/>
              <w:numPr>
                <w:ilvl w:val="0"/>
                <w:numId w:val="7"/>
              </w:numPr>
              <w:ind w:left="377" w:hanging="270"/>
              <w:rPr>
                <w:rFonts w:ascii="Arial" w:hAnsi="Arial" w:cs="Arial"/>
                <w:b/>
                <w:iCs/>
                <w:sz w:val="20"/>
                <w:szCs w:val="20"/>
              </w:rPr>
            </w:pPr>
            <w:r w:rsidRPr="009D5059">
              <w:rPr>
                <w:rFonts w:ascii="Arial" w:hAnsi="Arial" w:cs="Arial"/>
                <w:b/>
                <w:iCs/>
                <w:sz w:val="20"/>
                <w:szCs w:val="20"/>
              </w:rPr>
              <w:t>Bid Form-5</w:t>
            </w:r>
          </w:p>
          <w:p w:rsidR="00A174F0" w:rsidRPr="00A174F0" w:rsidRDefault="00A174F0" w:rsidP="00A174F0">
            <w:pPr>
              <w:pStyle w:val="ListParagraph"/>
              <w:numPr>
                <w:ilvl w:val="0"/>
                <w:numId w:val="7"/>
              </w:numPr>
              <w:ind w:left="377" w:hanging="270"/>
              <w:rPr>
                <w:rFonts w:ascii="Arial" w:hAnsi="Arial" w:cs="Arial"/>
                <w:b/>
                <w:iCs/>
                <w:sz w:val="20"/>
                <w:szCs w:val="20"/>
              </w:rPr>
            </w:pPr>
            <w:r>
              <w:rPr>
                <w:rFonts w:ascii="Arial" w:hAnsi="Arial" w:cs="Arial"/>
                <w:b/>
                <w:iCs/>
                <w:sz w:val="20"/>
                <w:szCs w:val="20"/>
              </w:rPr>
              <w:t>Bid Form-6</w:t>
            </w:r>
          </w:p>
          <w:p w:rsidR="00F04E26" w:rsidRPr="009D5059" w:rsidRDefault="00F04E26" w:rsidP="00AD762D">
            <w:pPr>
              <w:rPr>
                <w:rFonts w:ascii="Arial" w:hAnsi="Arial" w:cs="Arial"/>
                <w:b/>
                <w:iCs/>
                <w:sz w:val="20"/>
                <w:szCs w:val="20"/>
              </w:rPr>
            </w:pPr>
          </w:p>
          <w:p w:rsidR="00F04E26" w:rsidRPr="009D5059" w:rsidRDefault="00F04E26" w:rsidP="00AD762D">
            <w:pPr>
              <w:rPr>
                <w:rFonts w:ascii="Arial" w:hAnsi="Arial" w:cs="Arial"/>
                <w:b/>
                <w:iCs/>
                <w:sz w:val="20"/>
                <w:szCs w:val="20"/>
              </w:rPr>
            </w:pPr>
            <w:r w:rsidRPr="009D5059">
              <w:rPr>
                <w:rFonts w:ascii="Arial" w:hAnsi="Arial" w:cs="Arial"/>
                <w:b/>
                <w:iCs/>
                <w:sz w:val="20"/>
                <w:szCs w:val="20"/>
              </w:rPr>
              <w:t>Failure to submit Bid Forms shall render the bidders non-responsive.</w:t>
            </w:r>
          </w:p>
          <w:p w:rsidR="00F04E26" w:rsidRPr="009D5059" w:rsidRDefault="00F04E26" w:rsidP="00AD762D">
            <w:pPr>
              <w:rPr>
                <w:rFonts w:ascii="Arial" w:hAnsi="Arial" w:cs="Arial"/>
                <w:b/>
                <w:iCs/>
                <w:sz w:val="20"/>
                <w:szCs w:val="20"/>
              </w:rPr>
            </w:pPr>
          </w:p>
        </w:tc>
      </w:tr>
      <w:tr w:rsidR="00F04E26" w:rsidRPr="00C27906" w:rsidTr="00AD762D">
        <w:trPr>
          <w:trHeight w:val="2357"/>
          <w:jc w:val="center"/>
        </w:trPr>
        <w:tc>
          <w:tcPr>
            <w:tcW w:w="1899" w:type="dxa"/>
          </w:tcPr>
          <w:p w:rsidR="00F04E26" w:rsidRPr="00C27906" w:rsidRDefault="00782ED1" w:rsidP="001D6415">
            <w:pPr>
              <w:jc w:val="center"/>
              <w:rPr>
                <w:rFonts w:ascii="Arial" w:hAnsi="Arial" w:cs="Arial"/>
              </w:rPr>
            </w:pPr>
            <w:r>
              <w:rPr>
                <w:rFonts w:ascii="Arial" w:hAnsi="Arial" w:cs="Arial"/>
                <w:sz w:val="22"/>
                <w:szCs w:val="22"/>
              </w:rPr>
              <w:t>ITB Clause 11</w:t>
            </w:r>
            <w:r w:rsidR="00F04E26" w:rsidRPr="00C27906">
              <w:rPr>
                <w:rFonts w:ascii="Arial" w:hAnsi="Arial" w:cs="Arial"/>
                <w:sz w:val="22"/>
                <w:szCs w:val="22"/>
              </w:rPr>
              <w:t>.2</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Technical Bid Proformas</w:t>
            </w:r>
          </w:p>
        </w:tc>
        <w:tc>
          <w:tcPr>
            <w:tcW w:w="4389" w:type="dxa"/>
          </w:tcPr>
          <w:p w:rsidR="00F04E26" w:rsidRPr="009D5059" w:rsidRDefault="00F04E26" w:rsidP="00AD762D">
            <w:pPr>
              <w:rPr>
                <w:rFonts w:ascii="Arial" w:hAnsi="Arial" w:cs="Arial"/>
                <w:b/>
                <w:sz w:val="20"/>
                <w:szCs w:val="20"/>
              </w:rPr>
            </w:pPr>
            <w:r w:rsidRPr="009D5059">
              <w:rPr>
                <w:rFonts w:ascii="Arial" w:hAnsi="Arial" w:cs="Arial"/>
                <w:b/>
                <w:iCs/>
                <w:sz w:val="20"/>
                <w:szCs w:val="20"/>
              </w:rPr>
              <w:t xml:space="preserve">Sample </w:t>
            </w:r>
            <w:r w:rsidRPr="009D5059">
              <w:rPr>
                <w:rFonts w:ascii="Arial" w:hAnsi="Arial" w:cs="Arial"/>
                <w:b/>
                <w:sz w:val="20"/>
                <w:szCs w:val="20"/>
              </w:rPr>
              <w:t xml:space="preserve">Bid Evaluation </w:t>
            </w:r>
            <w:r w:rsidR="00A658AE" w:rsidRPr="009D5059">
              <w:rPr>
                <w:rFonts w:ascii="Arial" w:hAnsi="Arial" w:cs="Arial"/>
                <w:b/>
                <w:sz w:val="20"/>
                <w:szCs w:val="20"/>
              </w:rPr>
              <w:t>Proformas</w:t>
            </w:r>
            <w:r w:rsidRPr="009D5059">
              <w:rPr>
                <w:rFonts w:ascii="Arial" w:hAnsi="Arial" w:cs="Arial"/>
                <w:b/>
                <w:sz w:val="20"/>
                <w:szCs w:val="20"/>
              </w:rPr>
              <w:t>:</w:t>
            </w:r>
          </w:p>
          <w:p w:rsidR="00485E90" w:rsidRDefault="00485E90" w:rsidP="009F3DF1">
            <w:pPr>
              <w:jc w:val="both"/>
              <w:rPr>
                <w:rFonts w:ascii="Arial" w:hAnsi="Arial" w:cs="Arial"/>
                <w:bCs/>
              </w:rPr>
            </w:pPr>
          </w:p>
          <w:p w:rsidR="00F04E26" w:rsidRPr="00C27906" w:rsidRDefault="00485E90" w:rsidP="009F3DF1">
            <w:pPr>
              <w:jc w:val="both"/>
              <w:rPr>
                <w:rFonts w:ascii="Arial" w:hAnsi="Arial" w:cs="Arial"/>
                <w:b/>
                <w:iCs/>
              </w:rPr>
            </w:pPr>
            <w:r w:rsidRPr="00C27906">
              <w:rPr>
                <w:rFonts w:ascii="Arial" w:hAnsi="Arial" w:cs="Arial"/>
                <w:bCs/>
                <w:sz w:val="22"/>
                <w:szCs w:val="22"/>
              </w:rPr>
              <w:t>The said Proformas should be filled by the bidder to facilitate the evaluators. This is not part of the Standard Bidding Documents</w:t>
            </w:r>
            <w:r>
              <w:rPr>
                <w:rFonts w:ascii="Arial" w:hAnsi="Arial" w:cs="Arial"/>
                <w:bCs/>
                <w:sz w:val="22"/>
                <w:szCs w:val="22"/>
              </w:rPr>
              <w:t>.</w:t>
            </w:r>
          </w:p>
        </w:tc>
      </w:tr>
      <w:tr w:rsidR="00F04E26" w:rsidRPr="00C27906" w:rsidTr="00AD762D">
        <w:trPr>
          <w:trHeight w:val="800"/>
          <w:jc w:val="center"/>
        </w:trPr>
        <w:tc>
          <w:tcPr>
            <w:tcW w:w="1899" w:type="dxa"/>
          </w:tcPr>
          <w:p w:rsidR="00F04E26" w:rsidRPr="00C27906" w:rsidRDefault="00F04E26" w:rsidP="001D6415">
            <w:pPr>
              <w:jc w:val="center"/>
              <w:rPr>
                <w:rFonts w:ascii="Arial" w:hAnsi="Arial" w:cs="Arial"/>
              </w:rPr>
            </w:pPr>
            <w:r w:rsidRPr="00C27906">
              <w:rPr>
                <w:rFonts w:ascii="Arial" w:hAnsi="Arial" w:cs="Arial"/>
                <w:sz w:val="22"/>
                <w:szCs w:val="22"/>
              </w:rPr>
              <w:t xml:space="preserve"> ITB Clause </w:t>
            </w:r>
            <w:r w:rsidR="00782ED1">
              <w:rPr>
                <w:rFonts w:ascii="Arial" w:hAnsi="Arial" w:cs="Arial"/>
                <w:sz w:val="22"/>
                <w:szCs w:val="22"/>
              </w:rPr>
              <w:t>12</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Documents required in the Technical &amp; Financial Evaluation Criteria and requisite Bid Forms</w:t>
            </w:r>
          </w:p>
        </w:tc>
        <w:tc>
          <w:tcPr>
            <w:tcW w:w="4389" w:type="dxa"/>
          </w:tcPr>
          <w:p w:rsidR="00F04E26" w:rsidRPr="00C27906" w:rsidRDefault="00F04E26" w:rsidP="00AD762D">
            <w:pPr>
              <w:rPr>
                <w:rFonts w:ascii="Arial" w:hAnsi="Arial" w:cs="Arial"/>
                <w:b/>
                <w:iCs/>
                <w:sz w:val="20"/>
                <w:szCs w:val="20"/>
              </w:rPr>
            </w:pPr>
            <w:r w:rsidRPr="00C27906">
              <w:rPr>
                <w:rFonts w:ascii="Arial" w:hAnsi="Arial" w:cs="Arial"/>
                <w:b/>
                <w:iCs/>
                <w:sz w:val="20"/>
                <w:szCs w:val="20"/>
                <w:u w:val="single"/>
              </w:rPr>
              <w:t>Secondary Documents</w:t>
            </w:r>
          </w:p>
          <w:p w:rsidR="00F04E26" w:rsidRPr="00C27906" w:rsidRDefault="00F04E26" w:rsidP="0050298D">
            <w:pPr>
              <w:pStyle w:val="ListParagraph"/>
              <w:numPr>
                <w:ilvl w:val="0"/>
                <w:numId w:val="6"/>
              </w:numPr>
              <w:ind w:left="197" w:hanging="180"/>
              <w:rPr>
                <w:rFonts w:ascii="Arial" w:hAnsi="Arial" w:cs="Arial"/>
                <w:b/>
                <w:iCs/>
                <w:sz w:val="20"/>
                <w:szCs w:val="20"/>
              </w:rPr>
            </w:pPr>
            <w:r w:rsidRPr="00C27906">
              <w:rPr>
                <w:rFonts w:ascii="Arial" w:hAnsi="Arial" w:cs="Arial"/>
                <w:b/>
                <w:iCs/>
                <w:sz w:val="20"/>
                <w:szCs w:val="20"/>
              </w:rPr>
              <w:t>Product Conformance Certifications</w:t>
            </w:r>
          </w:p>
          <w:p w:rsidR="00F04E26" w:rsidRPr="00C27906" w:rsidRDefault="00F04E26" w:rsidP="0050298D">
            <w:pPr>
              <w:pStyle w:val="ListParagraph"/>
              <w:numPr>
                <w:ilvl w:val="0"/>
                <w:numId w:val="6"/>
              </w:numPr>
              <w:ind w:left="197" w:hanging="180"/>
              <w:rPr>
                <w:rFonts w:ascii="Arial" w:hAnsi="Arial" w:cs="Arial"/>
                <w:b/>
                <w:iCs/>
                <w:sz w:val="20"/>
                <w:szCs w:val="20"/>
              </w:rPr>
            </w:pPr>
            <w:r w:rsidRPr="00C27906">
              <w:rPr>
                <w:rFonts w:ascii="Arial" w:hAnsi="Arial" w:cs="Arial"/>
                <w:b/>
                <w:iCs/>
                <w:sz w:val="20"/>
                <w:szCs w:val="20"/>
              </w:rPr>
              <w:t>Product Performance Certifications</w:t>
            </w:r>
          </w:p>
          <w:p w:rsidR="00F04E26" w:rsidRPr="00C27906" w:rsidRDefault="00F04E26" w:rsidP="0050298D">
            <w:pPr>
              <w:pStyle w:val="ListParagraph"/>
              <w:numPr>
                <w:ilvl w:val="0"/>
                <w:numId w:val="6"/>
              </w:numPr>
              <w:ind w:left="197" w:hanging="180"/>
              <w:rPr>
                <w:rFonts w:ascii="Arial" w:hAnsi="Arial" w:cs="Arial"/>
                <w:b/>
                <w:iCs/>
                <w:sz w:val="20"/>
                <w:szCs w:val="20"/>
              </w:rPr>
            </w:pPr>
            <w:r w:rsidRPr="00C27906">
              <w:rPr>
                <w:rFonts w:ascii="Arial" w:hAnsi="Arial" w:cs="Arial"/>
                <w:b/>
                <w:iCs/>
                <w:sz w:val="20"/>
                <w:szCs w:val="20"/>
              </w:rPr>
              <w:t>Firm’s Legal Status Certificates</w:t>
            </w:r>
          </w:p>
          <w:p w:rsidR="00F04E26" w:rsidRPr="00C27906" w:rsidRDefault="00F04E26" w:rsidP="0050298D">
            <w:pPr>
              <w:pStyle w:val="ListParagraph"/>
              <w:numPr>
                <w:ilvl w:val="0"/>
                <w:numId w:val="6"/>
              </w:numPr>
              <w:ind w:left="197" w:hanging="180"/>
              <w:rPr>
                <w:rFonts w:ascii="Arial" w:hAnsi="Arial" w:cs="Arial"/>
                <w:b/>
                <w:iCs/>
                <w:sz w:val="20"/>
                <w:szCs w:val="20"/>
              </w:rPr>
            </w:pPr>
            <w:r w:rsidRPr="00C27906">
              <w:rPr>
                <w:rFonts w:ascii="Arial" w:hAnsi="Arial" w:cs="Arial"/>
                <w:b/>
                <w:iCs/>
                <w:sz w:val="20"/>
                <w:szCs w:val="20"/>
              </w:rPr>
              <w:t>Firm’s Taxation Certificates</w:t>
            </w:r>
          </w:p>
          <w:p w:rsidR="00F04E26" w:rsidRPr="00C27906" w:rsidRDefault="00F04E26" w:rsidP="0050298D">
            <w:pPr>
              <w:pStyle w:val="ListParagraph"/>
              <w:numPr>
                <w:ilvl w:val="0"/>
                <w:numId w:val="6"/>
              </w:numPr>
              <w:ind w:left="197" w:hanging="180"/>
              <w:rPr>
                <w:rFonts w:ascii="Arial" w:hAnsi="Arial" w:cs="Arial"/>
                <w:b/>
                <w:iCs/>
                <w:sz w:val="20"/>
                <w:szCs w:val="20"/>
              </w:rPr>
            </w:pPr>
            <w:r w:rsidRPr="00C27906">
              <w:rPr>
                <w:rFonts w:ascii="Arial" w:hAnsi="Arial" w:cs="Arial"/>
                <w:b/>
                <w:iCs/>
                <w:sz w:val="20"/>
                <w:szCs w:val="20"/>
              </w:rPr>
              <w:t>Firm’s Technical Resource Certificates</w:t>
            </w:r>
          </w:p>
          <w:p w:rsidR="00F04E26" w:rsidRPr="00951F6E" w:rsidRDefault="00F04E26" w:rsidP="00951F6E">
            <w:pPr>
              <w:pStyle w:val="ListParagraph"/>
              <w:numPr>
                <w:ilvl w:val="0"/>
                <w:numId w:val="6"/>
              </w:numPr>
              <w:ind w:left="197" w:hanging="180"/>
              <w:rPr>
                <w:rFonts w:ascii="Arial" w:hAnsi="Arial" w:cs="Arial"/>
                <w:b/>
                <w:iCs/>
                <w:sz w:val="20"/>
                <w:szCs w:val="20"/>
              </w:rPr>
            </w:pPr>
            <w:r w:rsidRPr="00C27906">
              <w:rPr>
                <w:rFonts w:ascii="Arial" w:hAnsi="Arial" w:cs="Arial"/>
                <w:b/>
                <w:iCs/>
                <w:sz w:val="20"/>
                <w:szCs w:val="20"/>
              </w:rPr>
              <w:t>Firm’s Networking Documents</w:t>
            </w:r>
          </w:p>
        </w:tc>
      </w:tr>
      <w:tr w:rsidR="00F04E26" w:rsidRPr="00C27906" w:rsidTr="00AD762D">
        <w:trPr>
          <w:trHeight w:val="431"/>
          <w:jc w:val="center"/>
        </w:trPr>
        <w:tc>
          <w:tcPr>
            <w:tcW w:w="1899" w:type="dxa"/>
          </w:tcPr>
          <w:p w:rsidR="00F04E26" w:rsidRPr="00C27906" w:rsidRDefault="00F04E26" w:rsidP="00AD762D">
            <w:pPr>
              <w:jc w:val="center"/>
              <w:rPr>
                <w:rFonts w:ascii="Arial" w:hAnsi="Arial" w:cs="Arial"/>
              </w:rPr>
            </w:pPr>
            <w:r w:rsidRPr="00C27906">
              <w:rPr>
                <w:rFonts w:ascii="Arial" w:hAnsi="Arial" w:cs="Arial"/>
                <w:sz w:val="22"/>
                <w:szCs w:val="22"/>
              </w:rPr>
              <w:t xml:space="preserve">ITB Clause </w:t>
            </w:r>
            <w:r w:rsidR="001D6415" w:rsidRPr="00C27906">
              <w:rPr>
                <w:rFonts w:ascii="Arial" w:hAnsi="Arial" w:cs="Arial"/>
                <w:sz w:val="22"/>
                <w:szCs w:val="22"/>
              </w:rPr>
              <w:t>1</w:t>
            </w:r>
            <w:r w:rsidR="00782ED1">
              <w:rPr>
                <w:rFonts w:ascii="Arial" w:hAnsi="Arial" w:cs="Arial"/>
                <w:sz w:val="22"/>
                <w:szCs w:val="22"/>
              </w:rPr>
              <w:t>3</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Amount of Bid Security / Earnest Money</w:t>
            </w:r>
          </w:p>
        </w:tc>
        <w:tc>
          <w:tcPr>
            <w:tcW w:w="4389" w:type="dxa"/>
          </w:tcPr>
          <w:p w:rsidR="005D4066" w:rsidRDefault="00105808" w:rsidP="00105808">
            <w:pPr>
              <w:rPr>
                <w:rFonts w:ascii="Arial" w:hAnsi="Arial" w:cs="Arial"/>
              </w:rPr>
            </w:pPr>
            <w:r w:rsidRPr="00F946BC">
              <w:rPr>
                <w:rFonts w:ascii="Arial" w:hAnsi="Arial" w:cs="Arial"/>
                <w:sz w:val="22"/>
                <w:szCs w:val="22"/>
              </w:rPr>
              <w:t xml:space="preserve">The Bidder shall furnish, as part of its bid, a Bid Security / Earnest Money </w:t>
            </w:r>
            <w:r w:rsidR="00A37B59">
              <w:rPr>
                <w:rFonts w:ascii="Arial" w:hAnsi="Arial" w:cs="Arial"/>
                <w:b/>
                <w:bCs/>
                <w:sz w:val="22"/>
                <w:szCs w:val="22"/>
              </w:rPr>
              <w:t xml:space="preserve">Rs. </w:t>
            </w:r>
            <w:r w:rsidR="00A37B59" w:rsidRPr="00BE7E94">
              <w:rPr>
                <w:rFonts w:ascii="Arial" w:hAnsi="Arial" w:cs="Arial"/>
                <w:b/>
                <w:bCs/>
                <w:sz w:val="22"/>
                <w:szCs w:val="22"/>
              </w:rPr>
              <w:t>300,000/- (Three</w:t>
            </w:r>
            <w:r w:rsidRPr="00BE7E94">
              <w:rPr>
                <w:rFonts w:ascii="Arial" w:hAnsi="Arial" w:cs="Arial"/>
                <w:b/>
                <w:bCs/>
                <w:sz w:val="22"/>
                <w:szCs w:val="22"/>
              </w:rPr>
              <w:t xml:space="preserve"> Hundred Thousand Only)</w:t>
            </w:r>
            <w:r w:rsidRPr="00F946BC">
              <w:rPr>
                <w:rFonts w:ascii="Arial" w:hAnsi="Arial" w:cs="Arial"/>
                <w:bCs/>
                <w:sz w:val="22"/>
                <w:szCs w:val="22"/>
              </w:rPr>
              <w:t xml:space="preserve"> in the shape acceptable as per KPPRA in the name</w:t>
            </w:r>
            <w:r w:rsidRPr="00F946BC">
              <w:rPr>
                <w:rFonts w:ascii="Arial" w:hAnsi="Arial" w:cs="Arial"/>
                <w:sz w:val="22"/>
                <w:szCs w:val="22"/>
              </w:rPr>
              <w:t xml:space="preserve"> of </w:t>
            </w:r>
            <w:r w:rsidRPr="00F946BC">
              <w:rPr>
                <w:rFonts w:ascii="Arial" w:hAnsi="Arial" w:cs="Arial"/>
                <w:b/>
                <w:sz w:val="22"/>
                <w:szCs w:val="22"/>
              </w:rPr>
              <w:t>Program Manager IVC/MCP-KP</w:t>
            </w:r>
            <w:r w:rsidRPr="00F946BC">
              <w:rPr>
                <w:rFonts w:ascii="Arial" w:hAnsi="Arial" w:cs="Arial"/>
                <w:sz w:val="22"/>
                <w:szCs w:val="22"/>
              </w:rPr>
              <w:t>.</w:t>
            </w:r>
          </w:p>
          <w:p w:rsidR="00F04E26" w:rsidRPr="00C27906" w:rsidRDefault="00105808" w:rsidP="00105808">
            <w:pPr>
              <w:rPr>
                <w:rFonts w:ascii="Arial" w:hAnsi="Arial" w:cs="Arial"/>
              </w:rPr>
            </w:pPr>
            <w:r w:rsidRPr="00E26DA9">
              <w:rPr>
                <w:rFonts w:ascii="Arial" w:hAnsi="Arial" w:cs="Arial"/>
                <w:sz w:val="22"/>
                <w:szCs w:val="22"/>
              </w:rPr>
              <w:t xml:space="preserve"> </w:t>
            </w:r>
          </w:p>
        </w:tc>
      </w:tr>
      <w:tr w:rsidR="00F04E26" w:rsidRPr="00C27906" w:rsidTr="00AD762D">
        <w:trPr>
          <w:trHeight w:val="576"/>
          <w:jc w:val="center"/>
        </w:trPr>
        <w:tc>
          <w:tcPr>
            <w:tcW w:w="1899" w:type="dxa"/>
          </w:tcPr>
          <w:p w:rsidR="00F04E26" w:rsidRPr="00C27906" w:rsidRDefault="00F04E26" w:rsidP="00AD762D">
            <w:pPr>
              <w:jc w:val="center"/>
              <w:rPr>
                <w:rFonts w:ascii="Arial" w:hAnsi="Arial" w:cs="Arial"/>
              </w:rPr>
            </w:pPr>
            <w:r w:rsidRPr="00C27906">
              <w:rPr>
                <w:rFonts w:ascii="Arial" w:hAnsi="Arial" w:cs="Arial"/>
                <w:sz w:val="22"/>
                <w:szCs w:val="22"/>
              </w:rPr>
              <w:t xml:space="preserve">ITB Clause </w:t>
            </w:r>
            <w:r w:rsidR="001D6415" w:rsidRPr="00C27906">
              <w:rPr>
                <w:rFonts w:ascii="Arial" w:hAnsi="Arial" w:cs="Arial"/>
                <w:sz w:val="22"/>
                <w:szCs w:val="22"/>
              </w:rPr>
              <w:t>1</w:t>
            </w:r>
            <w:r w:rsidR="00782ED1">
              <w:rPr>
                <w:rFonts w:ascii="Arial" w:hAnsi="Arial" w:cs="Arial"/>
                <w:sz w:val="22"/>
                <w:szCs w:val="22"/>
              </w:rPr>
              <w:t>4</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Bid validity period</w:t>
            </w:r>
          </w:p>
        </w:tc>
        <w:tc>
          <w:tcPr>
            <w:tcW w:w="4389" w:type="dxa"/>
          </w:tcPr>
          <w:p w:rsidR="00F04E26" w:rsidRPr="00333ABA" w:rsidRDefault="00333ABA" w:rsidP="00B4545B">
            <w:pPr>
              <w:rPr>
                <w:rFonts w:ascii="Arial" w:hAnsi="Arial" w:cs="Arial"/>
                <w:i/>
              </w:rPr>
            </w:pPr>
            <w:r w:rsidRPr="00333ABA">
              <w:rPr>
                <w:rFonts w:ascii="Arial" w:hAnsi="Arial" w:cs="Arial"/>
              </w:rPr>
              <w:t>30</w:t>
            </w:r>
            <w:r w:rsidRPr="00333ABA">
              <w:rPr>
                <w:rFonts w:ascii="Arial" w:hAnsi="Arial" w:cs="Arial"/>
                <w:vertAlign w:val="superscript"/>
              </w:rPr>
              <w:t>th</w:t>
            </w:r>
            <w:r w:rsidRPr="00333ABA">
              <w:rPr>
                <w:rFonts w:ascii="Arial" w:hAnsi="Arial" w:cs="Arial"/>
              </w:rPr>
              <w:t xml:space="preserve"> June, 2024.</w:t>
            </w:r>
          </w:p>
        </w:tc>
      </w:tr>
      <w:tr w:rsidR="00F04E26" w:rsidRPr="00C27906" w:rsidTr="00AD762D">
        <w:trPr>
          <w:trHeight w:val="737"/>
          <w:jc w:val="center"/>
        </w:trPr>
        <w:tc>
          <w:tcPr>
            <w:tcW w:w="1899" w:type="dxa"/>
          </w:tcPr>
          <w:p w:rsidR="00F04E26" w:rsidRPr="00C27906" w:rsidRDefault="00F04E26" w:rsidP="00AD762D">
            <w:pPr>
              <w:jc w:val="center"/>
              <w:rPr>
                <w:rFonts w:ascii="Arial" w:hAnsi="Arial" w:cs="Arial"/>
              </w:rPr>
            </w:pPr>
            <w:r w:rsidRPr="00C27906">
              <w:rPr>
                <w:rFonts w:ascii="Arial" w:hAnsi="Arial" w:cs="Arial"/>
                <w:sz w:val="22"/>
                <w:szCs w:val="22"/>
              </w:rPr>
              <w:lastRenderedPageBreak/>
              <w:t xml:space="preserve">ITB Clause </w:t>
            </w:r>
            <w:r w:rsidR="001D6415" w:rsidRPr="00C27906">
              <w:rPr>
                <w:rFonts w:ascii="Arial" w:hAnsi="Arial" w:cs="Arial"/>
                <w:sz w:val="22"/>
                <w:szCs w:val="22"/>
              </w:rPr>
              <w:t>1</w:t>
            </w:r>
            <w:r w:rsidR="00782ED1">
              <w:rPr>
                <w:rFonts w:ascii="Arial" w:hAnsi="Arial" w:cs="Arial"/>
                <w:sz w:val="22"/>
                <w:szCs w:val="22"/>
              </w:rPr>
              <w:t>5</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Last date and time for the receipt of bidding document</w:t>
            </w:r>
          </w:p>
        </w:tc>
        <w:tc>
          <w:tcPr>
            <w:tcW w:w="4389" w:type="dxa"/>
          </w:tcPr>
          <w:p w:rsidR="00F04E26" w:rsidRPr="00C27906" w:rsidRDefault="00B15C19" w:rsidP="00B4545B">
            <w:pPr>
              <w:rPr>
                <w:rFonts w:ascii="Arial" w:hAnsi="Arial" w:cs="Arial"/>
                <w:b/>
              </w:rPr>
            </w:pPr>
            <w:r w:rsidRPr="00C27906">
              <w:rPr>
                <w:rFonts w:ascii="Arial" w:hAnsi="Arial" w:cs="Arial"/>
                <w:b/>
              </w:rPr>
              <w:t>As per IFB</w:t>
            </w:r>
          </w:p>
        </w:tc>
      </w:tr>
      <w:tr w:rsidR="00F04E26" w:rsidRPr="00C27906" w:rsidTr="00AD762D">
        <w:trPr>
          <w:trHeight w:val="576"/>
          <w:jc w:val="center"/>
        </w:trPr>
        <w:tc>
          <w:tcPr>
            <w:tcW w:w="1899" w:type="dxa"/>
          </w:tcPr>
          <w:p w:rsidR="00F04E26" w:rsidRPr="00C27906" w:rsidRDefault="00F04E26" w:rsidP="00AD762D">
            <w:pPr>
              <w:jc w:val="center"/>
              <w:rPr>
                <w:rFonts w:ascii="Arial" w:hAnsi="Arial" w:cs="Arial"/>
              </w:rPr>
            </w:pPr>
            <w:r w:rsidRPr="00C27906">
              <w:rPr>
                <w:rFonts w:ascii="Arial" w:hAnsi="Arial" w:cs="Arial"/>
                <w:sz w:val="22"/>
                <w:szCs w:val="22"/>
              </w:rPr>
              <w:t xml:space="preserve">ITB Clause </w:t>
            </w:r>
            <w:r w:rsidR="001D6415" w:rsidRPr="00C27906">
              <w:rPr>
                <w:rFonts w:ascii="Arial" w:hAnsi="Arial" w:cs="Arial"/>
                <w:sz w:val="22"/>
                <w:szCs w:val="22"/>
              </w:rPr>
              <w:t>1</w:t>
            </w:r>
            <w:r w:rsidR="00782ED1">
              <w:rPr>
                <w:rFonts w:ascii="Arial" w:hAnsi="Arial" w:cs="Arial"/>
                <w:sz w:val="22"/>
                <w:szCs w:val="22"/>
              </w:rPr>
              <w:t>6</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Date, time and venue of opening of technical bids</w:t>
            </w:r>
          </w:p>
        </w:tc>
        <w:tc>
          <w:tcPr>
            <w:tcW w:w="4389" w:type="dxa"/>
          </w:tcPr>
          <w:p w:rsidR="00F04E26" w:rsidRPr="00C27906" w:rsidRDefault="00B15C19" w:rsidP="00B4545B">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Arial" w:hAnsi="Arial" w:cs="Arial"/>
                <w:color w:val="FF0000"/>
              </w:rPr>
            </w:pPr>
            <w:r w:rsidRPr="00C27906">
              <w:rPr>
                <w:rFonts w:ascii="Arial" w:hAnsi="Arial" w:cs="Arial"/>
                <w:b/>
              </w:rPr>
              <w:t>As per IFB</w:t>
            </w:r>
          </w:p>
        </w:tc>
      </w:tr>
      <w:tr w:rsidR="00F04E26" w:rsidRPr="00C27906" w:rsidTr="00AD762D">
        <w:trPr>
          <w:trHeight w:val="576"/>
          <w:jc w:val="center"/>
        </w:trPr>
        <w:tc>
          <w:tcPr>
            <w:tcW w:w="1899" w:type="dxa"/>
          </w:tcPr>
          <w:p w:rsidR="00F04E26" w:rsidRPr="00C27906" w:rsidRDefault="00F04E26" w:rsidP="00AD762D">
            <w:pPr>
              <w:jc w:val="center"/>
              <w:rPr>
                <w:rFonts w:ascii="Arial" w:hAnsi="Arial" w:cs="Arial"/>
              </w:rPr>
            </w:pPr>
            <w:r w:rsidRPr="00C27906">
              <w:rPr>
                <w:rFonts w:ascii="Arial" w:hAnsi="Arial" w:cs="Arial"/>
                <w:sz w:val="22"/>
                <w:szCs w:val="22"/>
              </w:rPr>
              <w:t xml:space="preserve">ITB Clause </w:t>
            </w:r>
            <w:r w:rsidR="001D6415" w:rsidRPr="00C27906">
              <w:rPr>
                <w:rFonts w:ascii="Arial" w:hAnsi="Arial" w:cs="Arial"/>
                <w:sz w:val="22"/>
                <w:szCs w:val="22"/>
              </w:rPr>
              <w:t>1</w:t>
            </w:r>
            <w:r w:rsidR="00782ED1">
              <w:rPr>
                <w:rFonts w:ascii="Arial" w:hAnsi="Arial" w:cs="Arial"/>
                <w:sz w:val="22"/>
                <w:szCs w:val="22"/>
              </w:rPr>
              <w:t>7</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 xml:space="preserve">Duration of Contract </w:t>
            </w:r>
          </w:p>
        </w:tc>
        <w:tc>
          <w:tcPr>
            <w:tcW w:w="4389" w:type="dxa"/>
          </w:tcPr>
          <w:p w:rsidR="00F04E26" w:rsidRPr="00C27906" w:rsidRDefault="00653D8E" w:rsidP="00AD762D">
            <w:pPr>
              <w:rPr>
                <w:rFonts w:ascii="Arial" w:hAnsi="Arial" w:cs="Arial"/>
                <w:b/>
              </w:rPr>
            </w:pPr>
            <w:r>
              <w:rPr>
                <w:rFonts w:ascii="Arial" w:hAnsi="Arial" w:cs="Arial"/>
                <w:b/>
              </w:rPr>
              <w:t>2023</w:t>
            </w:r>
            <w:r w:rsidR="007B23B9" w:rsidRPr="002729B9">
              <w:rPr>
                <w:rFonts w:ascii="Arial" w:hAnsi="Arial" w:cs="Arial"/>
                <w:b/>
              </w:rPr>
              <w:t>-</w:t>
            </w:r>
            <w:r w:rsidR="0033129D">
              <w:rPr>
                <w:rFonts w:ascii="Arial" w:hAnsi="Arial" w:cs="Arial"/>
                <w:b/>
              </w:rPr>
              <w:t>20</w:t>
            </w:r>
            <w:r w:rsidR="00A74709">
              <w:rPr>
                <w:rFonts w:ascii="Arial" w:hAnsi="Arial" w:cs="Arial"/>
                <w:b/>
              </w:rPr>
              <w:t>24</w:t>
            </w:r>
          </w:p>
        </w:tc>
      </w:tr>
      <w:tr w:rsidR="00F04E26" w:rsidRPr="00C27906" w:rsidTr="00823023">
        <w:trPr>
          <w:trHeight w:val="1403"/>
          <w:jc w:val="center"/>
        </w:trPr>
        <w:tc>
          <w:tcPr>
            <w:tcW w:w="1899" w:type="dxa"/>
          </w:tcPr>
          <w:p w:rsidR="00F04E26" w:rsidRPr="00C27906" w:rsidRDefault="00F04E26" w:rsidP="00AD762D">
            <w:pPr>
              <w:jc w:val="center"/>
              <w:rPr>
                <w:rFonts w:ascii="Arial" w:hAnsi="Arial" w:cs="Arial"/>
              </w:rPr>
            </w:pPr>
            <w:r w:rsidRPr="00C27906">
              <w:rPr>
                <w:rFonts w:ascii="Arial" w:hAnsi="Arial" w:cs="Arial"/>
                <w:sz w:val="22"/>
                <w:szCs w:val="22"/>
              </w:rPr>
              <w:t xml:space="preserve">ITB Clause </w:t>
            </w:r>
            <w:r w:rsidR="001D6415" w:rsidRPr="00C27906">
              <w:rPr>
                <w:rFonts w:ascii="Arial" w:hAnsi="Arial" w:cs="Arial"/>
                <w:sz w:val="22"/>
                <w:szCs w:val="22"/>
              </w:rPr>
              <w:t>1</w:t>
            </w:r>
            <w:r w:rsidR="00782ED1">
              <w:rPr>
                <w:rFonts w:ascii="Arial" w:hAnsi="Arial" w:cs="Arial"/>
                <w:sz w:val="22"/>
                <w:szCs w:val="22"/>
              </w:rPr>
              <w:t>8</w:t>
            </w:r>
          </w:p>
        </w:tc>
        <w:tc>
          <w:tcPr>
            <w:tcW w:w="4041" w:type="dxa"/>
          </w:tcPr>
          <w:p w:rsidR="00F04E26" w:rsidRPr="00C27906" w:rsidRDefault="00F04E26" w:rsidP="00AD762D">
            <w:pPr>
              <w:rPr>
                <w:rFonts w:ascii="Arial" w:hAnsi="Arial" w:cs="Arial"/>
              </w:rPr>
            </w:pPr>
            <w:r w:rsidRPr="00C27906">
              <w:rPr>
                <w:rFonts w:ascii="Arial" w:hAnsi="Arial" w:cs="Arial"/>
                <w:sz w:val="22"/>
                <w:szCs w:val="22"/>
              </w:rPr>
              <w:t xml:space="preserve">Performance Guaranty / Performance Security </w:t>
            </w:r>
          </w:p>
        </w:tc>
        <w:tc>
          <w:tcPr>
            <w:tcW w:w="4389" w:type="dxa"/>
          </w:tcPr>
          <w:p w:rsidR="00F04E26" w:rsidRPr="00C27906" w:rsidRDefault="00F04E26" w:rsidP="00602116">
            <w:pPr>
              <w:rPr>
                <w:rFonts w:ascii="Arial" w:hAnsi="Arial" w:cs="Arial"/>
              </w:rPr>
            </w:pPr>
            <w:r w:rsidRPr="002729B9">
              <w:rPr>
                <w:rFonts w:ascii="Arial" w:hAnsi="Arial" w:cs="Arial"/>
                <w:sz w:val="22"/>
                <w:szCs w:val="22"/>
              </w:rPr>
              <w:t xml:space="preserve">The Performance Security shall be </w:t>
            </w:r>
            <w:r w:rsidRPr="002729B9">
              <w:rPr>
                <w:rFonts w:ascii="Arial" w:hAnsi="Arial" w:cs="Arial"/>
                <w:b/>
                <w:sz w:val="22"/>
                <w:szCs w:val="22"/>
              </w:rPr>
              <w:t>10%</w:t>
            </w:r>
            <w:r w:rsidR="000A3BBC">
              <w:rPr>
                <w:rFonts w:ascii="Arial" w:hAnsi="Arial" w:cs="Arial"/>
                <w:sz w:val="22"/>
                <w:szCs w:val="22"/>
              </w:rPr>
              <w:t xml:space="preserve"> of the total supply order amoun</w:t>
            </w:r>
            <w:r w:rsidR="00813468">
              <w:rPr>
                <w:rFonts w:ascii="Arial" w:hAnsi="Arial" w:cs="Arial"/>
                <w:sz w:val="22"/>
                <w:szCs w:val="22"/>
              </w:rPr>
              <w:t>t</w:t>
            </w:r>
            <w:r w:rsidRPr="002729B9">
              <w:rPr>
                <w:rFonts w:ascii="Arial" w:hAnsi="Arial" w:cs="Arial"/>
                <w:sz w:val="22"/>
                <w:szCs w:val="22"/>
              </w:rPr>
              <w:t xml:space="preserve"> and shall be submitted in the name </w:t>
            </w:r>
            <w:r w:rsidR="00A23EF3" w:rsidRPr="002729B9">
              <w:rPr>
                <w:rFonts w:ascii="Arial" w:hAnsi="Arial" w:cs="Arial"/>
                <w:sz w:val="22"/>
                <w:szCs w:val="22"/>
              </w:rPr>
              <w:t xml:space="preserve">of </w:t>
            </w:r>
            <w:r w:rsidR="00602116">
              <w:rPr>
                <w:rFonts w:ascii="Arial" w:hAnsi="Arial" w:cs="Arial"/>
                <w:sz w:val="22"/>
                <w:szCs w:val="22"/>
              </w:rPr>
              <w:t>Program</w:t>
            </w:r>
            <w:r w:rsidR="002729B9">
              <w:rPr>
                <w:rFonts w:ascii="Arial" w:hAnsi="Arial" w:cs="Arial"/>
                <w:sz w:val="22"/>
                <w:szCs w:val="22"/>
              </w:rPr>
              <w:t xml:space="preserve"> </w:t>
            </w:r>
            <w:r w:rsidR="00602116">
              <w:rPr>
                <w:rFonts w:ascii="Arial" w:hAnsi="Arial" w:cs="Arial"/>
                <w:sz w:val="22"/>
                <w:szCs w:val="22"/>
              </w:rPr>
              <w:t>Manager IVC/MCP-KP</w:t>
            </w:r>
            <w:r w:rsidR="00B83F4A">
              <w:rPr>
                <w:rFonts w:ascii="Arial" w:hAnsi="Arial" w:cs="Arial"/>
                <w:sz w:val="22"/>
                <w:szCs w:val="22"/>
              </w:rPr>
              <w:t xml:space="preserve">, for warranty period. </w:t>
            </w:r>
          </w:p>
        </w:tc>
      </w:tr>
    </w:tbl>
    <w:p w:rsidR="00D458DB" w:rsidRPr="00C27906" w:rsidRDefault="00D458DB" w:rsidP="00802637">
      <w:pPr>
        <w:rPr>
          <w:rFonts w:ascii="Tahoma" w:hAnsi="Tahoma"/>
          <w:b/>
          <w:sz w:val="46"/>
        </w:rPr>
      </w:pPr>
    </w:p>
    <w:p w:rsidR="00D458DB" w:rsidRPr="00C27906" w:rsidRDefault="00D458DB">
      <w:pPr>
        <w:spacing w:after="200" w:line="276" w:lineRule="auto"/>
        <w:rPr>
          <w:rFonts w:ascii="Tahoma" w:hAnsi="Tahoma"/>
          <w:b/>
          <w:sz w:val="46"/>
        </w:rPr>
      </w:pPr>
      <w:r w:rsidRPr="00C27906">
        <w:rPr>
          <w:rFonts w:ascii="Tahoma" w:hAnsi="Tahoma"/>
          <w:b/>
          <w:sz w:val="46"/>
        </w:rPr>
        <w:br w:type="page"/>
      </w:r>
    </w:p>
    <w:p w:rsidR="00D458DB" w:rsidRPr="00C27906" w:rsidRDefault="00D458DB" w:rsidP="00D458DB">
      <w:pPr>
        <w:suppressAutoHyphens/>
        <w:jc w:val="center"/>
        <w:rPr>
          <w:rFonts w:ascii="Arial" w:hAnsi="Arial" w:cs="Arial"/>
          <w:bCs/>
        </w:rPr>
      </w:pPr>
      <w:bookmarkStart w:id="2" w:name="_Toc340548644"/>
      <w:bookmarkStart w:id="3" w:name="_Toc369266765"/>
      <w:r w:rsidRPr="00C27906">
        <w:rPr>
          <w:rFonts w:ascii="Arial" w:hAnsi="Arial" w:cs="Arial"/>
          <w:bCs/>
        </w:rPr>
        <w:lastRenderedPageBreak/>
        <w:t>Part-Two</w:t>
      </w:r>
    </w:p>
    <w:p w:rsidR="00D458DB" w:rsidRPr="00C27906" w:rsidRDefault="00D458DB" w:rsidP="00D458DB">
      <w:pPr>
        <w:pStyle w:val="Heading1"/>
        <w:rPr>
          <w:rFonts w:ascii="Arial" w:hAnsi="Arial" w:cs="Arial"/>
          <w:color w:val="auto"/>
          <w:sz w:val="24"/>
          <w:szCs w:val="24"/>
        </w:rPr>
      </w:pPr>
      <w:r w:rsidRPr="00C27906">
        <w:rPr>
          <w:rFonts w:ascii="Arial" w:hAnsi="Arial" w:cs="Arial"/>
          <w:color w:val="auto"/>
          <w:sz w:val="24"/>
          <w:szCs w:val="24"/>
          <w:u w:val="single"/>
        </w:rPr>
        <w:t>Section I</w:t>
      </w:r>
      <w:r w:rsidRPr="00C27906">
        <w:rPr>
          <w:rFonts w:ascii="Arial" w:hAnsi="Arial" w:cs="Arial"/>
          <w:color w:val="auto"/>
          <w:sz w:val="24"/>
          <w:szCs w:val="24"/>
        </w:rPr>
        <w:t>:  Procurement Specific Provisions</w:t>
      </w:r>
    </w:p>
    <w:p w:rsidR="00D458DB" w:rsidRPr="000827FE" w:rsidRDefault="00D458DB" w:rsidP="000827FE">
      <w:pPr>
        <w:pStyle w:val="Heading1"/>
        <w:jc w:val="center"/>
        <w:rPr>
          <w:rFonts w:ascii="Arial" w:hAnsi="Arial" w:cs="Arial"/>
          <w:color w:val="auto"/>
          <w:sz w:val="40"/>
          <w:szCs w:val="40"/>
        </w:rPr>
      </w:pPr>
      <w:r w:rsidRPr="00C27906">
        <w:rPr>
          <w:rFonts w:ascii="Arial" w:hAnsi="Arial" w:cs="Arial"/>
          <w:color w:val="auto"/>
          <w:sz w:val="40"/>
          <w:szCs w:val="40"/>
        </w:rPr>
        <w:t>Special Conditions of Contract</w:t>
      </w:r>
      <w:bookmarkEnd w:id="2"/>
      <w:bookmarkEnd w:id="3"/>
    </w:p>
    <w:p w:rsidR="00D458DB" w:rsidRPr="00C27906" w:rsidRDefault="00D458DB" w:rsidP="00D458DB">
      <w:pPr>
        <w:pStyle w:val="Heading2"/>
        <w:rPr>
          <w:rFonts w:ascii="Arial" w:hAnsi="Arial" w:cs="Arial"/>
          <w:color w:val="auto"/>
        </w:rPr>
      </w:pPr>
      <w:r w:rsidRPr="00C27906">
        <w:rPr>
          <w:rFonts w:ascii="Arial" w:hAnsi="Arial" w:cs="Arial"/>
          <w:color w:val="auto"/>
        </w:rPr>
        <w:t>Table of Clauses</w:t>
      </w:r>
    </w:p>
    <w:p w:rsidR="00D458DB" w:rsidRPr="00C27906" w:rsidRDefault="00D458DB" w:rsidP="00D458DB">
      <w:pPr>
        <w:suppressAutoHyphens/>
        <w:jc w:val="both"/>
        <w:rPr>
          <w:rFonts w:ascii="Arial" w:hAnsi="Arial" w:cs="Arial"/>
        </w:rPr>
      </w:pPr>
    </w:p>
    <w:p w:rsidR="00D458DB" w:rsidRPr="00C27906" w:rsidRDefault="002A0F7D" w:rsidP="00D458DB">
      <w:pPr>
        <w:pStyle w:val="TOC2"/>
      </w:pPr>
      <w:r w:rsidRPr="00C27906">
        <w:rPr>
          <w:smallCaps/>
        </w:rPr>
        <w:fldChar w:fldCharType="begin"/>
      </w:r>
      <w:r w:rsidR="00D458DB" w:rsidRPr="00C27906">
        <w:rPr>
          <w:smallCaps/>
        </w:rPr>
        <w:instrText xml:space="preserve"> TOC \t "Head 5.2,2" </w:instrText>
      </w:r>
      <w:r w:rsidRPr="00C27906">
        <w:rPr>
          <w:smallCaps/>
        </w:rPr>
        <w:fldChar w:fldCharType="separate"/>
      </w:r>
      <w:r w:rsidR="00D458DB" w:rsidRPr="00C27906">
        <w:t>1. Definitions (GCC Clause 1)</w:t>
      </w:r>
      <w:r w:rsidR="00D458DB" w:rsidRPr="00C27906">
        <w:tab/>
        <w:t>…………….4</w:t>
      </w:r>
      <w:r w:rsidR="001D6415" w:rsidRPr="00C27906">
        <w:t>6</w:t>
      </w:r>
    </w:p>
    <w:p w:rsidR="00D458DB" w:rsidRPr="00C27906" w:rsidRDefault="00D458DB" w:rsidP="00D458DB">
      <w:pPr>
        <w:pStyle w:val="TOC2"/>
      </w:pPr>
      <w:r w:rsidRPr="00C27906">
        <w:t>2. Country of Origin (GCC Clause 3)</w:t>
      </w:r>
      <w:r w:rsidRPr="00C27906">
        <w:tab/>
        <w:t>………4</w:t>
      </w:r>
      <w:r w:rsidR="001D6415" w:rsidRPr="00C27906">
        <w:t>6</w:t>
      </w:r>
    </w:p>
    <w:p w:rsidR="00D458DB" w:rsidRPr="00C27906" w:rsidRDefault="00D458DB" w:rsidP="006E3C50">
      <w:pPr>
        <w:pStyle w:val="TOC2"/>
        <w:tabs>
          <w:tab w:val="clear" w:pos="9350"/>
        </w:tabs>
      </w:pPr>
      <w:r w:rsidRPr="00C27906">
        <w:t>3. Standards regarding Performance &amp; Coinformance..……</w:t>
      </w:r>
      <w:r w:rsidR="00976E16" w:rsidRPr="00C27906">
        <w:t>….</w:t>
      </w:r>
      <w:r w:rsidRPr="00C27906">
        <w:t>……</w:t>
      </w:r>
      <w:r w:rsidR="00B53C5F">
        <w:t>…</w:t>
      </w:r>
      <w:r w:rsidRPr="00C27906">
        <w:t>………………...4</w:t>
      </w:r>
      <w:r w:rsidR="001D6415" w:rsidRPr="00C27906">
        <w:t>6</w:t>
      </w:r>
    </w:p>
    <w:p w:rsidR="00D458DB" w:rsidRPr="00C27906" w:rsidRDefault="00D458DB" w:rsidP="00D458DB">
      <w:pPr>
        <w:pStyle w:val="TOC2"/>
      </w:pPr>
      <w:r w:rsidRPr="00C27906">
        <w:t>4. Performance Security (GCC Clause 7)</w:t>
      </w:r>
      <w:r w:rsidRPr="00C27906">
        <w:tab/>
        <w:t>……….4</w:t>
      </w:r>
      <w:r w:rsidR="001D6415" w:rsidRPr="00C27906">
        <w:t>6</w:t>
      </w:r>
    </w:p>
    <w:p w:rsidR="00D458DB" w:rsidRPr="00C27906" w:rsidRDefault="00D458DB" w:rsidP="00D458DB">
      <w:pPr>
        <w:pStyle w:val="TOC2"/>
      </w:pPr>
      <w:r w:rsidRPr="00C27906">
        <w:t>5. Inspections and Tests (GCC Clause 10)…………………………………</w:t>
      </w:r>
      <w:r w:rsidR="00B53C5F">
        <w:t>…</w:t>
      </w:r>
      <w:r w:rsidRPr="00C27906">
        <w:t>……</w:t>
      </w:r>
      <w:r w:rsidR="00741F49">
        <w:t>..</w:t>
      </w:r>
      <w:r w:rsidRPr="00C27906">
        <w:t>……4</w:t>
      </w:r>
      <w:r w:rsidR="001D6415" w:rsidRPr="00C27906">
        <w:t>6</w:t>
      </w:r>
    </w:p>
    <w:p w:rsidR="00D458DB" w:rsidRPr="00C27906" w:rsidRDefault="00D458DB" w:rsidP="00D458DB">
      <w:pPr>
        <w:pStyle w:val="TOC2"/>
      </w:pPr>
      <w:r w:rsidRPr="00C27906">
        <w:t>6. Packing (GCC Clause 11)</w:t>
      </w:r>
      <w:r w:rsidRPr="00C27906">
        <w:tab/>
        <w:t>……………..4</w:t>
      </w:r>
      <w:r w:rsidR="001D6415" w:rsidRPr="00C27906">
        <w:t>7</w:t>
      </w:r>
    </w:p>
    <w:p w:rsidR="00D458DB" w:rsidRPr="00C27906" w:rsidRDefault="00D458DB" w:rsidP="00D458DB">
      <w:pPr>
        <w:pStyle w:val="TOC2"/>
      </w:pPr>
      <w:r w:rsidRPr="00C27906">
        <w:t>7. Delivery and Documents (GCC Clause 12)……………………………</w:t>
      </w:r>
      <w:r w:rsidR="00B53C5F">
        <w:t>…</w:t>
      </w:r>
      <w:r w:rsidRPr="00C27906">
        <w:t>………</w:t>
      </w:r>
      <w:r w:rsidR="00741F49">
        <w:t>.</w:t>
      </w:r>
      <w:r w:rsidRPr="00C27906">
        <w:t>…….4</w:t>
      </w:r>
      <w:r w:rsidR="001D6415" w:rsidRPr="00C27906">
        <w:t>7</w:t>
      </w:r>
    </w:p>
    <w:p w:rsidR="00D458DB" w:rsidRPr="00C27906" w:rsidRDefault="00D458DB" w:rsidP="00D458DB">
      <w:pPr>
        <w:pStyle w:val="TOC2"/>
      </w:pPr>
      <w:r w:rsidRPr="00C27906">
        <w:t>8. Insurance (GCC Clause 13)</w:t>
      </w:r>
      <w:r w:rsidRPr="00C27906">
        <w:tab/>
        <w:t xml:space="preserve"> 4</w:t>
      </w:r>
      <w:r w:rsidR="001D6415" w:rsidRPr="00C27906">
        <w:t>7</w:t>
      </w:r>
    </w:p>
    <w:p w:rsidR="00D458DB" w:rsidRPr="00C27906" w:rsidRDefault="00D458DB" w:rsidP="00D458DB">
      <w:pPr>
        <w:pStyle w:val="TOC2"/>
      </w:pPr>
      <w:r w:rsidRPr="00C27906">
        <w:t>9. Warranty (GCC Clause 17)</w:t>
      </w:r>
      <w:r w:rsidRPr="00C27906">
        <w:tab/>
      </w:r>
      <w:r w:rsidRPr="00C27906">
        <w:rPr>
          <w:smallCaps/>
        </w:rPr>
        <w:t>4</w:t>
      </w:r>
      <w:r w:rsidR="001D6415" w:rsidRPr="00C27906">
        <w:rPr>
          <w:smallCaps/>
        </w:rPr>
        <w:t>8</w:t>
      </w:r>
    </w:p>
    <w:p w:rsidR="00D458DB" w:rsidRPr="00C27906" w:rsidRDefault="00D458DB" w:rsidP="00D458DB">
      <w:pPr>
        <w:pStyle w:val="TOC2"/>
      </w:pPr>
      <w:r w:rsidRPr="00C27906">
        <w:t>10. Payment (GCC Clause 18)</w:t>
      </w:r>
      <w:r w:rsidRPr="00C27906">
        <w:tab/>
      </w:r>
      <w:r w:rsidRPr="0049676E">
        <w:t>4</w:t>
      </w:r>
      <w:r w:rsidR="001D6415" w:rsidRPr="0049676E">
        <w:t>8</w:t>
      </w:r>
    </w:p>
    <w:p w:rsidR="00D458DB" w:rsidRPr="0049676E" w:rsidRDefault="00D458DB" w:rsidP="00D458DB">
      <w:pPr>
        <w:pStyle w:val="TOC2"/>
      </w:pPr>
      <w:r w:rsidRPr="00C27906">
        <w:t>11. Liquidated Damages &amp; Penalties (GCC Clause 25)</w:t>
      </w:r>
      <w:r w:rsidRPr="00C27906">
        <w:tab/>
      </w:r>
      <w:r w:rsidRPr="0049676E">
        <w:t>4</w:t>
      </w:r>
      <w:r w:rsidR="001D6415" w:rsidRPr="0049676E">
        <w:t>8</w:t>
      </w:r>
    </w:p>
    <w:p w:rsidR="0049676E" w:rsidRPr="0049676E" w:rsidRDefault="0049676E" w:rsidP="0049676E">
      <w:pPr>
        <w:rPr>
          <w:rFonts w:ascii="Arial" w:hAnsi="Arial" w:cs="Arial"/>
          <w:noProof/>
        </w:rPr>
      </w:pPr>
      <w:r>
        <w:rPr>
          <w:rFonts w:ascii="Arial" w:hAnsi="Arial" w:cs="Arial"/>
          <w:noProof/>
        </w:rPr>
        <w:t>12</w:t>
      </w:r>
      <w:r w:rsidRPr="0049676E">
        <w:rPr>
          <w:rFonts w:ascii="Arial" w:hAnsi="Arial" w:cs="Arial"/>
          <w:noProof/>
        </w:rPr>
        <w:t>. Termination of Contract (GCC Clause 26)</w:t>
      </w:r>
      <w:r>
        <w:rPr>
          <w:rFonts w:ascii="Arial" w:hAnsi="Arial" w:cs="Arial"/>
          <w:noProof/>
        </w:rPr>
        <w:t>…………………………………………….</w:t>
      </w:r>
      <w:r w:rsidRPr="0049676E">
        <w:rPr>
          <w:rFonts w:ascii="Arial" w:hAnsi="Arial" w:cs="Arial"/>
          <w:noProof/>
        </w:rPr>
        <w:t>48</w:t>
      </w:r>
    </w:p>
    <w:p w:rsidR="00D458DB" w:rsidRPr="0049676E" w:rsidRDefault="0049676E" w:rsidP="00D458DB">
      <w:pPr>
        <w:pStyle w:val="TOC2"/>
      </w:pPr>
      <w:r>
        <w:t>13</w:t>
      </w:r>
      <w:r w:rsidR="00D458DB" w:rsidRPr="00C27906">
        <w:t>. Resolution of Disputes (GCC Clause 30)</w:t>
      </w:r>
      <w:r w:rsidR="00D458DB" w:rsidRPr="00C27906">
        <w:tab/>
      </w:r>
      <w:r w:rsidR="00D458DB" w:rsidRPr="0049676E">
        <w:t>4</w:t>
      </w:r>
      <w:r w:rsidR="001D6415" w:rsidRPr="0049676E">
        <w:t>9</w:t>
      </w:r>
    </w:p>
    <w:p w:rsidR="00C04274" w:rsidRPr="00C04274" w:rsidRDefault="0049676E" w:rsidP="00C04274">
      <w:pPr>
        <w:rPr>
          <w:rFonts w:ascii="Arial" w:hAnsi="Arial" w:cs="Arial"/>
          <w:noProof/>
        </w:rPr>
      </w:pPr>
      <w:r>
        <w:rPr>
          <w:rFonts w:ascii="Arial" w:hAnsi="Arial" w:cs="Arial"/>
          <w:noProof/>
        </w:rPr>
        <w:t>14</w:t>
      </w:r>
      <w:r w:rsidR="00C04274">
        <w:rPr>
          <w:rFonts w:ascii="Arial" w:hAnsi="Arial" w:cs="Arial"/>
          <w:noProof/>
        </w:rPr>
        <w:t>. Bid Tie……………………………………………………………………………………..49</w:t>
      </w:r>
    </w:p>
    <w:p w:rsidR="00D458DB" w:rsidRPr="00C27906" w:rsidRDefault="0049676E" w:rsidP="00D458DB">
      <w:pPr>
        <w:pStyle w:val="TOC2"/>
      </w:pPr>
      <w:r>
        <w:t>15</w:t>
      </w:r>
      <w:r w:rsidR="00D458DB" w:rsidRPr="00C27906">
        <w:t>. Governing Language (GCC Clause 31)</w:t>
      </w:r>
      <w:r w:rsidR="00D458DB" w:rsidRPr="00C27906">
        <w:tab/>
      </w:r>
      <w:r w:rsidR="001D6415" w:rsidRPr="00C27906">
        <w:t>4</w:t>
      </w:r>
      <w:r w:rsidR="001D6415" w:rsidRPr="00C27906">
        <w:rPr>
          <w:smallCaps/>
        </w:rPr>
        <w:t>9</w:t>
      </w:r>
    </w:p>
    <w:p w:rsidR="00D458DB" w:rsidRPr="00C27906" w:rsidRDefault="0049676E" w:rsidP="00D458DB">
      <w:pPr>
        <w:suppressAutoHyphens/>
        <w:jc w:val="both"/>
        <w:rPr>
          <w:rFonts w:ascii="Arial" w:hAnsi="Arial" w:cs="Arial"/>
        </w:rPr>
      </w:pPr>
      <w:r>
        <w:rPr>
          <w:rFonts w:ascii="Arial" w:hAnsi="Arial" w:cs="Arial"/>
          <w:noProof/>
          <w:sz w:val="22"/>
          <w:szCs w:val="22"/>
        </w:rPr>
        <w:t>16</w:t>
      </w:r>
      <w:r w:rsidR="00D458DB" w:rsidRPr="00C27906">
        <w:rPr>
          <w:rFonts w:ascii="Arial" w:hAnsi="Arial" w:cs="Arial"/>
          <w:noProof/>
          <w:sz w:val="22"/>
          <w:szCs w:val="22"/>
        </w:rPr>
        <w:t>.</w:t>
      </w:r>
      <w:r w:rsidR="00D458DB" w:rsidRPr="00C27906">
        <w:rPr>
          <w:rFonts w:ascii="Arial" w:hAnsi="Arial" w:cs="Arial"/>
          <w:noProof/>
        </w:rPr>
        <w:t xml:space="preserve"> Applicable..Law...(</w:t>
      </w:r>
      <w:r w:rsidR="00D458DB" w:rsidRPr="00C27906">
        <w:rPr>
          <w:rFonts w:ascii="Arial" w:hAnsi="Arial" w:cs="Arial"/>
        </w:rPr>
        <w:t>GCCClause  33)….…………………………………</w:t>
      </w:r>
      <w:r w:rsidR="00B53C5F">
        <w:rPr>
          <w:rFonts w:ascii="Arial" w:hAnsi="Arial" w:cs="Arial"/>
        </w:rPr>
        <w:t>…</w:t>
      </w:r>
      <w:r w:rsidR="00D458DB" w:rsidRPr="00C27906">
        <w:rPr>
          <w:rFonts w:ascii="Arial" w:hAnsi="Arial" w:cs="Arial"/>
        </w:rPr>
        <w:t>………</w:t>
      </w:r>
      <w:r w:rsidR="00741F49">
        <w:rPr>
          <w:rFonts w:ascii="Arial" w:hAnsi="Arial" w:cs="Arial"/>
        </w:rPr>
        <w:t>…</w:t>
      </w:r>
      <w:r w:rsidR="00D458DB" w:rsidRPr="00C27906">
        <w:rPr>
          <w:rFonts w:ascii="Arial" w:hAnsi="Arial" w:cs="Arial"/>
        </w:rPr>
        <w:t>…</w:t>
      </w:r>
      <w:r w:rsidR="001D6415" w:rsidRPr="00C27906">
        <w:rPr>
          <w:rFonts w:ascii="Arial" w:hAnsi="Arial" w:cs="Arial"/>
        </w:rPr>
        <w:t>49</w:t>
      </w:r>
    </w:p>
    <w:p w:rsidR="00D458DB" w:rsidRPr="00C27906" w:rsidRDefault="0049676E" w:rsidP="00D458DB">
      <w:pPr>
        <w:suppressAutoHyphens/>
        <w:spacing w:before="120"/>
        <w:jc w:val="both"/>
        <w:rPr>
          <w:rFonts w:ascii="Arial" w:hAnsi="Arial" w:cs="Arial"/>
          <w:noProof/>
          <w:sz w:val="22"/>
          <w:szCs w:val="22"/>
        </w:rPr>
      </w:pPr>
      <w:r>
        <w:rPr>
          <w:rFonts w:ascii="Arial" w:hAnsi="Arial" w:cs="Arial"/>
        </w:rPr>
        <w:t>17</w:t>
      </w:r>
      <w:r w:rsidR="00D458DB" w:rsidRPr="00C27906">
        <w:rPr>
          <w:rFonts w:ascii="Arial" w:hAnsi="Arial" w:cs="Arial"/>
        </w:rPr>
        <w:t xml:space="preserve">. </w:t>
      </w:r>
      <w:r w:rsidR="00D458DB" w:rsidRPr="00C27906">
        <w:rPr>
          <w:rFonts w:ascii="Arial" w:hAnsi="Arial" w:cs="Arial"/>
          <w:noProof/>
        </w:rPr>
        <w:t>Notices (GCC Clause 34)…….….</w:t>
      </w:r>
      <w:r w:rsidR="00D458DB" w:rsidRPr="00C27906">
        <w:rPr>
          <w:rFonts w:ascii="Arial" w:hAnsi="Arial" w:cs="Arial"/>
          <w:noProof/>
          <w:sz w:val="22"/>
          <w:szCs w:val="22"/>
        </w:rPr>
        <w:t>………………………………………</w:t>
      </w:r>
      <w:r w:rsidR="00B53C5F">
        <w:rPr>
          <w:rFonts w:ascii="Arial" w:hAnsi="Arial" w:cs="Arial"/>
          <w:noProof/>
          <w:sz w:val="22"/>
          <w:szCs w:val="22"/>
        </w:rPr>
        <w:t>…</w:t>
      </w:r>
      <w:r w:rsidR="00D458DB" w:rsidRPr="00C27906">
        <w:rPr>
          <w:rFonts w:ascii="Arial" w:hAnsi="Arial" w:cs="Arial"/>
          <w:noProof/>
          <w:sz w:val="22"/>
          <w:szCs w:val="22"/>
        </w:rPr>
        <w:t>………………..</w:t>
      </w:r>
      <w:r w:rsidR="001D6415" w:rsidRPr="00C27906">
        <w:rPr>
          <w:rFonts w:ascii="Arial" w:hAnsi="Arial" w:cs="Arial"/>
          <w:noProof/>
          <w:sz w:val="22"/>
          <w:szCs w:val="22"/>
        </w:rPr>
        <w:t>49</w:t>
      </w:r>
    </w:p>
    <w:p w:rsidR="001D6415" w:rsidRDefault="0049676E" w:rsidP="00D458DB">
      <w:pPr>
        <w:suppressAutoHyphens/>
        <w:spacing w:before="120"/>
        <w:jc w:val="both"/>
        <w:rPr>
          <w:rFonts w:ascii="Arial" w:hAnsi="Arial" w:cs="Arial"/>
          <w:noProof/>
          <w:sz w:val="22"/>
          <w:szCs w:val="22"/>
        </w:rPr>
      </w:pPr>
      <w:r>
        <w:rPr>
          <w:rFonts w:ascii="Arial" w:hAnsi="Arial" w:cs="Arial"/>
          <w:noProof/>
          <w:sz w:val="22"/>
          <w:szCs w:val="22"/>
        </w:rPr>
        <w:t>18</w:t>
      </w:r>
      <w:r w:rsidR="001D6415" w:rsidRPr="00C27906">
        <w:rPr>
          <w:rFonts w:ascii="Arial" w:hAnsi="Arial" w:cs="Arial"/>
          <w:noProof/>
          <w:sz w:val="22"/>
          <w:szCs w:val="22"/>
        </w:rPr>
        <w:t>. Duties &amp; Taxes …………………………………………………………….…</w:t>
      </w:r>
      <w:r w:rsidR="00B53C5F">
        <w:rPr>
          <w:rFonts w:ascii="Arial" w:hAnsi="Arial" w:cs="Arial"/>
          <w:noProof/>
          <w:sz w:val="22"/>
          <w:szCs w:val="22"/>
        </w:rPr>
        <w:t>…</w:t>
      </w:r>
      <w:r w:rsidR="001D6415" w:rsidRPr="00C27906">
        <w:rPr>
          <w:rFonts w:ascii="Arial" w:hAnsi="Arial" w:cs="Arial"/>
          <w:noProof/>
          <w:sz w:val="22"/>
          <w:szCs w:val="22"/>
        </w:rPr>
        <w:t>……………</w:t>
      </w:r>
      <w:r w:rsidR="00741F49">
        <w:rPr>
          <w:rFonts w:ascii="Arial" w:hAnsi="Arial" w:cs="Arial"/>
          <w:noProof/>
          <w:sz w:val="22"/>
          <w:szCs w:val="22"/>
        </w:rPr>
        <w:t>….</w:t>
      </w:r>
      <w:r w:rsidR="001D6415" w:rsidRPr="00C27906">
        <w:rPr>
          <w:rFonts w:ascii="Arial" w:hAnsi="Arial" w:cs="Arial"/>
          <w:noProof/>
          <w:sz w:val="22"/>
          <w:szCs w:val="22"/>
        </w:rPr>
        <w:t>.49</w:t>
      </w:r>
    </w:p>
    <w:p w:rsidR="00AF2D75" w:rsidRPr="00C27906" w:rsidRDefault="0049676E" w:rsidP="00AF2D75">
      <w:pPr>
        <w:suppressAutoHyphens/>
        <w:spacing w:before="120"/>
        <w:jc w:val="both"/>
        <w:rPr>
          <w:rFonts w:ascii="Arial" w:hAnsi="Arial" w:cs="Arial"/>
          <w:noProof/>
          <w:sz w:val="22"/>
          <w:szCs w:val="22"/>
        </w:rPr>
      </w:pPr>
      <w:r>
        <w:rPr>
          <w:rFonts w:ascii="Arial" w:hAnsi="Arial" w:cs="Arial"/>
          <w:noProof/>
          <w:sz w:val="22"/>
          <w:szCs w:val="22"/>
        </w:rPr>
        <w:t>19</w:t>
      </w:r>
      <w:r w:rsidR="00AF2D75">
        <w:rPr>
          <w:rFonts w:ascii="Arial" w:hAnsi="Arial" w:cs="Arial"/>
          <w:noProof/>
          <w:sz w:val="22"/>
          <w:szCs w:val="22"/>
        </w:rPr>
        <w:t>. Submission of Samples…………</w:t>
      </w:r>
      <w:r w:rsidR="00AF2D75" w:rsidRPr="00C27906">
        <w:rPr>
          <w:rFonts w:ascii="Arial" w:hAnsi="Arial" w:cs="Arial"/>
          <w:noProof/>
          <w:sz w:val="22"/>
          <w:szCs w:val="22"/>
        </w:rPr>
        <w:t>………………………………………….…</w:t>
      </w:r>
      <w:r w:rsidR="00AF2D75">
        <w:rPr>
          <w:rFonts w:ascii="Arial" w:hAnsi="Arial" w:cs="Arial"/>
          <w:noProof/>
          <w:sz w:val="22"/>
          <w:szCs w:val="22"/>
        </w:rPr>
        <w:t>…</w:t>
      </w:r>
      <w:r w:rsidR="00AF2D75" w:rsidRPr="00C27906">
        <w:rPr>
          <w:rFonts w:ascii="Arial" w:hAnsi="Arial" w:cs="Arial"/>
          <w:noProof/>
          <w:sz w:val="22"/>
          <w:szCs w:val="22"/>
        </w:rPr>
        <w:t>……………</w:t>
      </w:r>
      <w:r w:rsidR="00AF2D75">
        <w:rPr>
          <w:rFonts w:ascii="Arial" w:hAnsi="Arial" w:cs="Arial"/>
          <w:noProof/>
          <w:sz w:val="22"/>
          <w:szCs w:val="22"/>
        </w:rPr>
        <w:t>….</w:t>
      </w:r>
      <w:r w:rsidR="00AF2D75" w:rsidRPr="00C27906">
        <w:rPr>
          <w:rFonts w:ascii="Arial" w:hAnsi="Arial" w:cs="Arial"/>
          <w:noProof/>
          <w:sz w:val="22"/>
          <w:szCs w:val="22"/>
        </w:rPr>
        <w:t>.49</w:t>
      </w:r>
    </w:p>
    <w:p w:rsidR="00AF2D75" w:rsidRPr="00C27906" w:rsidRDefault="00AF2D75" w:rsidP="00D458DB">
      <w:pPr>
        <w:suppressAutoHyphens/>
        <w:spacing w:before="120"/>
        <w:jc w:val="both"/>
        <w:rPr>
          <w:rFonts w:ascii="Arial" w:hAnsi="Arial" w:cs="Arial"/>
          <w:noProof/>
          <w:sz w:val="22"/>
          <w:szCs w:val="22"/>
        </w:rPr>
      </w:pPr>
    </w:p>
    <w:p w:rsidR="00D458DB" w:rsidRPr="00C27906" w:rsidRDefault="002A0F7D" w:rsidP="00D458DB">
      <w:pPr>
        <w:rPr>
          <w:rFonts w:ascii="Arial" w:hAnsi="Arial" w:cs="Arial"/>
        </w:rPr>
      </w:pPr>
      <w:r w:rsidRPr="00C27906">
        <w:rPr>
          <w:rFonts w:ascii="Arial" w:hAnsi="Arial" w:cs="Arial"/>
          <w:smallCaps/>
          <w:sz w:val="22"/>
          <w:szCs w:val="22"/>
        </w:rPr>
        <w:fldChar w:fldCharType="end"/>
      </w:r>
    </w:p>
    <w:p w:rsidR="00D458DB" w:rsidRPr="00C27906" w:rsidRDefault="00D458DB" w:rsidP="00D458DB">
      <w:pPr>
        <w:rPr>
          <w:rFonts w:ascii="Arial" w:hAnsi="Arial" w:cs="Arial"/>
        </w:rPr>
      </w:pPr>
    </w:p>
    <w:p w:rsidR="00D458DB" w:rsidRPr="00C27906" w:rsidRDefault="00D458DB" w:rsidP="00D458DB">
      <w:pPr>
        <w:rPr>
          <w:rFonts w:ascii="Arial" w:hAnsi="Arial" w:cs="Arial"/>
        </w:rPr>
      </w:pPr>
    </w:p>
    <w:p w:rsidR="00D458DB" w:rsidRPr="00C27906" w:rsidRDefault="00D458DB" w:rsidP="00D458DB">
      <w:pPr>
        <w:rPr>
          <w:rFonts w:ascii="Arial" w:hAnsi="Arial" w:cs="Arial"/>
        </w:rPr>
      </w:pPr>
    </w:p>
    <w:p w:rsidR="00D458DB" w:rsidRPr="00C27906" w:rsidRDefault="00D458DB" w:rsidP="00D458DB">
      <w:pPr>
        <w:rPr>
          <w:rFonts w:ascii="Arial" w:hAnsi="Arial" w:cs="Arial"/>
        </w:rPr>
      </w:pPr>
    </w:p>
    <w:p w:rsidR="00D458DB" w:rsidRPr="00C27906" w:rsidRDefault="00D458DB" w:rsidP="00D458DB">
      <w:pPr>
        <w:rPr>
          <w:rFonts w:ascii="Arial" w:hAnsi="Arial" w:cs="Arial"/>
        </w:rPr>
      </w:pPr>
    </w:p>
    <w:p w:rsidR="00D458DB" w:rsidRPr="00C27906" w:rsidRDefault="00D458DB" w:rsidP="00D458DB">
      <w:pPr>
        <w:suppressAutoHyphens/>
        <w:jc w:val="center"/>
        <w:rPr>
          <w:rFonts w:ascii="Arial" w:hAnsi="Arial" w:cs="Arial"/>
          <w:b/>
          <w:bCs/>
          <w:sz w:val="28"/>
          <w:szCs w:val="28"/>
        </w:rPr>
      </w:pPr>
    </w:p>
    <w:p w:rsidR="00D458DB" w:rsidRPr="00C27906" w:rsidRDefault="00D458DB" w:rsidP="00D458DB">
      <w:pPr>
        <w:suppressAutoHyphens/>
        <w:jc w:val="center"/>
        <w:rPr>
          <w:rFonts w:ascii="Arial" w:hAnsi="Arial" w:cs="Arial"/>
          <w:b/>
          <w:bCs/>
          <w:sz w:val="28"/>
          <w:szCs w:val="28"/>
        </w:rPr>
      </w:pPr>
    </w:p>
    <w:p w:rsidR="00D458DB" w:rsidRPr="00C27906" w:rsidRDefault="00D458DB" w:rsidP="00D458DB">
      <w:pPr>
        <w:suppressAutoHyphens/>
        <w:jc w:val="center"/>
        <w:rPr>
          <w:rFonts w:ascii="Arial" w:hAnsi="Arial" w:cs="Arial"/>
          <w:b/>
          <w:bCs/>
          <w:sz w:val="28"/>
          <w:szCs w:val="28"/>
        </w:rPr>
      </w:pPr>
    </w:p>
    <w:p w:rsidR="00D458DB" w:rsidRPr="00C27906" w:rsidRDefault="00D458DB" w:rsidP="00D458DB">
      <w:pPr>
        <w:suppressAutoHyphens/>
        <w:jc w:val="center"/>
        <w:rPr>
          <w:rFonts w:ascii="Arial" w:hAnsi="Arial" w:cs="Arial"/>
          <w:b/>
          <w:bCs/>
          <w:sz w:val="28"/>
          <w:szCs w:val="28"/>
        </w:rPr>
      </w:pPr>
    </w:p>
    <w:p w:rsidR="009547D6" w:rsidRPr="00C27906" w:rsidRDefault="009547D6" w:rsidP="00D458DB">
      <w:pPr>
        <w:suppressAutoHyphens/>
        <w:jc w:val="center"/>
        <w:rPr>
          <w:rFonts w:ascii="Arial" w:hAnsi="Arial" w:cs="Arial"/>
          <w:b/>
          <w:bCs/>
          <w:sz w:val="28"/>
          <w:szCs w:val="28"/>
        </w:rPr>
      </w:pPr>
    </w:p>
    <w:p w:rsidR="00C04274" w:rsidRDefault="00C04274" w:rsidP="000C3972">
      <w:pPr>
        <w:suppressAutoHyphens/>
        <w:rPr>
          <w:rFonts w:ascii="Arial" w:hAnsi="Arial" w:cs="Arial"/>
          <w:b/>
          <w:bCs/>
          <w:sz w:val="28"/>
          <w:szCs w:val="28"/>
        </w:rPr>
      </w:pPr>
    </w:p>
    <w:p w:rsidR="00104FDF" w:rsidRPr="00C27906" w:rsidRDefault="00104FDF" w:rsidP="000C3972">
      <w:pPr>
        <w:suppressAutoHyphens/>
        <w:rPr>
          <w:rFonts w:ascii="Arial" w:hAnsi="Arial" w:cs="Arial"/>
          <w:b/>
          <w:bCs/>
          <w:sz w:val="28"/>
          <w:szCs w:val="28"/>
        </w:rPr>
      </w:pPr>
    </w:p>
    <w:p w:rsidR="00D458DB" w:rsidRPr="00C04274" w:rsidRDefault="00D458DB" w:rsidP="00C04274">
      <w:pPr>
        <w:suppressAutoHyphens/>
        <w:jc w:val="center"/>
        <w:rPr>
          <w:rFonts w:ascii="Arial" w:hAnsi="Arial" w:cs="Arial"/>
          <w:b/>
          <w:bCs/>
          <w:sz w:val="28"/>
          <w:szCs w:val="28"/>
        </w:rPr>
      </w:pPr>
      <w:r w:rsidRPr="00C27906">
        <w:rPr>
          <w:rFonts w:ascii="Arial" w:hAnsi="Arial" w:cs="Arial"/>
          <w:b/>
          <w:bCs/>
          <w:sz w:val="28"/>
          <w:szCs w:val="28"/>
        </w:rPr>
        <w:lastRenderedPageBreak/>
        <w:t>Special Conditions of Contract</w:t>
      </w:r>
    </w:p>
    <w:p w:rsidR="00D458DB" w:rsidRPr="00C27906" w:rsidRDefault="00D458DB" w:rsidP="00D458DB">
      <w:pPr>
        <w:suppressAutoHyphens/>
        <w:jc w:val="both"/>
        <w:rPr>
          <w:rFonts w:ascii="Arial" w:hAnsi="Arial" w:cs="Arial"/>
        </w:rPr>
      </w:pPr>
    </w:p>
    <w:p w:rsidR="00D458DB" w:rsidRDefault="00D458DB" w:rsidP="00D458DB">
      <w:pPr>
        <w:suppressAutoHyphens/>
        <w:jc w:val="both"/>
        <w:rPr>
          <w:rFonts w:ascii="Arial" w:hAnsi="Arial" w:cs="Arial"/>
        </w:rPr>
      </w:pPr>
      <w:r w:rsidRPr="00C27906">
        <w:rPr>
          <w:rFonts w:ascii="Arial" w:hAnsi="Arial" w:cs="Arial"/>
        </w:rPr>
        <w:t>The following Special Conditions of Contract shall supplement the General Conditions of Contract (GCC).  Whenever there is a conflict, the provisions herein shall prevail over those in the General Conditions of Contract.  The corresponding clause number of the GCC is indicated in parentheses.</w:t>
      </w:r>
    </w:p>
    <w:p w:rsidR="000827FE" w:rsidRPr="000827FE" w:rsidRDefault="000827FE" w:rsidP="00D458DB">
      <w:pPr>
        <w:suppressAutoHyphens/>
        <w:jc w:val="both"/>
        <w:rPr>
          <w:rFonts w:ascii="Arial" w:hAnsi="Arial" w:cs="Arial"/>
        </w:rPr>
      </w:pPr>
    </w:p>
    <w:p w:rsidR="00D458DB" w:rsidRPr="00C27906" w:rsidRDefault="00D458DB" w:rsidP="00D458DB">
      <w:pPr>
        <w:pStyle w:val="Head52"/>
        <w:rPr>
          <w:rFonts w:ascii="Arial" w:hAnsi="Arial" w:cs="Arial"/>
          <w:sz w:val="22"/>
          <w:szCs w:val="22"/>
        </w:rPr>
      </w:pPr>
      <w:r w:rsidRPr="00C27906">
        <w:rPr>
          <w:rFonts w:ascii="Arial" w:hAnsi="Arial" w:cs="Arial"/>
          <w:sz w:val="22"/>
          <w:szCs w:val="22"/>
        </w:rPr>
        <w:t>1.</w:t>
      </w:r>
      <w:r w:rsidRPr="00C27906">
        <w:rPr>
          <w:rFonts w:ascii="Arial" w:hAnsi="Arial" w:cs="Arial"/>
          <w:sz w:val="22"/>
          <w:szCs w:val="22"/>
        </w:rPr>
        <w:tab/>
        <w:t>Definitions (GCC Clause 1)</w:t>
      </w:r>
    </w:p>
    <w:p w:rsidR="00D458DB" w:rsidRPr="00C27906" w:rsidRDefault="00D458DB" w:rsidP="00D458DB">
      <w:pPr>
        <w:suppressAutoHyphens/>
        <w:jc w:val="both"/>
        <w:rPr>
          <w:rFonts w:ascii="Arial" w:hAnsi="Arial" w:cs="Arial"/>
          <w:sz w:val="22"/>
          <w:szCs w:val="22"/>
        </w:rPr>
      </w:pPr>
    </w:p>
    <w:p w:rsidR="006857E8" w:rsidRPr="00C27906" w:rsidRDefault="00D458DB" w:rsidP="006857E8">
      <w:pPr>
        <w:numPr>
          <w:ilvl w:val="0"/>
          <w:numId w:val="1"/>
        </w:numPr>
        <w:suppressAutoHyphens/>
        <w:rPr>
          <w:rFonts w:ascii="Arial" w:hAnsi="Arial" w:cs="Arial"/>
          <w:b/>
          <w:sz w:val="22"/>
          <w:szCs w:val="22"/>
        </w:rPr>
      </w:pPr>
      <w:r w:rsidRPr="00C27906">
        <w:rPr>
          <w:rFonts w:ascii="Arial" w:hAnsi="Arial" w:cs="Arial"/>
          <w:sz w:val="22"/>
          <w:szCs w:val="22"/>
        </w:rPr>
        <w:t>GCC 1.1 (c)—</w:t>
      </w:r>
      <w:r w:rsidRPr="00C27906">
        <w:rPr>
          <w:rFonts w:ascii="Arial" w:hAnsi="Arial" w:cs="Arial"/>
          <w:b/>
          <w:sz w:val="22"/>
          <w:szCs w:val="22"/>
        </w:rPr>
        <w:t xml:space="preserve">The Goods are: </w:t>
      </w:r>
      <w:r w:rsidR="006857E8" w:rsidRPr="00C27906">
        <w:rPr>
          <w:rFonts w:ascii="Arial" w:hAnsi="Arial" w:cs="Arial"/>
          <w:b/>
          <w:sz w:val="22"/>
          <w:szCs w:val="22"/>
        </w:rPr>
        <w:t xml:space="preserve">Procurement of </w:t>
      </w:r>
      <w:r w:rsidR="00894134" w:rsidRPr="00894134">
        <w:rPr>
          <w:rFonts w:ascii="Arial" w:hAnsi="Arial" w:cs="Arial"/>
          <w:b/>
          <w:sz w:val="22"/>
          <w:szCs w:val="22"/>
        </w:rPr>
        <w:t>Ant</w:t>
      </w:r>
      <w:r w:rsidR="00BF4794">
        <w:rPr>
          <w:rFonts w:ascii="Arial" w:hAnsi="Arial" w:cs="Arial"/>
          <w:b/>
          <w:sz w:val="22"/>
          <w:szCs w:val="22"/>
        </w:rPr>
        <w:t>i-Dengue, Malaria and</w:t>
      </w:r>
      <w:r w:rsidR="00894134" w:rsidRPr="00894134">
        <w:rPr>
          <w:rFonts w:ascii="Arial" w:hAnsi="Arial" w:cs="Arial"/>
          <w:b/>
          <w:sz w:val="22"/>
          <w:szCs w:val="22"/>
        </w:rPr>
        <w:t xml:space="preserve"> Leishmaniaisis Items</w:t>
      </w:r>
      <w:r w:rsidR="008F5E6C">
        <w:rPr>
          <w:rFonts w:ascii="Arial" w:hAnsi="Arial" w:cs="Arial"/>
          <w:b/>
          <w:sz w:val="22"/>
          <w:szCs w:val="22"/>
        </w:rPr>
        <w:t>.</w:t>
      </w:r>
    </w:p>
    <w:p w:rsidR="00D458DB" w:rsidRPr="00C27906" w:rsidRDefault="00D458DB" w:rsidP="00D458DB">
      <w:pPr>
        <w:suppressAutoHyphens/>
        <w:ind w:left="2070" w:hanging="1530"/>
        <w:rPr>
          <w:rFonts w:ascii="Arial" w:hAnsi="Arial" w:cs="Arial"/>
          <w:b/>
          <w:sz w:val="22"/>
          <w:szCs w:val="22"/>
        </w:rPr>
      </w:pPr>
    </w:p>
    <w:p w:rsidR="00D458DB" w:rsidRPr="00C27906" w:rsidRDefault="00D458DB" w:rsidP="00D458DB">
      <w:pPr>
        <w:suppressAutoHyphens/>
        <w:ind w:left="2070" w:hanging="1530"/>
        <w:jc w:val="both"/>
        <w:rPr>
          <w:rFonts w:ascii="Arial" w:hAnsi="Arial" w:cs="Arial"/>
          <w:sz w:val="22"/>
          <w:szCs w:val="22"/>
        </w:rPr>
      </w:pPr>
      <w:r w:rsidRPr="00C27906">
        <w:rPr>
          <w:rFonts w:ascii="Arial" w:hAnsi="Arial" w:cs="Arial"/>
          <w:sz w:val="22"/>
          <w:szCs w:val="22"/>
        </w:rPr>
        <w:t>GCC 1.1 (g)—The Purchaser is:</w:t>
      </w:r>
      <w:r w:rsidR="005966F7">
        <w:rPr>
          <w:rFonts w:ascii="Arial" w:hAnsi="Arial" w:cs="Arial"/>
          <w:sz w:val="22"/>
          <w:szCs w:val="22"/>
        </w:rPr>
        <w:t xml:space="preserve"> </w:t>
      </w:r>
      <w:r w:rsidR="00932887">
        <w:rPr>
          <w:rFonts w:ascii="Arial" w:hAnsi="Arial" w:cs="Arial"/>
          <w:b/>
          <w:sz w:val="22"/>
          <w:szCs w:val="22"/>
        </w:rPr>
        <w:t>Director of Integrated Vector Control Program</w:t>
      </w:r>
      <w:r w:rsidR="007C1B5C">
        <w:rPr>
          <w:rFonts w:ascii="Arial" w:hAnsi="Arial" w:cs="Arial"/>
          <w:b/>
          <w:sz w:val="22"/>
          <w:szCs w:val="22"/>
        </w:rPr>
        <w:t>,</w:t>
      </w:r>
      <w:r w:rsidR="005966F7">
        <w:rPr>
          <w:rFonts w:ascii="Arial" w:hAnsi="Arial" w:cs="Arial"/>
          <w:b/>
          <w:sz w:val="22"/>
          <w:szCs w:val="22"/>
        </w:rPr>
        <w:t xml:space="preserve"> </w:t>
      </w:r>
      <w:r w:rsidRPr="00E12916">
        <w:rPr>
          <w:rFonts w:ascii="Arial" w:hAnsi="Arial" w:cs="Arial"/>
          <w:b/>
          <w:sz w:val="22"/>
          <w:szCs w:val="22"/>
        </w:rPr>
        <w:t>Department of Health, Khyber Pakhtunkhwa, Peshawar</w:t>
      </w:r>
    </w:p>
    <w:p w:rsidR="00D458DB" w:rsidRPr="00C27906" w:rsidRDefault="00D458DB" w:rsidP="00D458DB">
      <w:pPr>
        <w:suppressAutoHyphens/>
        <w:ind w:left="533" w:firstLine="7"/>
        <w:jc w:val="both"/>
        <w:rPr>
          <w:rFonts w:ascii="Arial" w:hAnsi="Arial" w:cs="Arial"/>
          <w:sz w:val="22"/>
          <w:szCs w:val="22"/>
        </w:rPr>
      </w:pPr>
    </w:p>
    <w:p w:rsidR="00E752A9" w:rsidRPr="00476DD8" w:rsidRDefault="00D458DB" w:rsidP="00E752A9">
      <w:pPr>
        <w:suppressAutoHyphens/>
        <w:jc w:val="both"/>
        <w:rPr>
          <w:rFonts w:ascii="Arial" w:hAnsi="Arial" w:cs="Arial"/>
          <w:sz w:val="22"/>
          <w:szCs w:val="22"/>
        </w:rPr>
      </w:pPr>
      <w:r w:rsidRPr="00C27906">
        <w:rPr>
          <w:rFonts w:ascii="Arial" w:hAnsi="Arial" w:cs="Arial"/>
          <w:sz w:val="22"/>
          <w:szCs w:val="22"/>
        </w:rPr>
        <w:t xml:space="preserve">GCC 1.1 (h)—The Supplier is: </w:t>
      </w:r>
      <w:r w:rsidR="00E752A9" w:rsidRPr="00476DD8">
        <w:rPr>
          <w:rFonts w:ascii="Arial" w:hAnsi="Arial" w:cs="Arial"/>
          <w:sz w:val="22"/>
          <w:szCs w:val="22"/>
        </w:rPr>
        <w:t>Manufacturers, authorized</w:t>
      </w:r>
      <w:r w:rsidR="00F812FD">
        <w:rPr>
          <w:rFonts w:ascii="Arial" w:hAnsi="Arial" w:cs="Arial"/>
          <w:sz w:val="22"/>
          <w:szCs w:val="22"/>
        </w:rPr>
        <w:t xml:space="preserve"> dealer </w:t>
      </w:r>
      <w:r w:rsidR="00E752A9" w:rsidRPr="00476DD8">
        <w:rPr>
          <w:rFonts w:ascii="Arial" w:hAnsi="Arial" w:cs="Arial"/>
          <w:sz w:val="22"/>
          <w:szCs w:val="22"/>
        </w:rPr>
        <w:t>/</w:t>
      </w:r>
      <w:r w:rsidR="00F812FD">
        <w:rPr>
          <w:rFonts w:ascii="Arial" w:hAnsi="Arial" w:cs="Arial"/>
          <w:sz w:val="22"/>
          <w:szCs w:val="22"/>
        </w:rPr>
        <w:t xml:space="preserve"> sole distributer</w:t>
      </w:r>
      <w:r w:rsidR="00200063">
        <w:rPr>
          <w:rFonts w:ascii="Arial" w:hAnsi="Arial" w:cs="Arial"/>
          <w:sz w:val="22"/>
          <w:szCs w:val="22"/>
        </w:rPr>
        <w:t xml:space="preserve"> / sole agent</w:t>
      </w:r>
      <w:r w:rsidR="00E752A9" w:rsidRPr="00476DD8">
        <w:rPr>
          <w:rFonts w:ascii="Arial" w:hAnsi="Arial" w:cs="Arial"/>
          <w:sz w:val="22"/>
          <w:szCs w:val="22"/>
        </w:rPr>
        <w:t xml:space="preserve"> </w:t>
      </w:r>
      <w:r w:rsidR="00E46DCF">
        <w:rPr>
          <w:rFonts w:ascii="Arial" w:hAnsi="Arial" w:cs="Arial"/>
          <w:sz w:val="22"/>
          <w:szCs w:val="22"/>
        </w:rPr>
        <w:t xml:space="preserve">/ sub dealer </w:t>
      </w:r>
      <w:r w:rsidR="00E752A9" w:rsidRPr="00476DD8">
        <w:rPr>
          <w:rFonts w:ascii="Arial" w:hAnsi="Arial" w:cs="Arial"/>
          <w:sz w:val="22"/>
          <w:szCs w:val="22"/>
        </w:rPr>
        <w:t>registered with relevant sales and income tax authorities and have requisite qualification and eligibility for supply of Goods in the specialized categories of health.</w:t>
      </w:r>
    </w:p>
    <w:p w:rsidR="00D458DB" w:rsidRPr="00C27906" w:rsidRDefault="00D458DB" w:rsidP="00D458DB">
      <w:pPr>
        <w:suppressAutoHyphens/>
        <w:ind w:left="533" w:firstLine="7"/>
        <w:jc w:val="both"/>
        <w:rPr>
          <w:rFonts w:ascii="Arial" w:hAnsi="Arial" w:cs="Arial"/>
          <w:sz w:val="22"/>
          <w:szCs w:val="22"/>
        </w:rPr>
      </w:pPr>
    </w:p>
    <w:p w:rsidR="00D458DB" w:rsidRPr="00C27906" w:rsidRDefault="00D458DB" w:rsidP="00D458DB">
      <w:pPr>
        <w:pStyle w:val="Head52"/>
        <w:rPr>
          <w:rFonts w:ascii="Arial" w:hAnsi="Arial" w:cs="Arial"/>
          <w:sz w:val="22"/>
          <w:szCs w:val="22"/>
        </w:rPr>
      </w:pPr>
      <w:r w:rsidRPr="00C27906">
        <w:rPr>
          <w:rFonts w:ascii="Arial" w:hAnsi="Arial" w:cs="Arial"/>
          <w:sz w:val="22"/>
          <w:szCs w:val="22"/>
        </w:rPr>
        <w:t>2.</w:t>
      </w:r>
      <w:r w:rsidRPr="00C27906">
        <w:rPr>
          <w:rFonts w:ascii="Arial" w:hAnsi="Arial" w:cs="Arial"/>
          <w:sz w:val="22"/>
          <w:szCs w:val="22"/>
        </w:rPr>
        <w:tab/>
        <w:t>Country of Origin (GCC Clause 3)</w:t>
      </w:r>
    </w:p>
    <w:p w:rsidR="00D458DB" w:rsidRPr="00C27906" w:rsidRDefault="00D458DB" w:rsidP="00D458DB">
      <w:pPr>
        <w:suppressAutoHyphens/>
        <w:jc w:val="both"/>
        <w:rPr>
          <w:rFonts w:ascii="Arial" w:hAnsi="Arial" w:cs="Arial"/>
          <w:sz w:val="22"/>
          <w:szCs w:val="22"/>
        </w:rPr>
      </w:pPr>
    </w:p>
    <w:p w:rsidR="00D458DB" w:rsidRPr="00C27906" w:rsidRDefault="00D458DB" w:rsidP="00D458DB">
      <w:pPr>
        <w:suppressAutoHyphens/>
        <w:ind w:left="533" w:firstLine="7"/>
        <w:jc w:val="both"/>
        <w:rPr>
          <w:rFonts w:ascii="Arial" w:hAnsi="Arial" w:cs="Arial"/>
          <w:sz w:val="22"/>
          <w:szCs w:val="22"/>
        </w:rPr>
      </w:pPr>
      <w:r w:rsidRPr="00C27906">
        <w:rPr>
          <w:rFonts w:ascii="Arial" w:hAnsi="Arial" w:cs="Arial"/>
          <w:sz w:val="22"/>
          <w:szCs w:val="22"/>
        </w:rPr>
        <w:t xml:space="preserve">All countries and territories as indicated in </w:t>
      </w:r>
      <w:r w:rsidRPr="00C27906">
        <w:rPr>
          <w:rFonts w:ascii="Arial" w:hAnsi="Arial" w:cs="Arial"/>
          <w:b/>
          <w:sz w:val="22"/>
          <w:szCs w:val="22"/>
        </w:rPr>
        <w:t>Part Two: Section V</w:t>
      </w:r>
      <w:r w:rsidRPr="00C27906">
        <w:rPr>
          <w:rFonts w:ascii="Arial" w:hAnsi="Arial" w:cs="Arial"/>
          <w:sz w:val="22"/>
          <w:szCs w:val="22"/>
        </w:rPr>
        <w:t xml:space="preserve"> of the Standard Bidding Documents, “Eligibility for the Provisions of Goods, Works, and Services.”</w:t>
      </w:r>
    </w:p>
    <w:p w:rsidR="00D458DB" w:rsidRPr="00C27906" w:rsidRDefault="00D458DB" w:rsidP="00C04274">
      <w:pPr>
        <w:suppressAutoHyphens/>
        <w:jc w:val="both"/>
        <w:rPr>
          <w:rFonts w:ascii="Arial" w:hAnsi="Arial" w:cs="Arial"/>
          <w:sz w:val="22"/>
          <w:szCs w:val="22"/>
        </w:rPr>
      </w:pPr>
    </w:p>
    <w:p w:rsidR="00D458DB" w:rsidRPr="00C27906" w:rsidRDefault="00D458DB" w:rsidP="00D458DB">
      <w:pPr>
        <w:suppressAutoHyphens/>
        <w:ind w:left="360" w:hanging="360"/>
        <w:jc w:val="both"/>
        <w:rPr>
          <w:rFonts w:ascii="Arial" w:hAnsi="Arial" w:cs="Arial"/>
          <w:b/>
          <w:sz w:val="22"/>
          <w:szCs w:val="22"/>
        </w:rPr>
      </w:pPr>
      <w:r w:rsidRPr="00C27906">
        <w:rPr>
          <w:rFonts w:ascii="Arial" w:hAnsi="Arial" w:cs="Arial"/>
          <w:b/>
          <w:sz w:val="22"/>
          <w:szCs w:val="22"/>
        </w:rPr>
        <w:t>3.      Standards (GCC Clause 4)</w:t>
      </w:r>
    </w:p>
    <w:p w:rsidR="00D458DB" w:rsidRPr="00C04274" w:rsidRDefault="00D458DB" w:rsidP="00C04274">
      <w:pPr>
        <w:pStyle w:val="ListParagraph"/>
        <w:spacing w:before="120"/>
        <w:ind w:left="547"/>
        <w:jc w:val="both"/>
        <w:rPr>
          <w:rFonts w:ascii="Arial" w:hAnsi="Arial" w:cs="Arial"/>
        </w:rPr>
      </w:pPr>
      <w:r w:rsidRPr="00C27906">
        <w:rPr>
          <w:rFonts w:ascii="Arial" w:hAnsi="Arial" w:cs="Arial"/>
          <w:sz w:val="22"/>
          <w:szCs w:val="22"/>
        </w:rPr>
        <w:t>GCC 4.1—</w:t>
      </w:r>
      <w:r w:rsidR="003F0AA2">
        <w:rPr>
          <w:rFonts w:ascii="Arial" w:hAnsi="Arial" w:cs="Arial"/>
          <w:sz w:val="22"/>
          <w:szCs w:val="22"/>
        </w:rPr>
        <w:t xml:space="preserve"> </w:t>
      </w:r>
      <w:r w:rsidRPr="00C27906">
        <w:rPr>
          <w:rFonts w:ascii="Arial" w:hAnsi="Arial" w:cs="Arial"/>
          <w:sz w:val="22"/>
          <w:szCs w:val="22"/>
        </w:rPr>
        <w:t>The quoted product, at the time of delivery</w:t>
      </w:r>
      <w:r w:rsidR="00C66BB3" w:rsidRPr="00C27906">
        <w:rPr>
          <w:rFonts w:ascii="Arial" w:hAnsi="Arial" w:cs="Arial"/>
          <w:sz w:val="22"/>
          <w:szCs w:val="22"/>
        </w:rPr>
        <w:t>, shall</w:t>
      </w:r>
      <w:r w:rsidRPr="00C27906">
        <w:rPr>
          <w:rFonts w:ascii="Arial" w:hAnsi="Arial" w:cs="Arial"/>
          <w:sz w:val="22"/>
          <w:szCs w:val="22"/>
        </w:rPr>
        <w:t xml:space="preserve"> conform to the</w:t>
      </w:r>
      <w:r w:rsidR="009C7347">
        <w:rPr>
          <w:rFonts w:ascii="Arial" w:hAnsi="Arial" w:cs="Arial"/>
          <w:sz w:val="22"/>
          <w:szCs w:val="22"/>
        </w:rPr>
        <w:t xml:space="preserve"> </w:t>
      </w:r>
      <w:r w:rsidRPr="00C27906">
        <w:rPr>
          <w:rFonts w:ascii="Arial" w:hAnsi="Arial" w:cs="Arial"/>
          <w:sz w:val="22"/>
          <w:szCs w:val="22"/>
        </w:rPr>
        <w:t xml:space="preserve">standards as prescribed in the Technical Evaluation Criteria. The said conformance shall lead </w:t>
      </w:r>
      <w:r w:rsidR="007C1B5C" w:rsidRPr="00C27906">
        <w:rPr>
          <w:rFonts w:ascii="Arial" w:hAnsi="Arial" w:cs="Arial"/>
          <w:sz w:val="22"/>
          <w:szCs w:val="22"/>
        </w:rPr>
        <w:t>to subsequent</w:t>
      </w:r>
      <w:r w:rsidRPr="00C27906">
        <w:rPr>
          <w:rFonts w:ascii="Arial" w:hAnsi="Arial" w:cs="Arial"/>
          <w:sz w:val="22"/>
          <w:szCs w:val="22"/>
        </w:rPr>
        <w:t xml:space="preserve"> issuance of the Acceptance Certificate to the Supplier by the Purchaser. </w:t>
      </w:r>
    </w:p>
    <w:p w:rsidR="00D458DB" w:rsidRPr="00C27906" w:rsidRDefault="00D458DB" w:rsidP="00D458DB">
      <w:pPr>
        <w:suppressAutoHyphens/>
        <w:ind w:left="533" w:firstLine="7"/>
        <w:jc w:val="both"/>
        <w:rPr>
          <w:rFonts w:ascii="Arial" w:hAnsi="Arial" w:cs="Arial"/>
          <w:sz w:val="22"/>
          <w:szCs w:val="22"/>
        </w:rPr>
      </w:pPr>
    </w:p>
    <w:p w:rsidR="00D458DB" w:rsidRPr="00C27906" w:rsidRDefault="00D458DB" w:rsidP="00D458DB">
      <w:pPr>
        <w:pStyle w:val="Head52"/>
        <w:rPr>
          <w:rFonts w:ascii="Arial" w:hAnsi="Arial" w:cs="Arial"/>
          <w:sz w:val="22"/>
          <w:szCs w:val="22"/>
        </w:rPr>
      </w:pPr>
      <w:bookmarkStart w:id="4" w:name="_Toc340549335"/>
      <w:bookmarkStart w:id="5" w:name="_Toc369267003"/>
      <w:r w:rsidRPr="00C27906">
        <w:rPr>
          <w:rFonts w:ascii="Arial" w:hAnsi="Arial" w:cs="Arial"/>
          <w:sz w:val="22"/>
          <w:szCs w:val="22"/>
        </w:rPr>
        <w:t>4.</w:t>
      </w:r>
      <w:r w:rsidRPr="00C27906">
        <w:rPr>
          <w:rFonts w:ascii="Arial" w:hAnsi="Arial" w:cs="Arial"/>
          <w:sz w:val="22"/>
          <w:szCs w:val="22"/>
        </w:rPr>
        <w:tab/>
        <w:t>Performance Security (GCC Clause 7)</w:t>
      </w:r>
      <w:bookmarkEnd w:id="4"/>
      <w:bookmarkEnd w:id="5"/>
    </w:p>
    <w:p w:rsidR="00D458DB" w:rsidRPr="00C27906" w:rsidRDefault="00D458DB" w:rsidP="00D458DB">
      <w:pPr>
        <w:suppressAutoHyphens/>
        <w:jc w:val="both"/>
        <w:rPr>
          <w:rFonts w:ascii="Arial" w:hAnsi="Arial" w:cs="Arial"/>
          <w:b/>
          <w:sz w:val="22"/>
          <w:szCs w:val="22"/>
        </w:rPr>
      </w:pPr>
    </w:p>
    <w:p w:rsidR="00D458DB" w:rsidRPr="00C27906" w:rsidRDefault="00D458DB" w:rsidP="00D458DB">
      <w:pPr>
        <w:suppressAutoHyphens/>
        <w:ind w:left="540" w:firstLine="7"/>
        <w:jc w:val="both"/>
        <w:rPr>
          <w:rFonts w:ascii="Arial" w:hAnsi="Arial" w:cs="Arial"/>
          <w:b/>
          <w:iCs/>
          <w:sz w:val="22"/>
          <w:szCs w:val="22"/>
        </w:rPr>
      </w:pPr>
      <w:r w:rsidRPr="00C27906">
        <w:rPr>
          <w:rFonts w:ascii="Arial" w:hAnsi="Arial" w:cs="Arial"/>
          <w:sz w:val="22"/>
          <w:szCs w:val="22"/>
        </w:rPr>
        <w:t>GCC 7.1 — The amount of performance security, as a percentage of the Contract Price, shall be:</w:t>
      </w:r>
      <w:r w:rsidR="00FB2A48">
        <w:rPr>
          <w:rFonts w:ascii="Arial" w:hAnsi="Arial" w:cs="Arial"/>
          <w:sz w:val="22"/>
          <w:szCs w:val="22"/>
        </w:rPr>
        <w:t xml:space="preserve"> </w:t>
      </w:r>
      <w:r w:rsidRPr="00C27906">
        <w:rPr>
          <w:rFonts w:ascii="Arial" w:hAnsi="Arial" w:cs="Arial"/>
          <w:b/>
          <w:iCs/>
          <w:sz w:val="22"/>
          <w:szCs w:val="22"/>
        </w:rPr>
        <w:t xml:space="preserve">Ten (10) percent of the Contract Price </w:t>
      </w:r>
    </w:p>
    <w:p w:rsidR="00D458DB" w:rsidRPr="00C27906" w:rsidRDefault="00D458DB" w:rsidP="00D458DB">
      <w:pPr>
        <w:suppressAutoHyphens/>
        <w:ind w:left="540" w:firstLine="7"/>
        <w:jc w:val="both"/>
        <w:rPr>
          <w:rFonts w:ascii="Arial" w:hAnsi="Arial" w:cs="Arial"/>
          <w:sz w:val="22"/>
          <w:szCs w:val="22"/>
        </w:rPr>
      </w:pPr>
    </w:p>
    <w:p w:rsidR="00D458DB" w:rsidRPr="00C27906" w:rsidRDefault="00D458DB" w:rsidP="00D458DB">
      <w:pPr>
        <w:suppressAutoHyphens/>
        <w:ind w:left="540" w:firstLine="7"/>
        <w:jc w:val="both"/>
        <w:rPr>
          <w:rFonts w:ascii="Arial" w:hAnsi="Arial" w:cs="Arial"/>
          <w:sz w:val="22"/>
          <w:szCs w:val="22"/>
        </w:rPr>
      </w:pPr>
      <w:r w:rsidRPr="00C27906">
        <w:rPr>
          <w:rFonts w:ascii="Arial" w:hAnsi="Arial" w:cs="Arial"/>
          <w:i/>
          <w:sz w:val="22"/>
          <w:szCs w:val="22"/>
        </w:rPr>
        <w:t>[The following provision shall be used in the case of Goods having warranty obligations.]</w:t>
      </w:r>
    </w:p>
    <w:p w:rsidR="00D458DB" w:rsidRPr="00C27906" w:rsidRDefault="00D458DB" w:rsidP="00D458DB">
      <w:pPr>
        <w:suppressAutoHyphens/>
        <w:ind w:left="540" w:firstLine="7"/>
        <w:jc w:val="both"/>
        <w:rPr>
          <w:rFonts w:ascii="Arial" w:hAnsi="Arial" w:cs="Arial"/>
          <w:sz w:val="22"/>
          <w:szCs w:val="22"/>
        </w:rPr>
      </w:pPr>
    </w:p>
    <w:p w:rsidR="00D458DB" w:rsidRPr="00C27906" w:rsidRDefault="00D458DB" w:rsidP="00D458DB">
      <w:pPr>
        <w:suppressAutoHyphens/>
        <w:ind w:left="540" w:firstLine="7"/>
        <w:jc w:val="both"/>
        <w:rPr>
          <w:rFonts w:ascii="Arial" w:hAnsi="Arial" w:cs="Arial"/>
          <w:sz w:val="22"/>
          <w:szCs w:val="22"/>
        </w:rPr>
      </w:pPr>
      <w:r w:rsidRPr="00C27906">
        <w:rPr>
          <w:rFonts w:ascii="Arial" w:hAnsi="Arial" w:cs="Arial"/>
          <w:sz w:val="22"/>
          <w:szCs w:val="22"/>
        </w:rPr>
        <w:t>GCC 7.4 — After delivery and acceptance of the Goods, the Performance Security shall be returned after successful completion of the contract in accordance with Warranty Clause GCC 17.1.</w:t>
      </w:r>
    </w:p>
    <w:p w:rsidR="00D458DB" w:rsidRPr="00C27906" w:rsidRDefault="00D458DB" w:rsidP="00C04274">
      <w:pPr>
        <w:pStyle w:val="Head52"/>
        <w:ind w:left="0" w:firstLine="0"/>
        <w:rPr>
          <w:rFonts w:ascii="Arial" w:hAnsi="Arial" w:cs="Arial"/>
          <w:sz w:val="22"/>
          <w:szCs w:val="22"/>
        </w:rPr>
      </w:pPr>
      <w:bookmarkStart w:id="6" w:name="_Toc340549336"/>
      <w:bookmarkStart w:id="7" w:name="_Toc369267004"/>
    </w:p>
    <w:p w:rsidR="00D458DB" w:rsidRPr="00C27906" w:rsidRDefault="00D458DB" w:rsidP="00D458DB">
      <w:pPr>
        <w:pStyle w:val="Head52"/>
        <w:rPr>
          <w:rFonts w:ascii="Arial" w:hAnsi="Arial" w:cs="Arial"/>
          <w:sz w:val="22"/>
          <w:szCs w:val="22"/>
        </w:rPr>
      </w:pPr>
      <w:r w:rsidRPr="00C27906">
        <w:rPr>
          <w:rFonts w:ascii="Arial" w:hAnsi="Arial" w:cs="Arial"/>
          <w:sz w:val="22"/>
          <w:szCs w:val="22"/>
        </w:rPr>
        <w:t>5.</w:t>
      </w:r>
      <w:r w:rsidRPr="00C27906">
        <w:rPr>
          <w:rFonts w:ascii="Arial" w:hAnsi="Arial" w:cs="Arial"/>
          <w:sz w:val="22"/>
          <w:szCs w:val="22"/>
        </w:rPr>
        <w:tab/>
        <w:t>Inspections and Tests (GCC Clause 10)</w:t>
      </w:r>
      <w:bookmarkEnd w:id="6"/>
      <w:bookmarkEnd w:id="7"/>
    </w:p>
    <w:p w:rsidR="00D458DB" w:rsidRPr="00C27906" w:rsidRDefault="00D458DB" w:rsidP="00D458DB">
      <w:pPr>
        <w:suppressAutoHyphens/>
        <w:jc w:val="both"/>
        <w:rPr>
          <w:rFonts w:ascii="Arial" w:hAnsi="Arial" w:cs="Arial"/>
          <w:sz w:val="22"/>
          <w:szCs w:val="22"/>
        </w:rPr>
      </w:pPr>
    </w:p>
    <w:p w:rsidR="00D458DB" w:rsidRPr="00C27906" w:rsidRDefault="00D458DB" w:rsidP="00D458DB">
      <w:pPr>
        <w:suppressAutoHyphens/>
        <w:ind w:left="533" w:firstLine="7"/>
        <w:jc w:val="both"/>
        <w:rPr>
          <w:rFonts w:ascii="Arial" w:hAnsi="Arial" w:cs="Arial"/>
          <w:sz w:val="22"/>
          <w:szCs w:val="22"/>
        </w:rPr>
      </w:pPr>
      <w:r w:rsidRPr="00C27906">
        <w:rPr>
          <w:rFonts w:ascii="Arial" w:hAnsi="Arial" w:cs="Arial"/>
          <w:sz w:val="22"/>
          <w:szCs w:val="22"/>
        </w:rPr>
        <w:t>GCC 10.3—</w:t>
      </w:r>
      <w:r w:rsidRPr="00AE0B62">
        <w:rPr>
          <w:rFonts w:ascii="Arial" w:hAnsi="Arial" w:cs="Arial"/>
          <w:sz w:val="22"/>
          <w:szCs w:val="22"/>
        </w:rPr>
        <w:t>Inspection and tests prior to delivery/shipment</w:t>
      </w:r>
      <w:r w:rsidRPr="00C27906">
        <w:rPr>
          <w:rFonts w:ascii="Arial" w:hAnsi="Arial" w:cs="Arial"/>
          <w:sz w:val="22"/>
          <w:szCs w:val="22"/>
        </w:rPr>
        <w:t xml:space="preserve"> of Goods and at final acceptance are as follows: </w:t>
      </w:r>
      <w:r w:rsidRPr="00C27906">
        <w:rPr>
          <w:rFonts w:ascii="Arial" w:hAnsi="Arial" w:cs="Arial"/>
          <w:b/>
          <w:sz w:val="22"/>
          <w:szCs w:val="22"/>
        </w:rPr>
        <w:t xml:space="preserve">Final Acceptance by the Head of </w:t>
      </w:r>
      <w:r w:rsidR="00932887">
        <w:rPr>
          <w:rFonts w:ascii="Arial" w:hAnsi="Arial" w:cs="Arial"/>
          <w:b/>
          <w:sz w:val="22"/>
          <w:szCs w:val="22"/>
        </w:rPr>
        <w:t xml:space="preserve">IVC </w:t>
      </w:r>
      <w:r w:rsidR="007C1B5C">
        <w:rPr>
          <w:rFonts w:ascii="Arial" w:hAnsi="Arial" w:cs="Arial"/>
          <w:b/>
          <w:sz w:val="22"/>
          <w:szCs w:val="22"/>
        </w:rPr>
        <w:t>P</w:t>
      </w:r>
      <w:r w:rsidR="00932887">
        <w:rPr>
          <w:rFonts w:ascii="Arial" w:hAnsi="Arial" w:cs="Arial"/>
          <w:b/>
          <w:sz w:val="22"/>
          <w:szCs w:val="22"/>
        </w:rPr>
        <w:t>rogram</w:t>
      </w:r>
      <w:r w:rsidR="007C1B5C">
        <w:rPr>
          <w:rFonts w:ascii="Arial" w:hAnsi="Arial" w:cs="Arial"/>
          <w:b/>
          <w:sz w:val="22"/>
          <w:szCs w:val="22"/>
        </w:rPr>
        <w:t>-KP</w:t>
      </w:r>
      <w:r w:rsidRPr="00C27906">
        <w:rPr>
          <w:rFonts w:ascii="Arial" w:hAnsi="Arial" w:cs="Arial"/>
          <w:b/>
          <w:sz w:val="22"/>
          <w:szCs w:val="22"/>
        </w:rPr>
        <w:t>, Department</w:t>
      </w:r>
      <w:r w:rsidR="007C1B5C">
        <w:rPr>
          <w:rFonts w:ascii="Arial" w:hAnsi="Arial" w:cs="Arial"/>
          <w:b/>
          <w:sz w:val="22"/>
          <w:szCs w:val="22"/>
        </w:rPr>
        <w:t xml:space="preserve"> of Health</w:t>
      </w:r>
      <w:r w:rsidRPr="00C27906">
        <w:rPr>
          <w:rFonts w:ascii="Arial" w:hAnsi="Arial" w:cs="Arial"/>
          <w:b/>
          <w:sz w:val="22"/>
          <w:szCs w:val="22"/>
        </w:rPr>
        <w:t>, Khyber Pakhtunkhwa</w:t>
      </w:r>
      <w:bookmarkStart w:id="8" w:name="_Toc340549337"/>
      <w:bookmarkStart w:id="9" w:name="_Toc369267005"/>
      <w:r w:rsidRPr="00C27906">
        <w:rPr>
          <w:rFonts w:ascii="Arial" w:hAnsi="Arial" w:cs="Arial"/>
          <w:b/>
          <w:sz w:val="22"/>
          <w:szCs w:val="22"/>
        </w:rPr>
        <w:t>.</w:t>
      </w:r>
    </w:p>
    <w:p w:rsidR="00D458DB" w:rsidRPr="00C27906" w:rsidRDefault="00D458DB" w:rsidP="00D458DB">
      <w:pPr>
        <w:suppressAutoHyphens/>
        <w:ind w:left="533" w:firstLine="7"/>
        <w:jc w:val="both"/>
        <w:rPr>
          <w:rFonts w:ascii="Arial" w:hAnsi="Arial" w:cs="Arial"/>
          <w:sz w:val="22"/>
          <w:szCs w:val="22"/>
        </w:rPr>
      </w:pPr>
    </w:p>
    <w:p w:rsidR="00E42AB7" w:rsidRDefault="00D458DB" w:rsidP="00932887">
      <w:pPr>
        <w:suppressAutoHyphens/>
        <w:ind w:left="533" w:firstLine="7"/>
        <w:jc w:val="both"/>
        <w:rPr>
          <w:rFonts w:ascii="Arial" w:hAnsi="Arial" w:cs="Arial"/>
          <w:sz w:val="22"/>
          <w:szCs w:val="22"/>
        </w:rPr>
      </w:pPr>
      <w:r w:rsidRPr="00C27906">
        <w:rPr>
          <w:rFonts w:ascii="Arial" w:hAnsi="Arial" w:cs="Arial"/>
          <w:sz w:val="22"/>
          <w:szCs w:val="22"/>
        </w:rPr>
        <w:t>Inspections &amp; tests may include re-verification of any quality or manufacturing aspect from vendor or manufacturer by the Purchaser in the form of either a test run or production of an industrial process certificate or a Performance Certificate from the previous clients if the Purchaser feels that sufficient time has elapsed between the manufacturer’s pre-qualification/preliminary assessment and bid evaluation</w:t>
      </w:r>
      <w:r w:rsidR="00C04274">
        <w:rPr>
          <w:rFonts w:ascii="Arial" w:hAnsi="Arial" w:cs="Arial"/>
          <w:sz w:val="22"/>
          <w:szCs w:val="22"/>
        </w:rPr>
        <w:t>.</w:t>
      </w:r>
    </w:p>
    <w:p w:rsidR="00E5398F" w:rsidRDefault="00E5398F" w:rsidP="00932887">
      <w:pPr>
        <w:suppressAutoHyphens/>
        <w:ind w:left="533" w:firstLine="7"/>
        <w:jc w:val="both"/>
        <w:rPr>
          <w:rFonts w:ascii="Arial" w:hAnsi="Arial" w:cs="Arial"/>
          <w:sz w:val="22"/>
          <w:szCs w:val="22"/>
        </w:rPr>
      </w:pPr>
    </w:p>
    <w:p w:rsidR="00E5398F" w:rsidRPr="000827FE" w:rsidRDefault="00E5398F" w:rsidP="00932887">
      <w:pPr>
        <w:suppressAutoHyphens/>
        <w:ind w:left="533" w:firstLine="7"/>
        <w:jc w:val="both"/>
        <w:rPr>
          <w:rFonts w:ascii="Arial" w:hAnsi="Arial" w:cs="Arial"/>
          <w:sz w:val="22"/>
          <w:szCs w:val="22"/>
        </w:rPr>
      </w:pPr>
    </w:p>
    <w:p w:rsidR="00D458DB" w:rsidRPr="00C27906" w:rsidRDefault="00D458DB" w:rsidP="00D458DB">
      <w:pPr>
        <w:suppressAutoHyphens/>
        <w:ind w:left="533" w:hanging="533"/>
        <w:jc w:val="both"/>
        <w:rPr>
          <w:rFonts w:ascii="Arial" w:hAnsi="Arial" w:cs="Arial"/>
          <w:b/>
          <w:sz w:val="22"/>
          <w:szCs w:val="22"/>
        </w:rPr>
      </w:pPr>
      <w:r w:rsidRPr="00C27906">
        <w:rPr>
          <w:rFonts w:ascii="Arial" w:hAnsi="Arial" w:cs="Arial"/>
          <w:b/>
          <w:sz w:val="22"/>
          <w:szCs w:val="22"/>
        </w:rPr>
        <w:lastRenderedPageBreak/>
        <w:t>6.</w:t>
      </w:r>
      <w:r w:rsidR="000C3972">
        <w:rPr>
          <w:rFonts w:ascii="Arial" w:hAnsi="Arial" w:cs="Arial"/>
          <w:b/>
          <w:sz w:val="22"/>
          <w:szCs w:val="22"/>
        </w:rPr>
        <w:t xml:space="preserve"> </w:t>
      </w:r>
      <w:r w:rsidRPr="00C27906">
        <w:rPr>
          <w:rFonts w:ascii="Arial" w:hAnsi="Arial" w:cs="Arial"/>
          <w:b/>
          <w:sz w:val="22"/>
          <w:szCs w:val="22"/>
        </w:rPr>
        <w:t>Packing (GCC Clause 11)</w:t>
      </w:r>
      <w:bookmarkEnd w:id="8"/>
      <w:bookmarkEnd w:id="9"/>
    </w:p>
    <w:p w:rsidR="00D458DB" w:rsidRPr="00C27906" w:rsidRDefault="00D458DB" w:rsidP="00D458DB">
      <w:pPr>
        <w:suppressAutoHyphens/>
        <w:jc w:val="both"/>
        <w:rPr>
          <w:rFonts w:ascii="Arial" w:hAnsi="Arial" w:cs="Arial"/>
          <w:b/>
          <w:sz w:val="22"/>
          <w:szCs w:val="22"/>
        </w:rPr>
      </w:pPr>
    </w:p>
    <w:p w:rsidR="00D458DB" w:rsidRPr="00C27906" w:rsidRDefault="00D458DB" w:rsidP="00D458DB">
      <w:pPr>
        <w:suppressAutoHyphens/>
        <w:ind w:left="533" w:firstLine="7"/>
        <w:jc w:val="both"/>
        <w:rPr>
          <w:rFonts w:ascii="Arial" w:hAnsi="Arial" w:cs="Arial"/>
          <w:sz w:val="22"/>
          <w:szCs w:val="22"/>
        </w:rPr>
      </w:pPr>
      <w:r w:rsidRPr="00C27906">
        <w:rPr>
          <w:rFonts w:ascii="Arial" w:hAnsi="Arial" w:cs="Arial"/>
          <w:i/>
          <w:sz w:val="22"/>
          <w:szCs w:val="22"/>
        </w:rPr>
        <w:t>Applicable as required by the Purchaser.</w:t>
      </w:r>
    </w:p>
    <w:p w:rsidR="00D458DB" w:rsidRPr="00C27906" w:rsidRDefault="00D458DB" w:rsidP="00D458DB">
      <w:pPr>
        <w:suppressAutoHyphens/>
        <w:ind w:left="533" w:firstLine="7"/>
        <w:jc w:val="both"/>
        <w:rPr>
          <w:rFonts w:ascii="Arial" w:hAnsi="Arial" w:cs="Arial"/>
          <w:sz w:val="22"/>
          <w:szCs w:val="22"/>
        </w:rPr>
      </w:pPr>
    </w:p>
    <w:p w:rsidR="00D458DB" w:rsidRPr="00C27906" w:rsidRDefault="00D458DB" w:rsidP="00D458DB">
      <w:pPr>
        <w:pStyle w:val="Head52"/>
        <w:rPr>
          <w:rFonts w:ascii="Arial" w:hAnsi="Arial" w:cs="Arial"/>
          <w:sz w:val="22"/>
          <w:szCs w:val="22"/>
        </w:rPr>
      </w:pPr>
      <w:bookmarkStart w:id="10" w:name="_Toc340549338"/>
      <w:bookmarkStart w:id="11" w:name="_Toc369267006"/>
      <w:r w:rsidRPr="00C27906">
        <w:rPr>
          <w:rFonts w:ascii="Arial" w:hAnsi="Arial" w:cs="Arial"/>
          <w:sz w:val="22"/>
          <w:szCs w:val="22"/>
        </w:rPr>
        <w:t>7.</w:t>
      </w:r>
      <w:r w:rsidRPr="00C27906">
        <w:rPr>
          <w:rFonts w:ascii="Arial" w:hAnsi="Arial" w:cs="Arial"/>
          <w:sz w:val="22"/>
          <w:szCs w:val="22"/>
        </w:rPr>
        <w:tab/>
        <w:t>Delivery and Documents (GCC Clause 12)</w:t>
      </w:r>
      <w:bookmarkEnd w:id="10"/>
      <w:bookmarkEnd w:id="11"/>
    </w:p>
    <w:p w:rsidR="00D458DB" w:rsidRPr="00C27906" w:rsidRDefault="00D458DB" w:rsidP="00D458DB">
      <w:pPr>
        <w:suppressAutoHyphens/>
        <w:jc w:val="both"/>
        <w:rPr>
          <w:rFonts w:ascii="Arial" w:hAnsi="Arial" w:cs="Arial"/>
          <w:sz w:val="22"/>
          <w:szCs w:val="22"/>
        </w:rPr>
      </w:pPr>
    </w:p>
    <w:p w:rsidR="00D458DB" w:rsidRPr="00C27906" w:rsidRDefault="00D458DB" w:rsidP="00D458DB">
      <w:pPr>
        <w:ind w:left="540" w:hanging="540"/>
        <w:jc w:val="both"/>
        <w:rPr>
          <w:rFonts w:ascii="Arial" w:hAnsi="Arial" w:cs="Arial"/>
          <w:b/>
          <w:sz w:val="22"/>
          <w:szCs w:val="22"/>
        </w:rPr>
      </w:pPr>
      <w:r w:rsidRPr="00C27906">
        <w:rPr>
          <w:rFonts w:ascii="Arial" w:hAnsi="Arial" w:cs="Arial"/>
          <w:sz w:val="22"/>
          <w:szCs w:val="22"/>
        </w:rPr>
        <w:t xml:space="preserve">GCC Clause 12.1—Delivery/Supply Period of the intended goods shall be </w:t>
      </w:r>
      <w:r w:rsidRPr="00C27906">
        <w:rPr>
          <w:rFonts w:ascii="Arial" w:hAnsi="Arial" w:cs="Arial"/>
          <w:b/>
          <w:sz w:val="22"/>
          <w:szCs w:val="22"/>
        </w:rPr>
        <w:t>90 Days</w:t>
      </w:r>
      <w:r w:rsidRPr="00C27906">
        <w:rPr>
          <w:rFonts w:ascii="Arial" w:hAnsi="Arial" w:cs="Arial"/>
          <w:sz w:val="22"/>
          <w:szCs w:val="22"/>
        </w:rPr>
        <w:t xml:space="preserve"> for Imported Goods and </w:t>
      </w:r>
      <w:r w:rsidRPr="00C27906">
        <w:rPr>
          <w:rFonts w:ascii="Arial" w:hAnsi="Arial" w:cs="Arial"/>
          <w:b/>
          <w:sz w:val="22"/>
          <w:szCs w:val="22"/>
        </w:rPr>
        <w:t>60 Days</w:t>
      </w:r>
      <w:r w:rsidR="00E14F2B">
        <w:rPr>
          <w:rFonts w:ascii="Arial" w:hAnsi="Arial" w:cs="Arial"/>
          <w:b/>
          <w:sz w:val="22"/>
          <w:szCs w:val="22"/>
        </w:rPr>
        <w:t xml:space="preserve"> </w:t>
      </w:r>
      <w:r w:rsidRPr="00C27906">
        <w:rPr>
          <w:rFonts w:ascii="Arial" w:hAnsi="Arial" w:cs="Arial"/>
          <w:sz w:val="22"/>
          <w:szCs w:val="22"/>
        </w:rPr>
        <w:t>for Local Goods</w:t>
      </w:r>
    </w:p>
    <w:p w:rsidR="00D458DB" w:rsidRPr="00C27906" w:rsidRDefault="00D458DB" w:rsidP="00D458DB">
      <w:pPr>
        <w:suppressAutoHyphens/>
        <w:ind w:left="533" w:firstLine="7"/>
        <w:jc w:val="both"/>
        <w:rPr>
          <w:rFonts w:ascii="Arial" w:hAnsi="Arial" w:cs="Arial"/>
          <w:b/>
          <w:iCs/>
          <w:sz w:val="22"/>
          <w:szCs w:val="22"/>
        </w:rPr>
      </w:pPr>
    </w:p>
    <w:p w:rsidR="00D458DB" w:rsidRPr="00C27906" w:rsidRDefault="00D458DB" w:rsidP="00D458DB">
      <w:pPr>
        <w:suppressAutoHyphens/>
        <w:ind w:left="533" w:firstLine="7"/>
        <w:jc w:val="both"/>
        <w:rPr>
          <w:rFonts w:ascii="Arial" w:hAnsi="Arial" w:cs="Arial"/>
          <w:sz w:val="22"/>
          <w:szCs w:val="22"/>
        </w:rPr>
      </w:pPr>
      <w:r w:rsidRPr="00C27906">
        <w:rPr>
          <w:rFonts w:ascii="Arial" w:hAnsi="Arial" w:cs="Arial"/>
          <w:sz w:val="22"/>
          <w:szCs w:val="22"/>
        </w:rPr>
        <w:t>GCC 12.2—</w:t>
      </w:r>
      <w:r w:rsidRPr="00C27906">
        <w:rPr>
          <w:rFonts w:ascii="Arial" w:hAnsi="Arial" w:cs="Arial"/>
          <w:bCs/>
          <w:i/>
          <w:iCs/>
          <w:sz w:val="22"/>
          <w:szCs w:val="22"/>
        </w:rPr>
        <w:t>In case of Import or as required otherwise, upon shipment</w:t>
      </w:r>
      <w:r w:rsidRPr="00C27906">
        <w:rPr>
          <w:rFonts w:ascii="Arial" w:hAnsi="Arial" w:cs="Arial"/>
          <w:b/>
          <w:bCs/>
          <w:i/>
          <w:iCs/>
          <w:sz w:val="22"/>
          <w:szCs w:val="22"/>
        </w:rPr>
        <w:t xml:space="preserve">, </w:t>
      </w:r>
      <w:r w:rsidRPr="00C27906">
        <w:rPr>
          <w:rFonts w:ascii="Arial" w:hAnsi="Arial" w:cs="Arial"/>
          <w:sz w:val="22"/>
          <w:szCs w:val="22"/>
        </w:rPr>
        <w:t>the Supplier shall notify the Purchaser the full details of the shipment, including Contract number, description of Goods, quantity and usual transport document.  The Supplier shall mail the following documents to the Purchaser:</w:t>
      </w:r>
    </w:p>
    <w:p w:rsidR="00D458DB" w:rsidRPr="00C27906" w:rsidRDefault="00D458DB" w:rsidP="00D458DB">
      <w:pPr>
        <w:suppressAutoHyphens/>
        <w:jc w:val="both"/>
        <w:rPr>
          <w:rFonts w:ascii="Arial" w:hAnsi="Arial" w:cs="Arial"/>
          <w:sz w:val="22"/>
          <w:szCs w:val="22"/>
        </w:rPr>
      </w:pPr>
    </w:p>
    <w:p w:rsidR="00D458DB" w:rsidRPr="00C27906" w:rsidRDefault="00D458DB" w:rsidP="00D458DB">
      <w:pPr>
        <w:tabs>
          <w:tab w:val="left" w:pos="1080"/>
        </w:tabs>
        <w:suppressAutoHyphens/>
        <w:ind w:left="1080" w:hanging="540"/>
        <w:jc w:val="both"/>
        <w:rPr>
          <w:rFonts w:ascii="Arial" w:hAnsi="Arial" w:cs="Arial"/>
          <w:b/>
          <w:sz w:val="22"/>
          <w:szCs w:val="22"/>
        </w:rPr>
      </w:pPr>
      <w:r w:rsidRPr="00C27906">
        <w:rPr>
          <w:rFonts w:ascii="Arial" w:hAnsi="Arial" w:cs="Arial"/>
          <w:b/>
          <w:sz w:val="22"/>
          <w:szCs w:val="22"/>
        </w:rPr>
        <w:t>(i)</w:t>
      </w:r>
      <w:r w:rsidRPr="00C27906">
        <w:rPr>
          <w:rFonts w:ascii="Arial" w:hAnsi="Arial" w:cs="Arial"/>
          <w:b/>
          <w:sz w:val="22"/>
          <w:szCs w:val="22"/>
        </w:rPr>
        <w:tab/>
        <w:t>copies of the Supplier’s invoice showing Goods’ description, quantity, unit price, and total amount;</w:t>
      </w:r>
    </w:p>
    <w:p w:rsidR="00D458DB" w:rsidRPr="00C27906" w:rsidRDefault="00D458DB" w:rsidP="00D458DB">
      <w:pPr>
        <w:tabs>
          <w:tab w:val="left" w:pos="1080"/>
        </w:tabs>
        <w:suppressAutoHyphens/>
        <w:ind w:left="1080" w:hanging="540"/>
        <w:jc w:val="both"/>
        <w:rPr>
          <w:rFonts w:ascii="Arial" w:hAnsi="Arial" w:cs="Arial"/>
          <w:b/>
          <w:sz w:val="22"/>
          <w:szCs w:val="22"/>
        </w:rPr>
      </w:pPr>
      <w:r w:rsidRPr="00C27906">
        <w:rPr>
          <w:rFonts w:ascii="Arial" w:hAnsi="Arial" w:cs="Arial"/>
          <w:b/>
          <w:sz w:val="22"/>
          <w:szCs w:val="22"/>
        </w:rPr>
        <w:t>(ii)</w:t>
      </w:r>
      <w:r w:rsidRPr="00C27906">
        <w:rPr>
          <w:rFonts w:ascii="Arial" w:hAnsi="Arial" w:cs="Arial"/>
          <w:b/>
          <w:sz w:val="22"/>
          <w:szCs w:val="22"/>
        </w:rPr>
        <w:tab/>
        <w:t>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w:t>
      </w:r>
    </w:p>
    <w:p w:rsidR="00D458DB" w:rsidRPr="00C27906" w:rsidRDefault="00D458DB" w:rsidP="00D458DB">
      <w:pPr>
        <w:tabs>
          <w:tab w:val="left" w:pos="1080"/>
        </w:tabs>
        <w:suppressAutoHyphens/>
        <w:ind w:left="1080" w:hanging="540"/>
        <w:jc w:val="both"/>
        <w:rPr>
          <w:rFonts w:ascii="Arial" w:hAnsi="Arial" w:cs="Arial"/>
          <w:b/>
          <w:sz w:val="22"/>
          <w:szCs w:val="22"/>
        </w:rPr>
      </w:pPr>
      <w:r w:rsidRPr="00C27906">
        <w:rPr>
          <w:rFonts w:ascii="Arial" w:hAnsi="Arial" w:cs="Arial"/>
          <w:b/>
          <w:sz w:val="22"/>
          <w:szCs w:val="22"/>
        </w:rPr>
        <w:t>(iii)</w:t>
      </w:r>
      <w:r w:rsidRPr="00C27906">
        <w:rPr>
          <w:rFonts w:ascii="Arial" w:hAnsi="Arial" w:cs="Arial"/>
          <w:b/>
          <w:sz w:val="22"/>
          <w:szCs w:val="22"/>
        </w:rPr>
        <w:tab/>
        <w:t>copies of the packing list identifying contents of each package;</w:t>
      </w:r>
    </w:p>
    <w:p w:rsidR="00D458DB" w:rsidRPr="00C27906" w:rsidRDefault="00D458DB" w:rsidP="00D458DB">
      <w:pPr>
        <w:tabs>
          <w:tab w:val="left" w:pos="1080"/>
        </w:tabs>
        <w:suppressAutoHyphens/>
        <w:ind w:left="1080" w:hanging="540"/>
        <w:jc w:val="both"/>
        <w:rPr>
          <w:rFonts w:ascii="Arial" w:hAnsi="Arial" w:cs="Arial"/>
          <w:b/>
          <w:sz w:val="22"/>
          <w:szCs w:val="22"/>
        </w:rPr>
      </w:pPr>
      <w:r w:rsidRPr="00C27906">
        <w:rPr>
          <w:rFonts w:ascii="Arial" w:hAnsi="Arial" w:cs="Arial"/>
          <w:b/>
          <w:sz w:val="22"/>
          <w:szCs w:val="22"/>
        </w:rPr>
        <w:t>(vi)</w:t>
      </w:r>
      <w:r w:rsidRPr="00C27906">
        <w:rPr>
          <w:rFonts w:ascii="Arial" w:hAnsi="Arial" w:cs="Arial"/>
          <w:b/>
          <w:sz w:val="22"/>
          <w:szCs w:val="22"/>
        </w:rPr>
        <w:tab/>
        <w:t>inspection certificate, issued by the nominated inspection agency, and the Supplier’s factory inspection report; and</w:t>
      </w:r>
    </w:p>
    <w:p w:rsidR="00D458DB" w:rsidRPr="00C27906" w:rsidRDefault="00D458DB" w:rsidP="00D458DB">
      <w:pPr>
        <w:tabs>
          <w:tab w:val="left" w:pos="1080"/>
        </w:tabs>
        <w:suppressAutoHyphens/>
        <w:ind w:left="1080" w:hanging="540"/>
        <w:jc w:val="both"/>
        <w:rPr>
          <w:rFonts w:ascii="Arial" w:hAnsi="Arial" w:cs="Arial"/>
          <w:b/>
          <w:sz w:val="22"/>
          <w:szCs w:val="22"/>
        </w:rPr>
      </w:pPr>
      <w:r w:rsidRPr="00C27906">
        <w:rPr>
          <w:rFonts w:ascii="Arial" w:hAnsi="Arial" w:cs="Arial"/>
          <w:b/>
          <w:sz w:val="22"/>
          <w:szCs w:val="22"/>
        </w:rPr>
        <w:t>(vii)</w:t>
      </w:r>
      <w:r w:rsidRPr="00C27906">
        <w:rPr>
          <w:rFonts w:ascii="Arial" w:hAnsi="Arial" w:cs="Arial"/>
          <w:b/>
          <w:sz w:val="22"/>
          <w:szCs w:val="22"/>
        </w:rPr>
        <w:tab/>
        <w:t>certificate of origin.</w:t>
      </w:r>
    </w:p>
    <w:p w:rsidR="00D458DB" w:rsidRPr="00C27906" w:rsidRDefault="00D458DB" w:rsidP="00D458DB">
      <w:pPr>
        <w:suppressAutoHyphens/>
        <w:ind w:left="533" w:firstLine="7"/>
        <w:jc w:val="both"/>
        <w:rPr>
          <w:rFonts w:ascii="Arial" w:hAnsi="Arial" w:cs="Arial"/>
          <w:b/>
          <w:sz w:val="22"/>
          <w:szCs w:val="22"/>
        </w:rPr>
      </w:pPr>
    </w:p>
    <w:p w:rsidR="00D458DB" w:rsidRPr="00C27906" w:rsidRDefault="00D458DB" w:rsidP="00D458DB">
      <w:pPr>
        <w:suppressAutoHyphens/>
        <w:ind w:left="533" w:firstLine="7"/>
        <w:jc w:val="both"/>
        <w:rPr>
          <w:rFonts w:ascii="Arial" w:hAnsi="Arial" w:cs="Arial"/>
          <w:b/>
          <w:sz w:val="22"/>
          <w:szCs w:val="22"/>
        </w:rPr>
      </w:pPr>
      <w:r w:rsidRPr="00C27906">
        <w:rPr>
          <w:rFonts w:ascii="Arial" w:hAnsi="Arial" w:cs="Arial"/>
          <w:b/>
          <w:sz w:val="22"/>
          <w:szCs w:val="22"/>
        </w:rPr>
        <w:t>GCC 12.2—</w:t>
      </w:r>
      <w:r w:rsidRPr="00C27906">
        <w:rPr>
          <w:rFonts w:ascii="Arial" w:hAnsi="Arial" w:cs="Arial"/>
          <w:b/>
          <w:i/>
          <w:sz w:val="22"/>
          <w:szCs w:val="22"/>
        </w:rPr>
        <w:t xml:space="preserve"> Applicable Delivery Mode: </w:t>
      </w:r>
      <w:r w:rsidRPr="00C27906">
        <w:rPr>
          <w:rFonts w:ascii="Arial" w:hAnsi="Arial" w:cs="Arial"/>
          <w:b/>
          <w:sz w:val="22"/>
          <w:szCs w:val="22"/>
        </w:rPr>
        <w:t>Delivered Duty Paid (DDP) of Incoterms 2011</w:t>
      </w:r>
    </w:p>
    <w:p w:rsidR="00D458DB" w:rsidRPr="00C27906" w:rsidRDefault="00D458DB" w:rsidP="00D458DB">
      <w:pPr>
        <w:suppressAutoHyphens/>
        <w:ind w:left="533" w:firstLine="7"/>
        <w:jc w:val="both"/>
        <w:rPr>
          <w:rFonts w:ascii="Arial" w:hAnsi="Arial" w:cs="Arial"/>
          <w:sz w:val="22"/>
          <w:szCs w:val="22"/>
        </w:rPr>
      </w:pPr>
    </w:p>
    <w:p w:rsidR="00D458DB" w:rsidRPr="00C27906" w:rsidRDefault="00D458DB" w:rsidP="00D458DB">
      <w:pPr>
        <w:pStyle w:val="Head52"/>
        <w:rPr>
          <w:rFonts w:ascii="Arial" w:hAnsi="Arial" w:cs="Arial"/>
          <w:sz w:val="22"/>
          <w:szCs w:val="22"/>
        </w:rPr>
      </w:pPr>
      <w:bookmarkStart w:id="12" w:name="_Toc340549339"/>
      <w:bookmarkStart w:id="13" w:name="_Toc369267007"/>
      <w:r w:rsidRPr="00C27906">
        <w:rPr>
          <w:rFonts w:ascii="Arial" w:hAnsi="Arial" w:cs="Arial"/>
          <w:sz w:val="22"/>
          <w:szCs w:val="22"/>
        </w:rPr>
        <w:t>8.</w:t>
      </w:r>
      <w:r w:rsidRPr="00C27906">
        <w:rPr>
          <w:rFonts w:ascii="Arial" w:hAnsi="Arial" w:cs="Arial"/>
          <w:sz w:val="22"/>
          <w:szCs w:val="22"/>
        </w:rPr>
        <w:tab/>
        <w:t>Insurance (GCC Clause 13)</w:t>
      </w:r>
      <w:bookmarkEnd w:id="12"/>
      <w:bookmarkEnd w:id="13"/>
    </w:p>
    <w:p w:rsidR="00D458DB" w:rsidRPr="00C27906" w:rsidRDefault="00D458DB" w:rsidP="00D458DB">
      <w:pPr>
        <w:suppressAutoHyphens/>
        <w:jc w:val="both"/>
        <w:rPr>
          <w:rFonts w:ascii="Arial" w:hAnsi="Arial" w:cs="Arial"/>
          <w:sz w:val="22"/>
          <w:szCs w:val="22"/>
        </w:rPr>
      </w:pPr>
    </w:p>
    <w:p w:rsidR="00D458DB" w:rsidRPr="00C27906" w:rsidRDefault="00D458DB" w:rsidP="00D458DB">
      <w:pPr>
        <w:suppressAutoHyphens/>
        <w:ind w:left="533" w:firstLine="7"/>
        <w:jc w:val="both"/>
        <w:rPr>
          <w:rFonts w:ascii="Arial" w:hAnsi="Arial" w:cs="Arial"/>
          <w:sz w:val="22"/>
          <w:szCs w:val="22"/>
        </w:rPr>
      </w:pPr>
      <w:r w:rsidRPr="00C27906">
        <w:rPr>
          <w:rFonts w:ascii="Arial" w:hAnsi="Arial" w:cs="Arial"/>
          <w:sz w:val="22"/>
          <w:szCs w:val="22"/>
        </w:rPr>
        <w:t xml:space="preserve">GCC 13.1— The Goods supplied under the Contract shall be </w:t>
      </w:r>
      <w:r w:rsidRPr="00C27906">
        <w:rPr>
          <w:rFonts w:ascii="Arial" w:hAnsi="Arial" w:cs="Arial"/>
          <w:b/>
          <w:bCs/>
          <w:sz w:val="22"/>
          <w:szCs w:val="22"/>
        </w:rPr>
        <w:t xml:space="preserve">Delivered Duty Paid (DDP) </w:t>
      </w:r>
      <w:r w:rsidRPr="00C27906">
        <w:rPr>
          <w:rFonts w:ascii="Arial" w:hAnsi="Arial" w:cs="Arial"/>
          <w:sz w:val="22"/>
          <w:szCs w:val="22"/>
        </w:rPr>
        <w:t>under which all the risk is transferred to the buyer / concerned Health Institution only after the intended goods have been delivered to their desired destination. Hence insurance coverage is seller’s responsibility for arranging appropriate coverage.</w:t>
      </w:r>
    </w:p>
    <w:p w:rsidR="00F8565F" w:rsidRPr="00C27906" w:rsidRDefault="00F8565F" w:rsidP="000827FE">
      <w:pPr>
        <w:pStyle w:val="NormalWeb"/>
        <w:tabs>
          <w:tab w:val="left" w:pos="474"/>
        </w:tabs>
        <w:spacing w:before="0" w:beforeAutospacing="0" w:after="0" w:afterAutospacing="0"/>
        <w:jc w:val="both"/>
        <w:rPr>
          <w:rFonts w:ascii="Arial" w:hAnsi="Arial" w:cs="Arial"/>
          <w:sz w:val="22"/>
          <w:szCs w:val="22"/>
        </w:rPr>
      </w:pPr>
    </w:p>
    <w:p w:rsidR="00D471D7" w:rsidRDefault="00B211A4" w:rsidP="00D471D7">
      <w:pPr>
        <w:pStyle w:val="Head52"/>
        <w:rPr>
          <w:rFonts w:ascii="Arial" w:hAnsi="Arial" w:cs="Arial"/>
          <w:sz w:val="22"/>
          <w:szCs w:val="22"/>
        </w:rPr>
      </w:pPr>
      <w:bookmarkStart w:id="14" w:name="_Toc340549342"/>
      <w:bookmarkStart w:id="15" w:name="_Toc369267010"/>
      <w:r>
        <w:rPr>
          <w:rFonts w:ascii="Arial" w:hAnsi="Arial" w:cs="Arial"/>
          <w:sz w:val="22"/>
          <w:szCs w:val="22"/>
        </w:rPr>
        <w:t>9</w:t>
      </w:r>
      <w:r w:rsidR="00D471D7" w:rsidRPr="00C27906">
        <w:rPr>
          <w:rFonts w:ascii="Arial" w:hAnsi="Arial" w:cs="Arial"/>
          <w:sz w:val="22"/>
          <w:szCs w:val="22"/>
        </w:rPr>
        <w:t>.</w:t>
      </w:r>
      <w:r w:rsidR="00D471D7" w:rsidRPr="00C27906">
        <w:rPr>
          <w:rFonts w:ascii="Arial" w:hAnsi="Arial" w:cs="Arial"/>
          <w:sz w:val="22"/>
          <w:szCs w:val="22"/>
        </w:rPr>
        <w:tab/>
        <w:t>Warranty (GCC Clause 17)</w:t>
      </w:r>
      <w:bookmarkEnd w:id="14"/>
      <w:bookmarkEnd w:id="15"/>
    </w:p>
    <w:p w:rsidR="00AB427D" w:rsidRPr="00AB427D" w:rsidRDefault="00AB427D" w:rsidP="00AB427D">
      <w:pPr>
        <w:pStyle w:val="Head52"/>
        <w:ind w:firstLine="7"/>
        <w:rPr>
          <w:rFonts w:ascii="Arial" w:hAnsi="Arial" w:cs="Arial"/>
          <w:b w:val="0"/>
          <w:bCs/>
          <w:color w:val="000000"/>
          <w:sz w:val="22"/>
          <w:szCs w:val="22"/>
          <w:lang w:val="en-GB" w:eastAsia="en-GB"/>
        </w:rPr>
      </w:pPr>
      <w:r w:rsidRPr="00AB427D">
        <w:rPr>
          <w:rFonts w:ascii="Arial" w:hAnsi="Arial" w:cs="Arial"/>
          <w:b w:val="0"/>
          <w:bCs/>
          <w:color w:val="000000"/>
          <w:sz w:val="22"/>
          <w:szCs w:val="22"/>
          <w:lang w:val="en-GB" w:eastAsia="en-GB"/>
        </w:rPr>
        <w:t>The Supplier shall provide warranty as per the terms and conditions of the Rate Contract Agreement with Procuring Agency</w:t>
      </w:r>
    </w:p>
    <w:p w:rsidR="00D471D7" w:rsidRPr="00C27906" w:rsidRDefault="00D471D7" w:rsidP="00D471D7">
      <w:pPr>
        <w:suppressAutoHyphens/>
        <w:jc w:val="both"/>
        <w:rPr>
          <w:rFonts w:ascii="Arial" w:hAnsi="Arial" w:cs="Arial"/>
          <w:sz w:val="22"/>
          <w:szCs w:val="22"/>
        </w:rPr>
      </w:pPr>
    </w:p>
    <w:p w:rsidR="00D471D7" w:rsidRPr="00C27906" w:rsidRDefault="00D471D7" w:rsidP="00D471D7">
      <w:pPr>
        <w:pStyle w:val="NormalWeb"/>
        <w:tabs>
          <w:tab w:val="left" w:pos="474"/>
        </w:tabs>
        <w:suppressAutoHyphens/>
        <w:spacing w:before="0" w:beforeAutospacing="0" w:after="0" w:afterAutospacing="0"/>
        <w:ind w:left="540"/>
        <w:jc w:val="both"/>
        <w:rPr>
          <w:rFonts w:ascii="Arial" w:hAnsi="Arial" w:cs="Arial"/>
          <w:sz w:val="22"/>
          <w:szCs w:val="22"/>
        </w:rPr>
      </w:pPr>
      <w:r w:rsidRPr="00C27906">
        <w:rPr>
          <w:rFonts w:ascii="Arial" w:hAnsi="Arial" w:cs="Arial"/>
          <w:sz w:val="22"/>
          <w:szCs w:val="22"/>
        </w:rPr>
        <w:t>GCC 17.2</w:t>
      </w:r>
      <w:r w:rsidR="00AB427D">
        <w:rPr>
          <w:rFonts w:ascii="Arial" w:hAnsi="Arial" w:cs="Arial"/>
          <w:sz w:val="22"/>
          <w:szCs w:val="22"/>
        </w:rPr>
        <w:t xml:space="preserve">. </w:t>
      </w:r>
      <w:r w:rsidRPr="00C27906">
        <w:rPr>
          <w:rFonts w:ascii="Arial" w:hAnsi="Arial" w:cs="Arial"/>
          <w:sz w:val="22"/>
          <w:szCs w:val="22"/>
        </w:rPr>
        <w:t>The Supplier shall, in addition, comply with the guarantees associated with the performance and/or conformance specifications specified under the Contract.  If, for reasons attributable to the Supplier, these guarantees are not attained in whole or in part, the Supplier shall, at its discretion, either:</w:t>
      </w:r>
    </w:p>
    <w:p w:rsidR="00D471D7" w:rsidRPr="00C27906" w:rsidRDefault="00D471D7" w:rsidP="00D471D7">
      <w:pPr>
        <w:suppressAutoHyphens/>
        <w:ind w:left="540"/>
        <w:jc w:val="both"/>
        <w:rPr>
          <w:rFonts w:ascii="Arial" w:hAnsi="Arial" w:cs="Arial"/>
          <w:sz w:val="22"/>
          <w:szCs w:val="22"/>
        </w:rPr>
      </w:pPr>
    </w:p>
    <w:p w:rsidR="00E12916" w:rsidRDefault="00D471D7" w:rsidP="00D11420">
      <w:pPr>
        <w:pStyle w:val="ListParagraph"/>
        <w:numPr>
          <w:ilvl w:val="0"/>
          <w:numId w:val="35"/>
        </w:numPr>
        <w:tabs>
          <w:tab w:val="left" w:pos="1080"/>
        </w:tabs>
        <w:suppressAutoHyphens/>
        <w:jc w:val="both"/>
        <w:rPr>
          <w:rFonts w:ascii="Arial" w:hAnsi="Arial" w:cs="Arial"/>
          <w:b/>
          <w:sz w:val="22"/>
          <w:szCs w:val="22"/>
        </w:rPr>
      </w:pPr>
      <w:r w:rsidRPr="00E12916">
        <w:rPr>
          <w:rFonts w:ascii="Arial" w:hAnsi="Arial" w:cs="Arial"/>
          <w:sz w:val="22"/>
          <w:szCs w:val="22"/>
        </w:rPr>
        <w:t xml:space="preserve">make such changes, modifications, and/or additions to the Goods or any part thereof as may be necessary </w:t>
      </w:r>
      <w:r w:rsidRPr="00E12916">
        <w:rPr>
          <w:rFonts w:ascii="Arial" w:hAnsi="Arial" w:cs="Arial"/>
          <w:bCs/>
          <w:i/>
          <w:iCs/>
          <w:sz w:val="22"/>
          <w:szCs w:val="22"/>
          <w:u w:val="single"/>
        </w:rPr>
        <w:t>in order to attain the contractual guarantees specified in the Contract at its own cost and expense and to carry out further performance / conformance tests in accordance with GCC Clause 10</w:t>
      </w:r>
      <w:r w:rsidR="007D1EBA">
        <w:rPr>
          <w:rFonts w:ascii="Arial" w:hAnsi="Arial" w:cs="Arial"/>
          <w:bCs/>
          <w:i/>
          <w:iCs/>
          <w:sz w:val="22"/>
          <w:szCs w:val="22"/>
          <w:u w:val="single"/>
        </w:rPr>
        <w:t xml:space="preserve"> </w:t>
      </w:r>
      <w:r w:rsidRPr="00E12916">
        <w:rPr>
          <w:rFonts w:ascii="Arial" w:hAnsi="Arial" w:cs="Arial"/>
          <w:b/>
          <w:sz w:val="22"/>
          <w:szCs w:val="22"/>
        </w:rPr>
        <w:t>or</w:t>
      </w:r>
    </w:p>
    <w:p w:rsidR="00053EE2" w:rsidRPr="00E12916" w:rsidRDefault="00053EE2" w:rsidP="00053EE2">
      <w:pPr>
        <w:pStyle w:val="ListParagraph"/>
        <w:tabs>
          <w:tab w:val="left" w:pos="1080"/>
        </w:tabs>
        <w:suppressAutoHyphens/>
        <w:ind w:left="1080"/>
        <w:jc w:val="both"/>
        <w:rPr>
          <w:rFonts w:ascii="Arial" w:hAnsi="Arial" w:cs="Arial"/>
          <w:b/>
          <w:sz w:val="22"/>
          <w:szCs w:val="22"/>
        </w:rPr>
      </w:pPr>
    </w:p>
    <w:p w:rsidR="00D471D7" w:rsidRDefault="00D471D7" w:rsidP="00D11420">
      <w:pPr>
        <w:pStyle w:val="ListParagraph"/>
        <w:numPr>
          <w:ilvl w:val="0"/>
          <w:numId w:val="35"/>
        </w:numPr>
        <w:tabs>
          <w:tab w:val="left" w:pos="1080"/>
        </w:tabs>
        <w:suppressAutoHyphens/>
        <w:jc w:val="both"/>
        <w:rPr>
          <w:rFonts w:ascii="Arial" w:hAnsi="Arial" w:cs="Arial"/>
          <w:iCs/>
          <w:sz w:val="22"/>
          <w:szCs w:val="22"/>
          <w:u w:val="single"/>
        </w:rPr>
      </w:pPr>
      <w:r w:rsidRPr="00E12916">
        <w:rPr>
          <w:rFonts w:ascii="Arial" w:hAnsi="Arial" w:cs="Arial"/>
          <w:sz w:val="22"/>
          <w:szCs w:val="22"/>
        </w:rPr>
        <w:t xml:space="preserve">pay liquidated damages to the Purchaser with respect to the failure to meet the contractual guarantees.  </w:t>
      </w:r>
      <w:r w:rsidRPr="00E12916">
        <w:rPr>
          <w:rFonts w:ascii="Arial" w:hAnsi="Arial" w:cs="Arial"/>
          <w:iCs/>
          <w:sz w:val="22"/>
          <w:szCs w:val="22"/>
          <w:u w:val="single"/>
        </w:rPr>
        <w:t xml:space="preserve">The rate of these liquidated damages shall be </w:t>
      </w:r>
      <w:r w:rsidRPr="00E12916">
        <w:rPr>
          <w:rFonts w:ascii="Arial" w:hAnsi="Arial" w:cs="Arial"/>
          <w:sz w:val="22"/>
          <w:szCs w:val="22"/>
          <w:u w:val="single"/>
        </w:rPr>
        <w:t>0.05% per day</w:t>
      </w:r>
      <w:r w:rsidR="008E7789">
        <w:rPr>
          <w:rFonts w:ascii="Arial" w:hAnsi="Arial" w:cs="Arial"/>
          <w:sz w:val="22"/>
          <w:szCs w:val="22"/>
          <w:u w:val="single"/>
        </w:rPr>
        <w:t xml:space="preserve"> </w:t>
      </w:r>
      <w:r w:rsidRPr="00E12916">
        <w:rPr>
          <w:rFonts w:ascii="Arial" w:hAnsi="Arial" w:cs="Arial"/>
          <w:iCs/>
          <w:sz w:val="22"/>
          <w:szCs w:val="22"/>
          <w:u w:val="single"/>
        </w:rPr>
        <w:t>or</w:t>
      </w:r>
      <w:r w:rsidRPr="00E12916">
        <w:rPr>
          <w:rFonts w:ascii="Arial" w:hAnsi="Arial" w:cs="Arial"/>
          <w:b/>
          <w:iCs/>
          <w:sz w:val="22"/>
          <w:szCs w:val="22"/>
          <w:u w:val="single"/>
        </w:rPr>
        <w:t xml:space="preserve"> 0.5%</w:t>
      </w:r>
      <w:r w:rsidRPr="00E12916">
        <w:rPr>
          <w:rFonts w:ascii="Arial" w:hAnsi="Arial" w:cs="Arial"/>
          <w:iCs/>
          <w:sz w:val="22"/>
          <w:szCs w:val="22"/>
          <w:u w:val="single"/>
        </w:rPr>
        <w:t xml:space="preserve"> per week upto a maximum of </w:t>
      </w:r>
      <w:r w:rsidRPr="00E12916">
        <w:rPr>
          <w:rFonts w:ascii="Arial" w:hAnsi="Arial" w:cs="Arial"/>
          <w:b/>
          <w:iCs/>
          <w:sz w:val="22"/>
          <w:szCs w:val="22"/>
          <w:u w:val="single"/>
        </w:rPr>
        <w:t>10%</w:t>
      </w:r>
      <w:r w:rsidRPr="00E12916">
        <w:rPr>
          <w:rFonts w:ascii="Arial" w:hAnsi="Arial" w:cs="Arial"/>
          <w:iCs/>
          <w:sz w:val="22"/>
          <w:szCs w:val="22"/>
          <w:u w:val="single"/>
        </w:rPr>
        <w:t xml:space="preserve">of the total Contract price. </w:t>
      </w:r>
    </w:p>
    <w:p w:rsidR="00053EE2" w:rsidRPr="00053EE2" w:rsidRDefault="00053EE2" w:rsidP="00053EE2">
      <w:pPr>
        <w:pStyle w:val="ListParagraph"/>
        <w:rPr>
          <w:rFonts w:ascii="Arial" w:hAnsi="Arial" w:cs="Arial"/>
          <w:iCs/>
          <w:sz w:val="22"/>
          <w:szCs w:val="22"/>
          <w:u w:val="single"/>
        </w:rPr>
      </w:pPr>
    </w:p>
    <w:p w:rsidR="00053EE2" w:rsidRPr="00E12916" w:rsidRDefault="00053EE2" w:rsidP="00053EE2">
      <w:pPr>
        <w:pStyle w:val="ListParagraph"/>
        <w:tabs>
          <w:tab w:val="left" w:pos="1080"/>
        </w:tabs>
        <w:suppressAutoHyphens/>
        <w:ind w:left="1080"/>
        <w:jc w:val="both"/>
        <w:rPr>
          <w:rFonts w:ascii="Arial" w:hAnsi="Arial" w:cs="Arial"/>
          <w:iCs/>
          <w:sz w:val="22"/>
          <w:szCs w:val="22"/>
          <w:u w:val="single"/>
        </w:rPr>
      </w:pPr>
    </w:p>
    <w:p w:rsidR="00E12916" w:rsidRPr="00E12916" w:rsidRDefault="00E12916" w:rsidP="00D11420">
      <w:pPr>
        <w:pStyle w:val="ListParagraph"/>
        <w:numPr>
          <w:ilvl w:val="0"/>
          <w:numId w:val="35"/>
        </w:numPr>
        <w:tabs>
          <w:tab w:val="left" w:pos="1080"/>
        </w:tabs>
        <w:suppressAutoHyphens/>
        <w:jc w:val="both"/>
        <w:rPr>
          <w:rFonts w:ascii="Arial" w:hAnsi="Arial" w:cs="Arial"/>
          <w:bCs/>
          <w:i/>
          <w:iCs/>
          <w:sz w:val="22"/>
          <w:szCs w:val="22"/>
          <w:u w:val="single"/>
        </w:rPr>
      </w:pPr>
      <w:r w:rsidRPr="00E12916">
        <w:rPr>
          <w:rFonts w:ascii="Arial" w:hAnsi="Arial" w:cs="Arial"/>
          <w:bCs/>
          <w:i/>
          <w:iCs/>
          <w:sz w:val="22"/>
          <w:szCs w:val="22"/>
          <w:u w:val="single"/>
        </w:rPr>
        <w:lastRenderedPageBreak/>
        <w:t xml:space="preserve">Supplier shall supply to the Purchasing Agency/ies, the freshly manufactured goods having maximum possible long expiry dates with the minimum remaining shelf life of at least </w:t>
      </w:r>
      <w:r w:rsidR="00E112F6">
        <w:rPr>
          <w:rFonts w:ascii="Arial" w:hAnsi="Arial" w:cs="Arial"/>
          <w:bCs/>
          <w:i/>
          <w:iCs/>
          <w:sz w:val="22"/>
          <w:szCs w:val="22"/>
          <w:u w:val="single"/>
        </w:rPr>
        <w:t>75</w:t>
      </w:r>
      <w:r w:rsidRPr="00E12916">
        <w:rPr>
          <w:rFonts w:ascii="Arial" w:hAnsi="Arial" w:cs="Arial"/>
          <w:bCs/>
          <w:i/>
          <w:iCs/>
          <w:sz w:val="22"/>
          <w:szCs w:val="22"/>
          <w:u w:val="single"/>
        </w:rPr>
        <w:t>% in case of imported goods and at least 85% in case of locally manufactured goods within Pakistan</w:t>
      </w:r>
    </w:p>
    <w:p w:rsidR="00D471D7" w:rsidRPr="00C27906" w:rsidRDefault="00D471D7" w:rsidP="00D471D7">
      <w:pPr>
        <w:suppressAutoHyphens/>
        <w:ind w:left="1080" w:hanging="540"/>
        <w:jc w:val="both"/>
        <w:rPr>
          <w:rFonts w:ascii="Arial" w:hAnsi="Arial" w:cs="Arial"/>
          <w:sz w:val="22"/>
          <w:szCs w:val="22"/>
        </w:rPr>
      </w:pPr>
    </w:p>
    <w:p w:rsidR="00D471D7" w:rsidRPr="00C27906" w:rsidRDefault="00B211A4" w:rsidP="00D471D7">
      <w:pPr>
        <w:pStyle w:val="Head52"/>
        <w:rPr>
          <w:rFonts w:ascii="Arial" w:hAnsi="Arial" w:cs="Arial"/>
          <w:sz w:val="22"/>
          <w:szCs w:val="22"/>
        </w:rPr>
      </w:pPr>
      <w:r>
        <w:rPr>
          <w:rFonts w:ascii="Arial" w:hAnsi="Arial" w:cs="Arial"/>
          <w:sz w:val="22"/>
          <w:szCs w:val="22"/>
        </w:rPr>
        <w:t>10</w:t>
      </w:r>
      <w:r w:rsidR="00D471D7" w:rsidRPr="00C27906">
        <w:rPr>
          <w:rFonts w:ascii="Arial" w:hAnsi="Arial" w:cs="Arial"/>
          <w:sz w:val="22"/>
          <w:szCs w:val="22"/>
        </w:rPr>
        <w:t xml:space="preserve">.    Payment (GCC Clause 18) </w:t>
      </w:r>
    </w:p>
    <w:p w:rsidR="00D471D7" w:rsidRPr="00C27906" w:rsidRDefault="00D471D7" w:rsidP="00D471D7">
      <w:pPr>
        <w:suppressAutoHyphens/>
        <w:jc w:val="both"/>
        <w:rPr>
          <w:rFonts w:ascii="Arial" w:hAnsi="Arial" w:cs="Arial"/>
          <w:sz w:val="22"/>
          <w:szCs w:val="22"/>
        </w:rPr>
      </w:pPr>
    </w:p>
    <w:p w:rsidR="00D471D7" w:rsidRPr="00C27906" w:rsidRDefault="00D471D7" w:rsidP="00D471D7">
      <w:pPr>
        <w:suppressAutoHyphens/>
        <w:ind w:left="533" w:firstLine="7"/>
        <w:jc w:val="both"/>
        <w:rPr>
          <w:rFonts w:ascii="Arial" w:hAnsi="Arial" w:cs="Arial"/>
          <w:sz w:val="22"/>
          <w:szCs w:val="22"/>
        </w:rPr>
      </w:pPr>
      <w:r w:rsidRPr="00C27906">
        <w:rPr>
          <w:rFonts w:ascii="Arial" w:hAnsi="Arial" w:cs="Arial"/>
          <w:sz w:val="22"/>
          <w:szCs w:val="22"/>
        </w:rPr>
        <w:t>GCC 18.1—The method and conditions of payment to be made to the Supplier under this Contract shall be as follows:</w:t>
      </w:r>
    </w:p>
    <w:p w:rsidR="00D471D7" w:rsidRPr="00C27906" w:rsidRDefault="00D471D7" w:rsidP="00D471D7">
      <w:pPr>
        <w:suppressAutoHyphens/>
        <w:ind w:left="533" w:firstLine="7"/>
        <w:jc w:val="both"/>
        <w:rPr>
          <w:rFonts w:ascii="Arial" w:hAnsi="Arial" w:cs="Arial"/>
          <w:sz w:val="22"/>
          <w:szCs w:val="22"/>
        </w:rPr>
      </w:pPr>
    </w:p>
    <w:p w:rsidR="00D471D7" w:rsidRPr="00C27906" w:rsidRDefault="00D471D7" w:rsidP="00D471D7">
      <w:pPr>
        <w:suppressAutoHyphens/>
        <w:ind w:left="533" w:firstLine="7"/>
        <w:jc w:val="both"/>
        <w:rPr>
          <w:rFonts w:ascii="Arial" w:hAnsi="Arial" w:cs="Arial"/>
          <w:sz w:val="22"/>
          <w:szCs w:val="22"/>
        </w:rPr>
      </w:pPr>
      <w:r w:rsidRPr="00C27906">
        <w:rPr>
          <w:rFonts w:ascii="Arial" w:hAnsi="Arial" w:cs="Arial"/>
          <w:b/>
          <w:sz w:val="22"/>
          <w:szCs w:val="22"/>
        </w:rPr>
        <w:t>Payment for Goods supplied:</w:t>
      </w:r>
    </w:p>
    <w:p w:rsidR="00D471D7" w:rsidRPr="00C27906" w:rsidRDefault="00D471D7" w:rsidP="00D471D7">
      <w:pPr>
        <w:suppressAutoHyphens/>
        <w:ind w:left="533" w:firstLine="7"/>
        <w:jc w:val="both"/>
        <w:rPr>
          <w:rFonts w:ascii="Arial" w:hAnsi="Arial" w:cs="Arial"/>
          <w:sz w:val="22"/>
          <w:szCs w:val="22"/>
        </w:rPr>
      </w:pPr>
    </w:p>
    <w:p w:rsidR="00D471D7" w:rsidRPr="00C27906" w:rsidRDefault="00D471D7" w:rsidP="00D471D7">
      <w:pPr>
        <w:tabs>
          <w:tab w:val="left" w:pos="7200"/>
        </w:tabs>
        <w:suppressAutoHyphens/>
        <w:ind w:left="533" w:firstLine="7"/>
        <w:jc w:val="both"/>
        <w:rPr>
          <w:rFonts w:ascii="Arial" w:hAnsi="Arial" w:cs="Arial"/>
          <w:sz w:val="22"/>
          <w:szCs w:val="22"/>
        </w:rPr>
      </w:pPr>
      <w:r w:rsidRPr="00C27906">
        <w:rPr>
          <w:rFonts w:ascii="Arial" w:hAnsi="Arial" w:cs="Arial"/>
          <w:sz w:val="22"/>
          <w:szCs w:val="22"/>
        </w:rPr>
        <w:t xml:space="preserve">Payment shall be made in </w:t>
      </w:r>
      <w:r w:rsidRPr="00C27906">
        <w:rPr>
          <w:rFonts w:ascii="Arial" w:hAnsi="Arial" w:cs="Arial"/>
          <w:b/>
          <w:bCs/>
          <w:sz w:val="22"/>
          <w:szCs w:val="22"/>
        </w:rPr>
        <w:t xml:space="preserve">Pak. Rupees </w:t>
      </w:r>
      <w:r w:rsidRPr="00C27906">
        <w:rPr>
          <w:rFonts w:ascii="Arial" w:hAnsi="Arial" w:cs="Arial"/>
          <w:bCs/>
          <w:sz w:val="22"/>
          <w:szCs w:val="22"/>
        </w:rPr>
        <w:t>through</w:t>
      </w:r>
      <w:r w:rsidRPr="00C27906">
        <w:rPr>
          <w:rFonts w:ascii="Arial" w:hAnsi="Arial" w:cs="Arial"/>
          <w:b/>
          <w:bCs/>
          <w:sz w:val="22"/>
          <w:szCs w:val="22"/>
        </w:rPr>
        <w:t xml:space="preserve"> crossed cheques </w:t>
      </w:r>
      <w:r w:rsidRPr="00C27906">
        <w:rPr>
          <w:rFonts w:ascii="Arial" w:hAnsi="Arial" w:cs="Arial"/>
          <w:sz w:val="22"/>
          <w:szCs w:val="22"/>
        </w:rPr>
        <w:t>in the following manner:</w:t>
      </w:r>
    </w:p>
    <w:p w:rsidR="00D471D7" w:rsidRPr="00C27906" w:rsidRDefault="00D471D7" w:rsidP="00D471D7">
      <w:pPr>
        <w:suppressAutoHyphens/>
        <w:ind w:left="533" w:firstLine="7"/>
        <w:jc w:val="both"/>
        <w:rPr>
          <w:rFonts w:ascii="Arial" w:hAnsi="Arial" w:cs="Arial"/>
          <w:sz w:val="22"/>
          <w:szCs w:val="22"/>
        </w:rPr>
      </w:pPr>
    </w:p>
    <w:p w:rsidR="00D471D7" w:rsidRPr="00C27906" w:rsidRDefault="00D471D7" w:rsidP="00D471D7">
      <w:pPr>
        <w:tabs>
          <w:tab w:val="left" w:pos="1080"/>
        </w:tabs>
        <w:suppressAutoHyphens/>
        <w:ind w:left="1080" w:hanging="540"/>
        <w:jc w:val="both"/>
        <w:rPr>
          <w:rFonts w:ascii="Arial" w:hAnsi="Arial" w:cs="Arial"/>
          <w:sz w:val="22"/>
          <w:szCs w:val="22"/>
        </w:rPr>
      </w:pPr>
      <w:r w:rsidRPr="00C27906">
        <w:rPr>
          <w:rFonts w:ascii="Arial" w:hAnsi="Arial" w:cs="Arial"/>
          <w:sz w:val="22"/>
          <w:szCs w:val="22"/>
        </w:rPr>
        <w:t>(i)</w:t>
      </w:r>
      <w:r w:rsidRPr="00C27906">
        <w:rPr>
          <w:rFonts w:ascii="Arial" w:hAnsi="Arial" w:cs="Arial"/>
          <w:b/>
          <w:sz w:val="22"/>
          <w:szCs w:val="22"/>
        </w:rPr>
        <w:tab/>
        <w:t xml:space="preserve">On Delivery:  </w:t>
      </w:r>
      <w:r w:rsidR="00862F75" w:rsidRPr="00C27906">
        <w:rPr>
          <w:rFonts w:ascii="Arial" w:hAnsi="Arial" w:cs="Arial"/>
          <w:b/>
          <w:bCs/>
          <w:i/>
          <w:iCs/>
          <w:sz w:val="22"/>
          <w:szCs w:val="22"/>
        </w:rPr>
        <w:t>Hundred (10</w:t>
      </w:r>
      <w:r w:rsidRPr="00C27906">
        <w:rPr>
          <w:rFonts w:ascii="Arial" w:hAnsi="Arial" w:cs="Arial"/>
          <w:b/>
          <w:bCs/>
          <w:i/>
          <w:iCs/>
          <w:sz w:val="22"/>
          <w:szCs w:val="22"/>
        </w:rPr>
        <w:t xml:space="preserve">0) percent </w:t>
      </w:r>
      <w:r w:rsidRPr="00C27906">
        <w:rPr>
          <w:rFonts w:ascii="Arial" w:hAnsi="Arial" w:cs="Arial"/>
          <w:sz w:val="22"/>
          <w:szCs w:val="22"/>
        </w:rPr>
        <w:t xml:space="preserve">of the Contract Price of the Goods shall be </w:t>
      </w:r>
      <w:r w:rsidRPr="00C27906">
        <w:rPr>
          <w:rFonts w:ascii="Arial" w:hAnsi="Arial" w:cs="Arial"/>
          <w:bCs/>
          <w:i/>
          <w:iCs/>
          <w:sz w:val="22"/>
          <w:szCs w:val="22"/>
          <w:u w:val="single"/>
        </w:rPr>
        <w:t xml:space="preserve">paid to </w:t>
      </w:r>
      <w:r w:rsidRPr="00566EDD">
        <w:rPr>
          <w:rFonts w:ascii="Arial" w:hAnsi="Arial" w:cs="Arial"/>
          <w:bCs/>
          <w:i/>
          <w:iCs/>
          <w:sz w:val="22"/>
          <w:szCs w:val="22"/>
          <w:u w:val="single"/>
        </w:rPr>
        <w:t>supplier</w:t>
      </w:r>
      <w:r w:rsidRPr="00C27906">
        <w:rPr>
          <w:rFonts w:ascii="Arial" w:hAnsi="Arial" w:cs="Arial"/>
          <w:bCs/>
          <w:i/>
          <w:iCs/>
          <w:sz w:val="22"/>
          <w:szCs w:val="22"/>
          <w:u w:val="single"/>
        </w:rPr>
        <w:t xml:space="preserve"> after delivery of intended goods at destination</w:t>
      </w:r>
      <w:r w:rsidR="00ED1B19">
        <w:rPr>
          <w:rFonts w:ascii="Arial" w:hAnsi="Arial" w:cs="Arial"/>
          <w:bCs/>
          <w:i/>
          <w:iCs/>
          <w:sz w:val="22"/>
          <w:szCs w:val="22"/>
          <w:u w:val="single"/>
        </w:rPr>
        <w:t xml:space="preserve"> </w:t>
      </w:r>
      <w:r w:rsidR="00862F75" w:rsidRPr="00C27906">
        <w:rPr>
          <w:rFonts w:ascii="Arial" w:hAnsi="Arial" w:cs="Arial"/>
          <w:bCs/>
          <w:i/>
          <w:iCs/>
          <w:sz w:val="22"/>
          <w:szCs w:val="22"/>
          <w:u w:val="single"/>
        </w:rPr>
        <w:t>&amp; Subsequent inspection by the concerned committee</w:t>
      </w:r>
      <w:r w:rsidR="00D131FA" w:rsidRPr="00D131FA">
        <w:rPr>
          <w:rFonts w:ascii="Arial" w:hAnsi="Arial" w:cs="Arial"/>
          <w:bCs/>
          <w:i/>
          <w:iCs/>
          <w:sz w:val="22"/>
          <w:szCs w:val="22"/>
        </w:rPr>
        <w:t xml:space="preserve"> </w:t>
      </w:r>
      <w:r w:rsidRPr="00C27906">
        <w:rPr>
          <w:rFonts w:ascii="Arial" w:hAnsi="Arial" w:cs="Arial"/>
          <w:sz w:val="22"/>
          <w:szCs w:val="22"/>
        </w:rPr>
        <w:t>upon submission of documents specified in GCC Clause 12.</w:t>
      </w:r>
    </w:p>
    <w:p w:rsidR="00D471D7" w:rsidRPr="00C27906" w:rsidRDefault="00D471D7" w:rsidP="00862F75">
      <w:pPr>
        <w:pStyle w:val="Head52"/>
        <w:ind w:left="0" w:firstLine="0"/>
        <w:rPr>
          <w:rFonts w:ascii="Arial" w:hAnsi="Arial" w:cs="Arial"/>
          <w:sz w:val="22"/>
          <w:szCs w:val="22"/>
        </w:rPr>
      </w:pPr>
    </w:p>
    <w:p w:rsidR="00D471D7" w:rsidRPr="00C27906" w:rsidRDefault="00B211A4" w:rsidP="00D471D7">
      <w:pPr>
        <w:pStyle w:val="Head52"/>
        <w:rPr>
          <w:rFonts w:ascii="Arial" w:hAnsi="Arial" w:cs="Arial"/>
          <w:sz w:val="22"/>
          <w:szCs w:val="22"/>
        </w:rPr>
      </w:pPr>
      <w:bookmarkStart w:id="16" w:name="_Toc340549345"/>
      <w:bookmarkStart w:id="17" w:name="_Toc369267013"/>
      <w:r>
        <w:rPr>
          <w:rFonts w:ascii="Arial" w:hAnsi="Arial" w:cs="Arial"/>
          <w:sz w:val="22"/>
          <w:szCs w:val="22"/>
        </w:rPr>
        <w:t>11</w:t>
      </w:r>
      <w:r w:rsidR="00D471D7" w:rsidRPr="00C27906">
        <w:rPr>
          <w:rFonts w:ascii="Arial" w:hAnsi="Arial" w:cs="Arial"/>
          <w:sz w:val="22"/>
          <w:szCs w:val="22"/>
        </w:rPr>
        <w:t>.</w:t>
      </w:r>
      <w:r w:rsidR="00D471D7" w:rsidRPr="00C27906">
        <w:rPr>
          <w:rFonts w:ascii="Arial" w:hAnsi="Arial" w:cs="Arial"/>
          <w:sz w:val="22"/>
          <w:szCs w:val="22"/>
        </w:rPr>
        <w:tab/>
        <w:t>Liquidated Damages &amp; Penalties (GCC Clause 25)</w:t>
      </w:r>
      <w:bookmarkEnd w:id="16"/>
      <w:bookmarkEnd w:id="17"/>
    </w:p>
    <w:p w:rsidR="00D471D7" w:rsidRPr="00C27906" w:rsidRDefault="00D471D7" w:rsidP="00D471D7">
      <w:pPr>
        <w:suppressAutoHyphens/>
        <w:jc w:val="both"/>
        <w:rPr>
          <w:rFonts w:ascii="Arial" w:hAnsi="Arial" w:cs="Arial"/>
          <w:sz w:val="22"/>
          <w:szCs w:val="22"/>
        </w:rPr>
      </w:pPr>
    </w:p>
    <w:p w:rsidR="00D471D7" w:rsidRPr="00C27906" w:rsidRDefault="00D471D7" w:rsidP="00D471D7">
      <w:pPr>
        <w:suppressAutoHyphens/>
        <w:ind w:left="533" w:firstLine="7"/>
        <w:jc w:val="both"/>
        <w:rPr>
          <w:rFonts w:ascii="Arial" w:hAnsi="Arial" w:cs="Arial"/>
          <w:sz w:val="22"/>
          <w:szCs w:val="22"/>
        </w:rPr>
      </w:pPr>
      <w:r w:rsidRPr="00C27906">
        <w:rPr>
          <w:rFonts w:ascii="Arial" w:hAnsi="Arial" w:cs="Arial"/>
          <w:sz w:val="22"/>
          <w:szCs w:val="22"/>
        </w:rPr>
        <w:t xml:space="preserve">GCC 25.1—Applicable rate: </w:t>
      </w:r>
      <w:r w:rsidRPr="00C27906">
        <w:rPr>
          <w:rFonts w:ascii="Arial" w:hAnsi="Arial" w:cs="Arial"/>
          <w:b/>
          <w:sz w:val="22"/>
          <w:szCs w:val="22"/>
        </w:rPr>
        <w:t xml:space="preserve">0.5% per week </w:t>
      </w:r>
      <w:r w:rsidRPr="00C27906">
        <w:rPr>
          <w:rFonts w:ascii="Arial" w:hAnsi="Arial" w:cs="Arial"/>
          <w:sz w:val="22"/>
          <w:szCs w:val="22"/>
        </w:rPr>
        <w:t>or</w:t>
      </w:r>
      <w:r w:rsidRPr="00C27906">
        <w:rPr>
          <w:rFonts w:ascii="Arial" w:hAnsi="Arial" w:cs="Arial"/>
          <w:b/>
          <w:sz w:val="22"/>
          <w:szCs w:val="22"/>
        </w:rPr>
        <w:t xml:space="preserve"> 0.05% per day of the total Contract price</w:t>
      </w:r>
    </w:p>
    <w:p w:rsidR="00D471D7" w:rsidRPr="00C27906" w:rsidRDefault="00D471D7" w:rsidP="00D471D7">
      <w:pPr>
        <w:suppressAutoHyphens/>
        <w:ind w:left="533" w:firstLine="7"/>
        <w:jc w:val="both"/>
        <w:rPr>
          <w:rFonts w:ascii="Arial" w:hAnsi="Arial" w:cs="Arial"/>
          <w:sz w:val="22"/>
          <w:szCs w:val="22"/>
        </w:rPr>
      </w:pPr>
    </w:p>
    <w:p w:rsidR="00D471D7" w:rsidRPr="00C27906" w:rsidRDefault="00D471D7" w:rsidP="00D471D7">
      <w:pPr>
        <w:suppressAutoHyphens/>
        <w:ind w:left="533" w:firstLine="7"/>
        <w:jc w:val="both"/>
        <w:rPr>
          <w:rFonts w:ascii="Arial" w:hAnsi="Arial" w:cs="Arial"/>
          <w:b/>
          <w:sz w:val="22"/>
          <w:szCs w:val="22"/>
        </w:rPr>
      </w:pPr>
      <w:r w:rsidRPr="00C27906">
        <w:rPr>
          <w:rFonts w:ascii="Arial" w:hAnsi="Arial" w:cs="Arial"/>
          <w:sz w:val="22"/>
          <w:szCs w:val="22"/>
        </w:rPr>
        <w:t xml:space="preserve">Maximum deduction: </w:t>
      </w:r>
      <w:r w:rsidRPr="00C27906">
        <w:rPr>
          <w:rFonts w:ascii="Arial" w:hAnsi="Arial" w:cs="Arial"/>
          <w:b/>
          <w:sz w:val="22"/>
          <w:szCs w:val="22"/>
        </w:rPr>
        <w:t>≤ 10% of the total contract amount.</w:t>
      </w:r>
    </w:p>
    <w:p w:rsidR="00D471D7" w:rsidRPr="00C27906" w:rsidRDefault="00D471D7" w:rsidP="00D471D7">
      <w:pPr>
        <w:suppressAutoHyphens/>
        <w:ind w:left="533" w:firstLine="7"/>
        <w:jc w:val="both"/>
        <w:rPr>
          <w:rFonts w:ascii="Arial" w:hAnsi="Arial" w:cs="Arial"/>
          <w:b/>
          <w:sz w:val="22"/>
          <w:szCs w:val="22"/>
        </w:rPr>
      </w:pPr>
    </w:p>
    <w:p w:rsidR="00D471D7" w:rsidRPr="00C27906" w:rsidRDefault="00B211A4" w:rsidP="00D471D7">
      <w:pPr>
        <w:suppressAutoHyphens/>
        <w:ind w:left="533" w:hanging="533"/>
        <w:jc w:val="both"/>
        <w:rPr>
          <w:rFonts w:ascii="Arial" w:hAnsi="Arial" w:cs="Arial"/>
          <w:b/>
          <w:sz w:val="22"/>
          <w:szCs w:val="22"/>
        </w:rPr>
      </w:pPr>
      <w:r>
        <w:rPr>
          <w:rFonts w:ascii="Arial" w:hAnsi="Arial" w:cs="Arial"/>
          <w:b/>
          <w:sz w:val="22"/>
          <w:szCs w:val="22"/>
        </w:rPr>
        <w:t>12</w:t>
      </w:r>
      <w:r w:rsidR="00D471D7" w:rsidRPr="00C27906">
        <w:rPr>
          <w:rFonts w:ascii="Arial" w:hAnsi="Arial" w:cs="Arial"/>
          <w:b/>
          <w:sz w:val="22"/>
          <w:szCs w:val="22"/>
        </w:rPr>
        <w:t xml:space="preserve">.  Termination of Contract (GCC Clause 26): </w:t>
      </w:r>
    </w:p>
    <w:p w:rsidR="00D471D7" w:rsidRPr="00C27906" w:rsidRDefault="00D471D7" w:rsidP="00D471D7">
      <w:pPr>
        <w:suppressAutoHyphens/>
        <w:ind w:left="533" w:hanging="533"/>
        <w:jc w:val="both"/>
        <w:rPr>
          <w:rFonts w:ascii="Arial" w:hAnsi="Arial" w:cs="Arial"/>
          <w:b/>
          <w:sz w:val="22"/>
          <w:szCs w:val="22"/>
        </w:rPr>
      </w:pPr>
    </w:p>
    <w:p w:rsidR="00D471D7" w:rsidRDefault="00D471D7" w:rsidP="00D471D7">
      <w:pPr>
        <w:suppressAutoHyphens/>
        <w:ind w:left="533" w:hanging="533"/>
        <w:jc w:val="both"/>
        <w:rPr>
          <w:rFonts w:ascii="Arial" w:hAnsi="Arial" w:cs="Arial"/>
          <w:sz w:val="22"/>
          <w:szCs w:val="22"/>
        </w:rPr>
      </w:pPr>
      <w:r w:rsidRPr="00C27906">
        <w:rPr>
          <w:rFonts w:ascii="Arial" w:hAnsi="Arial" w:cs="Arial"/>
          <w:sz w:val="22"/>
          <w:szCs w:val="22"/>
        </w:rPr>
        <w:t>GCC 26.1—After exhausting all the delivery period as provided in the</w:t>
      </w:r>
      <w:r w:rsidR="00A56377">
        <w:rPr>
          <w:rFonts w:ascii="Arial" w:hAnsi="Arial" w:cs="Arial"/>
          <w:sz w:val="22"/>
          <w:szCs w:val="22"/>
        </w:rPr>
        <w:t xml:space="preserve"> </w:t>
      </w:r>
      <w:r w:rsidRPr="00C27906">
        <w:rPr>
          <w:rFonts w:ascii="Arial" w:hAnsi="Arial" w:cs="Arial"/>
          <w:sz w:val="22"/>
          <w:szCs w:val="22"/>
        </w:rPr>
        <w:t xml:space="preserve">Supply Schedule in </w:t>
      </w:r>
      <w:r w:rsidR="00A74709">
        <w:rPr>
          <w:rFonts w:ascii="Arial" w:hAnsi="Arial" w:cs="Arial"/>
          <w:sz w:val="22"/>
          <w:szCs w:val="22"/>
        </w:rPr>
        <w:t xml:space="preserve">          </w:t>
      </w:r>
      <w:r w:rsidRPr="00C27906">
        <w:rPr>
          <w:rFonts w:ascii="Arial" w:hAnsi="Arial" w:cs="Arial"/>
          <w:sz w:val="22"/>
          <w:szCs w:val="22"/>
        </w:rPr>
        <w:t>Part-II: Sec</w:t>
      </w:r>
      <w:r w:rsidR="00A74709">
        <w:rPr>
          <w:rFonts w:ascii="Arial" w:hAnsi="Arial" w:cs="Arial"/>
          <w:sz w:val="22"/>
          <w:szCs w:val="22"/>
        </w:rPr>
        <w:t>tion-III of the Bid Solicitation</w:t>
      </w:r>
      <w:r w:rsidRPr="00C27906">
        <w:rPr>
          <w:rFonts w:ascii="Arial" w:hAnsi="Arial" w:cs="Arial"/>
          <w:sz w:val="22"/>
          <w:szCs w:val="22"/>
        </w:rPr>
        <w:t xml:space="preserve"> Documents and still failing to supply the intended goods, the Purchaser may terminate the Contract for default of the supplier, and procure the non-supplied goods at supplier’s risk and cost from the open market, and shall enforce Supplier’s Performance security.</w:t>
      </w:r>
    </w:p>
    <w:p w:rsidR="00735389" w:rsidRPr="00C27906" w:rsidRDefault="00735389" w:rsidP="000827FE">
      <w:pPr>
        <w:suppressAutoHyphens/>
        <w:jc w:val="both"/>
        <w:rPr>
          <w:rFonts w:ascii="Arial" w:hAnsi="Arial" w:cs="Arial"/>
          <w:b/>
          <w:sz w:val="22"/>
          <w:szCs w:val="22"/>
        </w:rPr>
      </w:pPr>
    </w:p>
    <w:p w:rsidR="00D471D7" w:rsidRPr="00C27906" w:rsidRDefault="00B211A4" w:rsidP="00D471D7">
      <w:pPr>
        <w:pStyle w:val="Head52"/>
        <w:rPr>
          <w:rFonts w:ascii="Arial" w:hAnsi="Arial" w:cs="Arial"/>
          <w:sz w:val="22"/>
          <w:szCs w:val="22"/>
        </w:rPr>
      </w:pPr>
      <w:bookmarkStart w:id="18" w:name="_Toc340549346"/>
      <w:bookmarkStart w:id="19" w:name="_Toc369267014"/>
      <w:r>
        <w:rPr>
          <w:rFonts w:ascii="Arial" w:hAnsi="Arial" w:cs="Arial"/>
          <w:sz w:val="22"/>
          <w:szCs w:val="22"/>
        </w:rPr>
        <w:t>13</w:t>
      </w:r>
      <w:r w:rsidR="00D471D7" w:rsidRPr="00C27906">
        <w:rPr>
          <w:rFonts w:ascii="Arial" w:hAnsi="Arial" w:cs="Arial"/>
          <w:sz w:val="22"/>
          <w:szCs w:val="22"/>
        </w:rPr>
        <w:t>.</w:t>
      </w:r>
      <w:r w:rsidR="00D471D7" w:rsidRPr="00C27906">
        <w:rPr>
          <w:rFonts w:ascii="Arial" w:hAnsi="Arial" w:cs="Arial"/>
          <w:sz w:val="22"/>
          <w:szCs w:val="22"/>
        </w:rPr>
        <w:tab/>
        <w:t>Disputes Resolution (GCC Clause 31)</w:t>
      </w:r>
      <w:bookmarkEnd w:id="18"/>
      <w:bookmarkEnd w:id="19"/>
    </w:p>
    <w:p w:rsidR="00D471D7" w:rsidRPr="00C27906" w:rsidRDefault="00D471D7" w:rsidP="00D471D7">
      <w:pPr>
        <w:suppressAutoHyphens/>
        <w:jc w:val="both"/>
        <w:rPr>
          <w:rFonts w:ascii="Arial" w:hAnsi="Arial" w:cs="Arial"/>
          <w:sz w:val="22"/>
          <w:szCs w:val="22"/>
        </w:rPr>
      </w:pPr>
    </w:p>
    <w:p w:rsidR="00D471D7" w:rsidRPr="00C27906" w:rsidRDefault="00D471D7" w:rsidP="00D471D7">
      <w:pPr>
        <w:suppressAutoHyphens/>
        <w:ind w:left="533" w:firstLine="7"/>
        <w:jc w:val="both"/>
        <w:rPr>
          <w:rFonts w:ascii="Arial" w:hAnsi="Arial" w:cs="Arial"/>
          <w:sz w:val="22"/>
          <w:szCs w:val="22"/>
        </w:rPr>
      </w:pPr>
      <w:r w:rsidRPr="00C27906">
        <w:rPr>
          <w:rFonts w:ascii="Arial" w:hAnsi="Arial" w:cs="Arial"/>
          <w:sz w:val="22"/>
          <w:szCs w:val="22"/>
        </w:rPr>
        <w:t>GCC 31.3—The dispute resolution mechanism to be applied pursuant to GCC Clause 31.2 shall be as follows:</w:t>
      </w:r>
    </w:p>
    <w:p w:rsidR="00D471D7" w:rsidRPr="00C27906" w:rsidRDefault="00D471D7" w:rsidP="00D471D7">
      <w:pPr>
        <w:suppressAutoHyphens/>
        <w:jc w:val="both"/>
        <w:rPr>
          <w:rFonts w:ascii="Arial" w:hAnsi="Arial" w:cs="Arial"/>
          <w:sz w:val="22"/>
          <w:szCs w:val="22"/>
        </w:rPr>
      </w:pPr>
    </w:p>
    <w:p w:rsidR="00D471D7" w:rsidRPr="00C27906" w:rsidRDefault="00D471D7" w:rsidP="00D471D7">
      <w:pPr>
        <w:suppressAutoHyphens/>
        <w:ind w:left="533" w:firstLine="7"/>
        <w:jc w:val="both"/>
        <w:rPr>
          <w:rFonts w:ascii="Arial" w:hAnsi="Arial" w:cs="Arial"/>
          <w:b/>
          <w:bCs/>
          <w:sz w:val="22"/>
          <w:szCs w:val="22"/>
        </w:rPr>
      </w:pPr>
      <w:r w:rsidRPr="00C27906">
        <w:rPr>
          <w:rFonts w:ascii="Arial" w:hAnsi="Arial" w:cs="Arial"/>
          <w:sz w:val="22"/>
          <w:szCs w:val="22"/>
        </w:rPr>
        <w:t xml:space="preserve">In the case of a dispute between the Purchaser and the Supplier, the dispute shall be referred to adjudication or arbitration in accordance with </w:t>
      </w:r>
      <w:r w:rsidRPr="00C27906">
        <w:rPr>
          <w:rFonts w:ascii="Arial" w:hAnsi="Arial" w:cs="Arial"/>
          <w:b/>
          <w:sz w:val="22"/>
          <w:szCs w:val="22"/>
        </w:rPr>
        <w:t>The Arbitration Act 1940.</w:t>
      </w:r>
      <w:r w:rsidRPr="00C27906">
        <w:rPr>
          <w:rFonts w:ascii="Arial" w:hAnsi="Arial" w:cs="Arial"/>
          <w:sz w:val="22"/>
          <w:szCs w:val="22"/>
        </w:rPr>
        <w:t xml:space="preserve"> The j</w:t>
      </w:r>
      <w:r w:rsidRPr="00C27906">
        <w:rPr>
          <w:rFonts w:ascii="Arial" w:hAnsi="Arial" w:cs="Arial"/>
          <w:bCs/>
          <w:sz w:val="22"/>
          <w:szCs w:val="22"/>
        </w:rPr>
        <w:t xml:space="preserve">urisdiction of Court shall be of </w:t>
      </w:r>
      <w:r w:rsidRPr="00C27906">
        <w:rPr>
          <w:rFonts w:ascii="Arial" w:hAnsi="Arial" w:cs="Arial"/>
          <w:b/>
          <w:bCs/>
          <w:sz w:val="22"/>
          <w:szCs w:val="22"/>
        </w:rPr>
        <w:t>Peshawar, Khyber Pakhtunkhwa.</w:t>
      </w:r>
    </w:p>
    <w:p w:rsidR="00D471D7" w:rsidRPr="00C27906" w:rsidRDefault="00D471D7" w:rsidP="00D471D7">
      <w:pPr>
        <w:suppressAutoHyphens/>
        <w:ind w:left="533" w:firstLine="7"/>
        <w:jc w:val="both"/>
        <w:rPr>
          <w:rFonts w:ascii="Arial" w:hAnsi="Arial" w:cs="Arial"/>
          <w:b/>
          <w:bCs/>
          <w:sz w:val="22"/>
          <w:szCs w:val="22"/>
        </w:rPr>
      </w:pPr>
    </w:p>
    <w:p w:rsidR="00C04274" w:rsidRPr="00C04274" w:rsidRDefault="00B211A4" w:rsidP="00D471D7">
      <w:pPr>
        <w:pStyle w:val="Head52"/>
        <w:rPr>
          <w:rFonts w:ascii="Arial" w:hAnsi="Arial" w:cs="Arial"/>
        </w:rPr>
      </w:pPr>
      <w:bookmarkStart w:id="20" w:name="_Toc340549347"/>
      <w:bookmarkStart w:id="21" w:name="_Toc369267015"/>
      <w:r>
        <w:rPr>
          <w:rFonts w:ascii="Arial" w:hAnsi="Arial" w:cs="Arial"/>
          <w:sz w:val="22"/>
          <w:szCs w:val="22"/>
        </w:rPr>
        <w:t>14</w:t>
      </w:r>
      <w:r w:rsidR="00D471D7" w:rsidRPr="00C27906">
        <w:rPr>
          <w:rFonts w:ascii="Arial" w:hAnsi="Arial" w:cs="Arial"/>
          <w:sz w:val="22"/>
          <w:szCs w:val="22"/>
        </w:rPr>
        <w:t>.</w:t>
      </w:r>
      <w:r w:rsidR="00D471D7" w:rsidRPr="00C27906">
        <w:rPr>
          <w:rFonts w:ascii="Arial" w:hAnsi="Arial" w:cs="Arial"/>
          <w:sz w:val="22"/>
          <w:szCs w:val="22"/>
        </w:rPr>
        <w:tab/>
      </w:r>
      <w:r w:rsidR="00C04274" w:rsidRPr="00C04274">
        <w:rPr>
          <w:rFonts w:ascii="Arial" w:hAnsi="Arial" w:cs="Arial"/>
        </w:rPr>
        <w:t>Bid Tie</w:t>
      </w:r>
    </w:p>
    <w:p w:rsidR="00C04274" w:rsidRDefault="00C04274" w:rsidP="00C04274">
      <w:pPr>
        <w:pStyle w:val="Head52"/>
        <w:ind w:firstLine="7"/>
        <w:rPr>
          <w:rFonts w:ascii="Arial" w:hAnsi="Arial" w:cs="Arial"/>
          <w:b w:val="0"/>
        </w:rPr>
      </w:pPr>
      <w:r w:rsidRPr="00C04274">
        <w:rPr>
          <w:rFonts w:ascii="Arial" w:hAnsi="Arial" w:cs="Arial"/>
          <w:b w:val="0"/>
        </w:rPr>
        <w:t>In case of tie in the final score of two bidders, and unless otherwise not in contradiction to any of the terms &amp; conditions and specifications of that item, the rate contracting will be offered to the bidder having higher score in its technical bid and the same will be declared as highest fair bid (successful bidder).</w:t>
      </w:r>
    </w:p>
    <w:p w:rsidR="00CF5133" w:rsidRPr="00C04274" w:rsidRDefault="00CF5133" w:rsidP="00104FDF">
      <w:pPr>
        <w:pStyle w:val="Head52"/>
        <w:ind w:left="0" w:firstLine="0"/>
        <w:rPr>
          <w:rFonts w:ascii="Arial" w:hAnsi="Arial" w:cs="Arial"/>
          <w:b w:val="0"/>
          <w:sz w:val="22"/>
          <w:szCs w:val="22"/>
        </w:rPr>
      </w:pPr>
    </w:p>
    <w:p w:rsidR="00D471D7" w:rsidRPr="00C27906" w:rsidRDefault="00B211A4" w:rsidP="00D471D7">
      <w:pPr>
        <w:pStyle w:val="Head52"/>
        <w:rPr>
          <w:rFonts w:ascii="Arial" w:hAnsi="Arial" w:cs="Arial"/>
          <w:sz w:val="22"/>
          <w:szCs w:val="22"/>
        </w:rPr>
      </w:pPr>
      <w:r>
        <w:rPr>
          <w:rFonts w:ascii="Arial" w:hAnsi="Arial" w:cs="Arial"/>
          <w:sz w:val="22"/>
          <w:szCs w:val="22"/>
        </w:rPr>
        <w:t>15</w:t>
      </w:r>
      <w:r w:rsidR="00C04274">
        <w:rPr>
          <w:rFonts w:ascii="Arial" w:hAnsi="Arial" w:cs="Arial"/>
          <w:sz w:val="22"/>
          <w:szCs w:val="22"/>
        </w:rPr>
        <w:t xml:space="preserve">. </w:t>
      </w:r>
      <w:r w:rsidR="00D471D7" w:rsidRPr="00C27906">
        <w:rPr>
          <w:rFonts w:ascii="Arial" w:hAnsi="Arial" w:cs="Arial"/>
          <w:sz w:val="22"/>
          <w:szCs w:val="22"/>
        </w:rPr>
        <w:t>Governing Language (GCC Clause 31)</w:t>
      </w:r>
      <w:bookmarkEnd w:id="20"/>
      <w:bookmarkEnd w:id="21"/>
    </w:p>
    <w:p w:rsidR="00D471D7" w:rsidRPr="00C27906" w:rsidRDefault="00D471D7" w:rsidP="00D471D7">
      <w:pPr>
        <w:suppressAutoHyphens/>
        <w:jc w:val="both"/>
        <w:rPr>
          <w:rFonts w:ascii="Arial" w:hAnsi="Arial" w:cs="Arial"/>
          <w:sz w:val="22"/>
          <w:szCs w:val="22"/>
        </w:rPr>
      </w:pPr>
    </w:p>
    <w:p w:rsidR="00D471D7" w:rsidRPr="00C27906" w:rsidRDefault="00D471D7" w:rsidP="00D471D7">
      <w:pPr>
        <w:suppressAutoHyphens/>
        <w:ind w:left="533" w:firstLine="7"/>
        <w:jc w:val="both"/>
        <w:rPr>
          <w:rFonts w:ascii="Arial" w:hAnsi="Arial" w:cs="Arial"/>
          <w:sz w:val="22"/>
          <w:szCs w:val="22"/>
        </w:rPr>
      </w:pPr>
      <w:r w:rsidRPr="00C27906">
        <w:rPr>
          <w:rFonts w:ascii="Arial" w:hAnsi="Arial" w:cs="Arial"/>
          <w:sz w:val="22"/>
          <w:szCs w:val="22"/>
        </w:rPr>
        <w:t xml:space="preserve">GCC 31.1—The Governing Language shall be: </w:t>
      </w:r>
      <w:r w:rsidRPr="00C27906">
        <w:rPr>
          <w:rFonts w:ascii="Arial" w:hAnsi="Arial" w:cs="Arial"/>
          <w:b/>
          <w:sz w:val="22"/>
          <w:szCs w:val="22"/>
        </w:rPr>
        <w:t>English</w:t>
      </w:r>
    </w:p>
    <w:p w:rsidR="00D471D7" w:rsidRPr="00C27906" w:rsidRDefault="00D471D7" w:rsidP="00D471D7">
      <w:pPr>
        <w:suppressAutoHyphens/>
        <w:ind w:left="533" w:firstLine="7"/>
        <w:jc w:val="both"/>
        <w:rPr>
          <w:rFonts w:ascii="Arial" w:hAnsi="Arial" w:cs="Arial"/>
          <w:sz w:val="22"/>
          <w:szCs w:val="22"/>
        </w:rPr>
      </w:pPr>
    </w:p>
    <w:p w:rsidR="00D471D7" w:rsidRPr="00C27906" w:rsidRDefault="00D471D7" w:rsidP="00D471D7">
      <w:pPr>
        <w:suppressAutoHyphens/>
        <w:ind w:left="533" w:hanging="533"/>
        <w:jc w:val="both"/>
        <w:rPr>
          <w:rFonts w:ascii="Arial" w:hAnsi="Arial" w:cs="Arial"/>
          <w:b/>
          <w:sz w:val="22"/>
          <w:szCs w:val="22"/>
        </w:rPr>
      </w:pPr>
      <w:r w:rsidRPr="00C27906">
        <w:rPr>
          <w:rFonts w:ascii="Arial" w:hAnsi="Arial" w:cs="Arial"/>
          <w:b/>
          <w:sz w:val="22"/>
          <w:szCs w:val="22"/>
        </w:rPr>
        <w:lastRenderedPageBreak/>
        <w:t>16</w:t>
      </w:r>
      <w:r w:rsidRPr="00C27906">
        <w:rPr>
          <w:rFonts w:ascii="Arial" w:hAnsi="Arial" w:cs="Arial"/>
          <w:sz w:val="22"/>
          <w:szCs w:val="22"/>
        </w:rPr>
        <w:t xml:space="preserve">.    </w:t>
      </w:r>
      <w:r w:rsidRPr="00C27906">
        <w:rPr>
          <w:rFonts w:ascii="Arial" w:hAnsi="Arial" w:cs="Arial"/>
          <w:b/>
          <w:sz w:val="22"/>
          <w:szCs w:val="22"/>
        </w:rPr>
        <w:t>Applicable Law (GCC Clause 32)</w:t>
      </w:r>
    </w:p>
    <w:p w:rsidR="00D471D7" w:rsidRPr="00C27906" w:rsidRDefault="00D471D7" w:rsidP="00D471D7">
      <w:pPr>
        <w:suppressAutoHyphens/>
        <w:ind w:left="533" w:firstLine="7"/>
        <w:jc w:val="both"/>
        <w:rPr>
          <w:rFonts w:ascii="Arial" w:hAnsi="Arial" w:cs="Arial"/>
          <w:sz w:val="22"/>
          <w:szCs w:val="22"/>
        </w:rPr>
      </w:pPr>
    </w:p>
    <w:p w:rsidR="00D471D7" w:rsidRPr="00C27906" w:rsidRDefault="00D471D7" w:rsidP="00D471D7">
      <w:pPr>
        <w:suppressAutoHyphens/>
        <w:ind w:left="533" w:firstLine="7"/>
        <w:jc w:val="both"/>
        <w:rPr>
          <w:rFonts w:ascii="Arial" w:hAnsi="Arial" w:cs="Arial"/>
          <w:sz w:val="22"/>
          <w:szCs w:val="22"/>
        </w:rPr>
      </w:pPr>
      <w:r w:rsidRPr="00C27906">
        <w:rPr>
          <w:rFonts w:ascii="Arial" w:hAnsi="Arial" w:cs="Arial"/>
          <w:sz w:val="22"/>
          <w:szCs w:val="22"/>
        </w:rPr>
        <w:t>GCC 32.1-The Contract shall be interpreted in accordance with the laws of Islamic Republic of Pakistan which includes the following legislation:</w:t>
      </w:r>
    </w:p>
    <w:p w:rsidR="00B307C3" w:rsidRPr="00C27906" w:rsidRDefault="00B307C3" w:rsidP="0050298D">
      <w:pPr>
        <w:numPr>
          <w:ilvl w:val="0"/>
          <w:numId w:val="8"/>
        </w:numPr>
        <w:suppressAutoHyphens/>
        <w:ind w:hanging="540"/>
        <w:jc w:val="both"/>
        <w:rPr>
          <w:rFonts w:ascii="Arial" w:hAnsi="Arial" w:cs="Arial"/>
          <w:b/>
          <w:sz w:val="22"/>
          <w:szCs w:val="22"/>
        </w:rPr>
      </w:pPr>
      <w:r w:rsidRPr="00C27906">
        <w:rPr>
          <w:rFonts w:ascii="Arial" w:hAnsi="Arial" w:cs="Arial"/>
          <w:b/>
          <w:sz w:val="22"/>
          <w:szCs w:val="22"/>
        </w:rPr>
        <w:t>KPPRA Act 2012</w:t>
      </w:r>
    </w:p>
    <w:p w:rsidR="00D471D7" w:rsidRPr="00C27906" w:rsidRDefault="00D471D7" w:rsidP="0050298D">
      <w:pPr>
        <w:numPr>
          <w:ilvl w:val="0"/>
          <w:numId w:val="8"/>
        </w:numPr>
        <w:suppressAutoHyphens/>
        <w:ind w:hanging="540"/>
        <w:jc w:val="both"/>
        <w:rPr>
          <w:rFonts w:ascii="Arial" w:hAnsi="Arial" w:cs="Arial"/>
          <w:b/>
          <w:sz w:val="22"/>
          <w:szCs w:val="22"/>
        </w:rPr>
      </w:pPr>
      <w:r w:rsidRPr="00C27906">
        <w:rPr>
          <w:rFonts w:ascii="Arial" w:hAnsi="Arial" w:cs="Arial"/>
          <w:b/>
          <w:sz w:val="22"/>
          <w:szCs w:val="22"/>
        </w:rPr>
        <w:t>Khyber Pakhtunkhwa Public Procurement (KPPRA rules 2014.</w:t>
      </w:r>
    </w:p>
    <w:p w:rsidR="00D471D7" w:rsidRPr="00C27906" w:rsidRDefault="00D471D7" w:rsidP="0050298D">
      <w:pPr>
        <w:numPr>
          <w:ilvl w:val="0"/>
          <w:numId w:val="8"/>
        </w:numPr>
        <w:suppressAutoHyphens/>
        <w:ind w:hanging="540"/>
        <w:jc w:val="both"/>
        <w:rPr>
          <w:rFonts w:ascii="Arial" w:hAnsi="Arial" w:cs="Arial"/>
          <w:b/>
          <w:sz w:val="22"/>
          <w:szCs w:val="22"/>
        </w:rPr>
      </w:pPr>
      <w:r w:rsidRPr="00C27906">
        <w:rPr>
          <w:rFonts w:ascii="Arial" w:hAnsi="Arial" w:cs="Arial"/>
          <w:b/>
          <w:sz w:val="22"/>
          <w:szCs w:val="22"/>
        </w:rPr>
        <w:t>The Drug Act 1976</w:t>
      </w:r>
      <w:r w:rsidR="00485983">
        <w:rPr>
          <w:rFonts w:ascii="Arial" w:hAnsi="Arial" w:cs="Arial"/>
          <w:b/>
          <w:sz w:val="22"/>
          <w:szCs w:val="22"/>
        </w:rPr>
        <w:t xml:space="preserve"> and DRAP Act 2012</w:t>
      </w:r>
      <w:r w:rsidR="00AF4F4A">
        <w:rPr>
          <w:rFonts w:ascii="Arial" w:hAnsi="Arial" w:cs="Arial"/>
          <w:b/>
          <w:sz w:val="22"/>
          <w:szCs w:val="22"/>
        </w:rPr>
        <w:t xml:space="preserve"> and rules framed there</w:t>
      </w:r>
      <w:r w:rsidR="00FA0B5B">
        <w:rPr>
          <w:rFonts w:ascii="Arial" w:hAnsi="Arial" w:cs="Arial"/>
          <w:b/>
          <w:sz w:val="22"/>
          <w:szCs w:val="22"/>
        </w:rPr>
        <w:t xml:space="preserve"> </w:t>
      </w:r>
      <w:r w:rsidR="00AF4F4A">
        <w:rPr>
          <w:rFonts w:ascii="Arial" w:hAnsi="Arial" w:cs="Arial"/>
          <w:b/>
          <w:sz w:val="22"/>
          <w:szCs w:val="22"/>
        </w:rPr>
        <w:t>under</w:t>
      </w:r>
      <w:r w:rsidR="00485983">
        <w:rPr>
          <w:rFonts w:ascii="Arial" w:hAnsi="Arial" w:cs="Arial"/>
          <w:b/>
          <w:sz w:val="22"/>
          <w:szCs w:val="22"/>
        </w:rPr>
        <w:t>.</w:t>
      </w:r>
    </w:p>
    <w:p w:rsidR="00D471D7" w:rsidRPr="00C27906" w:rsidRDefault="00D471D7" w:rsidP="0050298D">
      <w:pPr>
        <w:numPr>
          <w:ilvl w:val="0"/>
          <w:numId w:val="8"/>
        </w:numPr>
        <w:suppressAutoHyphens/>
        <w:ind w:hanging="540"/>
        <w:jc w:val="both"/>
        <w:rPr>
          <w:rFonts w:ascii="Arial" w:hAnsi="Arial" w:cs="Arial"/>
          <w:b/>
          <w:sz w:val="22"/>
          <w:szCs w:val="22"/>
        </w:rPr>
      </w:pPr>
      <w:r w:rsidRPr="00C27906">
        <w:rPr>
          <w:rFonts w:ascii="Arial" w:hAnsi="Arial" w:cs="Arial"/>
          <w:b/>
          <w:sz w:val="22"/>
          <w:szCs w:val="22"/>
        </w:rPr>
        <w:t>The Arbitration Act 1940</w:t>
      </w:r>
    </w:p>
    <w:p w:rsidR="00D471D7" w:rsidRPr="00C27906" w:rsidRDefault="00D471D7" w:rsidP="0050298D">
      <w:pPr>
        <w:numPr>
          <w:ilvl w:val="0"/>
          <w:numId w:val="8"/>
        </w:numPr>
        <w:suppressAutoHyphens/>
        <w:ind w:hanging="540"/>
        <w:jc w:val="both"/>
        <w:rPr>
          <w:rFonts w:ascii="Arial" w:hAnsi="Arial" w:cs="Arial"/>
          <w:b/>
          <w:sz w:val="22"/>
          <w:szCs w:val="22"/>
        </w:rPr>
      </w:pPr>
      <w:r w:rsidRPr="00C27906">
        <w:rPr>
          <w:rFonts w:ascii="Arial" w:hAnsi="Arial" w:cs="Arial"/>
          <w:b/>
          <w:sz w:val="22"/>
          <w:szCs w:val="22"/>
        </w:rPr>
        <w:t>The Contract Act 1876</w:t>
      </w:r>
    </w:p>
    <w:p w:rsidR="00D471D7" w:rsidRPr="00C27906" w:rsidRDefault="00D471D7" w:rsidP="0050298D">
      <w:pPr>
        <w:numPr>
          <w:ilvl w:val="0"/>
          <w:numId w:val="8"/>
        </w:numPr>
        <w:suppressAutoHyphens/>
        <w:ind w:hanging="540"/>
        <w:jc w:val="both"/>
        <w:rPr>
          <w:rFonts w:ascii="Arial" w:hAnsi="Arial" w:cs="Arial"/>
          <w:b/>
          <w:sz w:val="22"/>
          <w:szCs w:val="22"/>
        </w:rPr>
      </w:pPr>
      <w:r w:rsidRPr="00C27906">
        <w:rPr>
          <w:rFonts w:ascii="Arial" w:hAnsi="Arial" w:cs="Arial"/>
          <w:b/>
          <w:sz w:val="22"/>
          <w:szCs w:val="22"/>
        </w:rPr>
        <w:t>The Employment of Children (ECA) Act 1991</w:t>
      </w:r>
    </w:p>
    <w:p w:rsidR="00D471D7" w:rsidRPr="00C27906" w:rsidRDefault="00D471D7" w:rsidP="0050298D">
      <w:pPr>
        <w:numPr>
          <w:ilvl w:val="0"/>
          <w:numId w:val="8"/>
        </w:numPr>
        <w:suppressAutoHyphens/>
        <w:ind w:hanging="540"/>
        <w:jc w:val="both"/>
        <w:rPr>
          <w:rFonts w:ascii="Arial" w:hAnsi="Arial" w:cs="Arial"/>
          <w:b/>
          <w:sz w:val="22"/>
          <w:szCs w:val="22"/>
        </w:rPr>
      </w:pPr>
      <w:r w:rsidRPr="00C27906">
        <w:rPr>
          <w:rFonts w:ascii="Arial" w:hAnsi="Arial" w:cs="Arial"/>
          <w:b/>
          <w:sz w:val="22"/>
          <w:szCs w:val="22"/>
        </w:rPr>
        <w:t>The Bonded Labour System (Abolition) Act of 1992</w:t>
      </w:r>
    </w:p>
    <w:p w:rsidR="00D471D7" w:rsidRPr="00C27906" w:rsidRDefault="00D471D7" w:rsidP="0050298D">
      <w:pPr>
        <w:numPr>
          <w:ilvl w:val="0"/>
          <w:numId w:val="8"/>
        </w:numPr>
        <w:suppressAutoHyphens/>
        <w:ind w:hanging="540"/>
        <w:jc w:val="both"/>
        <w:rPr>
          <w:rFonts w:ascii="Arial" w:hAnsi="Arial" w:cs="Arial"/>
          <w:b/>
          <w:sz w:val="22"/>
          <w:szCs w:val="22"/>
        </w:rPr>
      </w:pPr>
      <w:r w:rsidRPr="00C27906">
        <w:rPr>
          <w:rFonts w:ascii="Arial" w:hAnsi="Arial" w:cs="Arial"/>
          <w:b/>
          <w:sz w:val="22"/>
          <w:szCs w:val="22"/>
        </w:rPr>
        <w:t xml:space="preserve">The Factories Act 1934    </w:t>
      </w:r>
    </w:p>
    <w:p w:rsidR="00D471D7" w:rsidRPr="00C27906" w:rsidRDefault="00D471D7" w:rsidP="00CF5133">
      <w:pPr>
        <w:suppressAutoHyphens/>
        <w:jc w:val="both"/>
        <w:rPr>
          <w:rFonts w:ascii="Arial" w:hAnsi="Arial" w:cs="Arial"/>
          <w:b/>
          <w:sz w:val="22"/>
          <w:szCs w:val="22"/>
        </w:rPr>
      </w:pPr>
    </w:p>
    <w:p w:rsidR="00D471D7" w:rsidRPr="00C27906" w:rsidRDefault="00B211A4" w:rsidP="00D471D7">
      <w:pPr>
        <w:pStyle w:val="Head52"/>
        <w:rPr>
          <w:rFonts w:ascii="Arial" w:hAnsi="Arial" w:cs="Arial"/>
          <w:sz w:val="22"/>
          <w:szCs w:val="22"/>
        </w:rPr>
      </w:pPr>
      <w:bookmarkStart w:id="22" w:name="_Toc340549348"/>
      <w:bookmarkStart w:id="23" w:name="_Toc369267016"/>
      <w:r>
        <w:rPr>
          <w:rFonts w:ascii="Arial" w:hAnsi="Arial" w:cs="Arial"/>
          <w:sz w:val="22"/>
          <w:szCs w:val="22"/>
        </w:rPr>
        <w:t>17</w:t>
      </w:r>
      <w:r w:rsidR="00D471D7" w:rsidRPr="00C27906">
        <w:rPr>
          <w:rFonts w:ascii="Arial" w:hAnsi="Arial" w:cs="Arial"/>
          <w:sz w:val="22"/>
          <w:szCs w:val="22"/>
        </w:rPr>
        <w:t>.</w:t>
      </w:r>
      <w:r w:rsidR="00D471D7" w:rsidRPr="00C27906">
        <w:rPr>
          <w:rFonts w:ascii="Arial" w:hAnsi="Arial" w:cs="Arial"/>
          <w:sz w:val="22"/>
          <w:szCs w:val="22"/>
        </w:rPr>
        <w:tab/>
        <w:t>Notices (GCC Clause 33)</w:t>
      </w:r>
      <w:bookmarkEnd w:id="22"/>
      <w:bookmarkEnd w:id="23"/>
    </w:p>
    <w:p w:rsidR="00D471D7" w:rsidRPr="00C27906" w:rsidRDefault="00D471D7" w:rsidP="00D471D7">
      <w:pPr>
        <w:suppressAutoHyphens/>
        <w:jc w:val="both"/>
        <w:rPr>
          <w:rFonts w:ascii="Arial" w:hAnsi="Arial" w:cs="Arial"/>
          <w:sz w:val="22"/>
          <w:szCs w:val="22"/>
        </w:rPr>
      </w:pPr>
    </w:p>
    <w:p w:rsidR="00D471D7" w:rsidRPr="00C27906" w:rsidRDefault="00D471D7" w:rsidP="00D471D7">
      <w:pPr>
        <w:suppressAutoHyphens/>
        <w:ind w:left="540"/>
        <w:jc w:val="both"/>
        <w:rPr>
          <w:rFonts w:ascii="Arial" w:hAnsi="Arial" w:cs="Arial"/>
          <w:sz w:val="22"/>
          <w:szCs w:val="22"/>
        </w:rPr>
      </w:pPr>
      <w:r w:rsidRPr="00C27906">
        <w:rPr>
          <w:rFonts w:ascii="Arial" w:hAnsi="Arial" w:cs="Arial"/>
          <w:sz w:val="22"/>
          <w:szCs w:val="22"/>
        </w:rPr>
        <w:t>GCC 33.1—Purchaser’s address for notice purposes:</w:t>
      </w:r>
    </w:p>
    <w:p w:rsidR="00D471D7" w:rsidRPr="00C27906" w:rsidRDefault="006A46AA" w:rsidP="00D471D7">
      <w:pPr>
        <w:suppressAutoHyphens/>
        <w:ind w:left="540"/>
        <w:jc w:val="both"/>
        <w:rPr>
          <w:rFonts w:ascii="Arial" w:hAnsi="Arial" w:cs="Arial"/>
          <w:bCs/>
          <w:sz w:val="22"/>
          <w:szCs w:val="22"/>
        </w:rPr>
      </w:pPr>
      <w:r>
        <w:rPr>
          <w:rFonts w:ascii="Arial" w:hAnsi="Arial" w:cs="Arial"/>
          <w:sz w:val="22"/>
          <w:szCs w:val="22"/>
        </w:rPr>
        <w:t>Director of</w:t>
      </w:r>
      <w:r w:rsidR="00A73DBA">
        <w:rPr>
          <w:rFonts w:ascii="Arial" w:hAnsi="Arial" w:cs="Arial"/>
          <w:sz w:val="22"/>
          <w:szCs w:val="22"/>
        </w:rPr>
        <w:t xml:space="preserve"> Integrated Vector Control </w:t>
      </w:r>
      <w:r>
        <w:rPr>
          <w:rFonts w:ascii="Arial" w:hAnsi="Arial" w:cs="Arial"/>
          <w:sz w:val="22"/>
          <w:szCs w:val="22"/>
        </w:rPr>
        <w:t>Program</w:t>
      </w:r>
      <w:r w:rsidR="00A73DBA">
        <w:rPr>
          <w:rFonts w:ascii="Arial" w:hAnsi="Arial" w:cs="Arial"/>
          <w:sz w:val="22"/>
          <w:szCs w:val="22"/>
        </w:rPr>
        <w:t>,</w:t>
      </w:r>
      <w:r w:rsidR="00A73DBA" w:rsidRPr="00C27906">
        <w:rPr>
          <w:rFonts w:ascii="Arial" w:hAnsi="Arial" w:cs="Arial"/>
          <w:sz w:val="22"/>
          <w:szCs w:val="22"/>
        </w:rPr>
        <w:t xml:space="preserve"> Khyber Pakhtunkhwa</w:t>
      </w:r>
      <w:r w:rsidR="00D471D7" w:rsidRPr="00C27906">
        <w:rPr>
          <w:rFonts w:ascii="Arial" w:hAnsi="Arial" w:cs="Arial"/>
          <w:bCs/>
          <w:sz w:val="22"/>
          <w:szCs w:val="22"/>
        </w:rPr>
        <w:t>.</w:t>
      </w:r>
    </w:p>
    <w:p w:rsidR="00D471D7" w:rsidRPr="006A46AA" w:rsidRDefault="006A46AA" w:rsidP="006A46A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720" w:hanging="720"/>
        <w:rPr>
          <w:rFonts w:ascii="Arial" w:hAnsi="Arial" w:cs="Arial"/>
          <w:sz w:val="22"/>
          <w:szCs w:val="22"/>
        </w:rPr>
      </w:pPr>
      <w:r>
        <w:rPr>
          <w:rFonts w:ascii="Arial" w:hAnsi="Arial" w:cs="Arial"/>
          <w:sz w:val="22"/>
          <w:szCs w:val="22"/>
        </w:rPr>
        <w:t xml:space="preserve">        </w:t>
      </w:r>
      <w:r w:rsidR="00D471D7" w:rsidRPr="00D315AC">
        <w:rPr>
          <w:rFonts w:ascii="Arial" w:hAnsi="Arial" w:cs="Arial"/>
          <w:sz w:val="22"/>
          <w:szCs w:val="22"/>
        </w:rPr>
        <w:t>Telep</w:t>
      </w:r>
      <w:r w:rsidR="005826D3" w:rsidRPr="00D315AC">
        <w:rPr>
          <w:rFonts w:ascii="Arial" w:hAnsi="Arial" w:cs="Arial"/>
          <w:sz w:val="22"/>
          <w:szCs w:val="22"/>
        </w:rPr>
        <w:t xml:space="preserve">hone(s): </w:t>
      </w:r>
      <w:r w:rsidR="00B96F25" w:rsidRPr="00B96F25">
        <w:rPr>
          <w:rFonts w:ascii="Arial" w:hAnsi="Arial" w:cs="Arial"/>
          <w:sz w:val="22"/>
          <w:szCs w:val="22"/>
        </w:rPr>
        <w:t>0334-9115234</w:t>
      </w:r>
    </w:p>
    <w:p w:rsidR="00D471D7" w:rsidRPr="00C27906" w:rsidRDefault="00D471D7" w:rsidP="00CF5133">
      <w:pPr>
        <w:suppressAutoHyphens/>
        <w:ind w:left="540"/>
        <w:jc w:val="both"/>
        <w:rPr>
          <w:rFonts w:ascii="Arial" w:hAnsi="Arial" w:cs="Arial"/>
          <w:bCs/>
          <w:sz w:val="22"/>
          <w:szCs w:val="22"/>
        </w:rPr>
      </w:pPr>
      <w:r w:rsidRPr="00D315AC">
        <w:rPr>
          <w:rFonts w:ascii="Arial" w:hAnsi="Arial" w:cs="Arial"/>
          <w:bCs/>
          <w:sz w:val="22"/>
          <w:szCs w:val="22"/>
        </w:rPr>
        <w:t>Website: http://www.healthkp.gov.pk/govttender.asp</w:t>
      </w:r>
    </w:p>
    <w:p w:rsidR="00D471D7" w:rsidRPr="00C27906" w:rsidRDefault="00D471D7" w:rsidP="00D471D7">
      <w:pPr>
        <w:suppressAutoHyphens/>
        <w:ind w:left="540"/>
        <w:jc w:val="both"/>
        <w:rPr>
          <w:rFonts w:ascii="Arial" w:hAnsi="Arial" w:cs="Arial"/>
        </w:rPr>
      </w:pPr>
    </w:p>
    <w:p w:rsidR="00D471D7" w:rsidRPr="00C27906" w:rsidRDefault="00B211A4" w:rsidP="00D471D7">
      <w:pPr>
        <w:pStyle w:val="Head52"/>
        <w:rPr>
          <w:rFonts w:ascii="Arial" w:hAnsi="Arial" w:cs="Arial"/>
        </w:rPr>
      </w:pPr>
      <w:r>
        <w:rPr>
          <w:rFonts w:ascii="Arial" w:hAnsi="Arial" w:cs="Arial"/>
        </w:rPr>
        <w:t>18</w:t>
      </w:r>
      <w:r w:rsidR="00D471D7" w:rsidRPr="00C27906">
        <w:rPr>
          <w:rFonts w:ascii="Arial" w:hAnsi="Arial" w:cs="Arial"/>
        </w:rPr>
        <w:t>.  Duties &amp; Taxes (GCC clause 34)</w:t>
      </w:r>
    </w:p>
    <w:p w:rsidR="00D471D7" w:rsidRDefault="00D471D7" w:rsidP="00104FDF">
      <w:pPr>
        <w:pStyle w:val="Head52"/>
        <w:ind w:hanging="83"/>
        <w:rPr>
          <w:rFonts w:ascii="Arial" w:hAnsi="Arial" w:cs="Arial"/>
          <w:b w:val="0"/>
        </w:rPr>
      </w:pPr>
      <w:r w:rsidRPr="00C27906">
        <w:rPr>
          <w:rFonts w:ascii="Arial" w:hAnsi="Arial" w:cs="Arial"/>
          <w:b w:val="0"/>
        </w:rPr>
        <w:t>The Unit price quoted by the bidder shall be:</w:t>
      </w:r>
      <w:r w:rsidRPr="00C27906">
        <w:rPr>
          <w:rFonts w:ascii="Arial" w:hAnsi="Arial" w:cs="Arial"/>
        </w:rPr>
        <w:t xml:space="preserve"> inclusive </w:t>
      </w:r>
      <w:r w:rsidRPr="00C27906">
        <w:rPr>
          <w:rFonts w:ascii="Arial" w:hAnsi="Arial" w:cs="Arial"/>
          <w:b w:val="0"/>
        </w:rPr>
        <w:t>of all duties and taxes.</w:t>
      </w:r>
    </w:p>
    <w:p w:rsidR="00104FDF" w:rsidRDefault="00104FDF" w:rsidP="00D471D7">
      <w:pPr>
        <w:pStyle w:val="Head52"/>
        <w:rPr>
          <w:rFonts w:ascii="Arial" w:hAnsi="Arial" w:cs="Arial"/>
          <w:b w:val="0"/>
        </w:rPr>
      </w:pPr>
    </w:p>
    <w:p w:rsidR="00104FDF" w:rsidRPr="00C27906" w:rsidRDefault="00104FDF" w:rsidP="00104FDF">
      <w:pPr>
        <w:pStyle w:val="Head52"/>
        <w:rPr>
          <w:rFonts w:ascii="Arial" w:hAnsi="Arial" w:cs="Arial"/>
        </w:rPr>
      </w:pPr>
      <w:r>
        <w:rPr>
          <w:rFonts w:ascii="Arial" w:hAnsi="Arial" w:cs="Arial"/>
        </w:rPr>
        <w:t>19</w:t>
      </w:r>
      <w:r w:rsidRPr="00C27906">
        <w:rPr>
          <w:rFonts w:ascii="Arial" w:hAnsi="Arial" w:cs="Arial"/>
        </w:rPr>
        <w:t>.</w:t>
      </w:r>
      <w:r>
        <w:rPr>
          <w:rFonts w:ascii="Arial" w:hAnsi="Arial" w:cs="Arial"/>
        </w:rPr>
        <w:t xml:space="preserve">  Submission of Samples</w:t>
      </w:r>
    </w:p>
    <w:p w:rsidR="00104FDF" w:rsidRDefault="00104FDF" w:rsidP="00104FDF">
      <w:pPr>
        <w:pStyle w:val="Head52"/>
        <w:rPr>
          <w:rFonts w:ascii="Arial" w:hAnsi="Arial" w:cs="Arial"/>
          <w:b w:val="0"/>
        </w:rPr>
      </w:pPr>
    </w:p>
    <w:p w:rsidR="00104FDF" w:rsidRPr="002546A9" w:rsidRDefault="00104FDF" w:rsidP="00104FDF">
      <w:pPr>
        <w:shd w:val="clear" w:color="auto" w:fill="FFFFFF"/>
        <w:spacing w:after="200" w:line="276" w:lineRule="auto"/>
        <w:ind w:left="450"/>
        <w:jc w:val="both"/>
        <w:rPr>
          <w:rFonts w:ascii="Arial" w:hAnsi="Arial" w:cs="Arial"/>
          <w:szCs w:val="20"/>
        </w:rPr>
      </w:pPr>
      <w:r w:rsidRPr="002546A9">
        <w:rPr>
          <w:rFonts w:ascii="Arial" w:hAnsi="Arial" w:cs="Arial"/>
          <w:szCs w:val="20"/>
        </w:rPr>
        <w:t>Instructions to Bidders (ITB)</w:t>
      </w:r>
      <w:r>
        <w:rPr>
          <w:rFonts w:ascii="Arial" w:hAnsi="Arial" w:cs="Arial"/>
          <w:szCs w:val="20"/>
        </w:rPr>
        <w:t xml:space="preserve"> clause No. 16 &amp; General Condition of Contract clause No. 8 may be read as “</w:t>
      </w:r>
      <w:r>
        <w:rPr>
          <w:rFonts w:ascii="Arial" w:hAnsi="Arial" w:cs="Arial"/>
        </w:rPr>
        <w:t xml:space="preserve">only the technically qualified bidder </w:t>
      </w:r>
      <w:r w:rsidR="00BB681F">
        <w:rPr>
          <w:rFonts w:ascii="Arial" w:hAnsi="Arial" w:cs="Arial"/>
        </w:rPr>
        <w:t>will submit a samples of their quoted items</w:t>
      </w:r>
      <w:r>
        <w:rPr>
          <w:rFonts w:ascii="Arial" w:hAnsi="Arial" w:cs="Arial"/>
        </w:rPr>
        <w:t xml:space="preserve"> for evaluation process”.</w:t>
      </w:r>
    </w:p>
    <w:p w:rsidR="00104FDF" w:rsidRPr="00C27906" w:rsidRDefault="00104FDF" w:rsidP="00D471D7">
      <w:pPr>
        <w:pStyle w:val="Head52"/>
        <w:rPr>
          <w:rFonts w:ascii="Arial" w:hAnsi="Arial" w:cs="Arial"/>
          <w:b w:val="0"/>
        </w:rPr>
      </w:pPr>
    </w:p>
    <w:p w:rsidR="00F020B2" w:rsidRDefault="00F020B2">
      <w:pPr>
        <w:spacing w:after="200" w:line="276" w:lineRule="auto"/>
        <w:rPr>
          <w:rFonts w:ascii="Tahoma" w:hAnsi="Tahoma"/>
          <w:b/>
          <w:sz w:val="46"/>
        </w:rPr>
      </w:pPr>
      <w:r w:rsidRPr="00C27906">
        <w:rPr>
          <w:rFonts w:ascii="Tahoma" w:hAnsi="Tahoma"/>
          <w:b/>
          <w:sz w:val="46"/>
        </w:rPr>
        <w:br w:type="page"/>
      </w:r>
    </w:p>
    <w:p w:rsidR="00104FDF" w:rsidRPr="00C27906" w:rsidRDefault="00104FDF">
      <w:pPr>
        <w:spacing w:after="200" w:line="276" w:lineRule="auto"/>
        <w:rPr>
          <w:rFonts w:ascii="Tahoma" w:hAnsi="Tahoma"/>
          <w:b/>
          <w:sz w:val="46"/>
        </w:rPr>
      </w:pPr>
    </w:p>
    <w:p w:rsidR="00F020B2" w:rsidRPr="00C27906" w:rsidRDefault="00F020B2" w:rsidP="00802637">
      <w:pPr>
        <w:rPr>
          <w:rFonts w:ascii="Tahoma" w:hAnsi="Tahoma"/>
          <w:b/>
          <w:sz w:val="46"/>
        </w:rPr>
      </w:pPr>
    </w:p>
    <w:p w:rsidR="00F020B2" w:rsidRPr="00C27906" w:rsidRDefault="00F020B2" w:rsidP="00F020B2">
      <w:pPr>
        <w:rPr>
          <w:rFonts w:ascii="Tahoma" w:hAnsi="Tahoma"/>
          <w:sz w:val="46"/>
        </w:rPr>
      </w:pPr>
    </w:p>
    <w:p w:rsidR="00F020B2" w:rsidRPr="00C27906" w:rsidRDefault="00F020B2" w:rsidP="00F020B2">
      <w:pPr>
        <w:rPr>
          <w:rFonts w:ascii="Tahoma" w:hAnsi="Tahoma"/>
          <w:sz w:val="46"/>
        </w:rPr>
      </w:pPr>
    </w:p>
    <w:p w:rsidR="00F020B2" w:rsidRPr="00C27906" w:rsidRDefault="00AE7614" w:rsidP="00F020B2">
      <w:pPr>
        <w:rPr>
          <w:rFonts w:ascii="Tahoma" w:hAnsi="Tahoma"/>
          <w:sz w:val="46"/>
        </w:rPr>
      </w:pPr>
      <w:r>
        <w:rPr>
          <w:rFonts w:ascii="Tahoma" w:hAnsi="Tahoma"/>
          <w:b/>
          <w:noProof/>
          <w:sz w:val="46"/>
        </w:rPr>
        <w:pict>
          <v:shapetype id="_x0000_t202" coordsize="21600,21600" o:spt="202" path="m,l,21600r21600,l21600,xe">
            <v:stroke joinstyle="miter"/>
            <v:path gradientshapeok="t" o:connecttype="rect"/>
          </v:shapetype>
          <v:shape id="Text Box 13" o:spid="_x0000_s1026" type="#_x0000_t202" style="position:absolute;margin-left:72.9pt;margin-top:-1.35pt;width:287.25pt;height:21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">
            <v:textbox>
              <w:txbxContent>
                <w:p w:rsidR="005A3F24" w:rsidRPr="006567A7" w:rsidRDefault="005A3F24" w:rsidP="00F020B2">
                  <w:pPr>
                    <w:pStyle w:val="Heading1"/>
                    <w:jc w:val="center"/>
                    <w:rPr>
                      <w:rFonts w:ascii="Arial" w:hAnsi="Arial" w:cs="Arial"/>
                      <w:color w:val="auto"/>
                      <w:sz w:val="62"/>
                      <w:szCs w:val="62"/>
                    </w:rPr>
                  </w:pPr>
                  <w:bookmarkStart w:id="24" w:name="_Toc326764884"/>
                  <w:r w:rsidRPr="006567A7">
                    <w:rPr>
                      <w:rFonts w:ascii="Arial" w:hAnsi="Arial" w:cs="Arial"/>
                      <w:color w:val="auto"/>
                      <w:sz w:val="62"/>
                      <w:szCs w:val="62"/>
                    </w:rPr>
                    <w:t>SECTION-II</w:t>
                  </w:r>
                  <w:bookmarkEnd w:id="24"/>
                </w:p>
                <w:p w:rsidR="005A3F24" w:rsidRPr="006567A7" w:rsidRDefault="005A3F24" w:rsidP="00F020B2">
                  <w:pPr>
                    <w:pStyle w:val="Heading1"/>
                    <w:jc w:val="center"/>
                    <w:rPr>
                      <w:rFonts w:ascii="Arial" w:hAnsi="Arial" w:cs="Arial"/>
                      <w:color w:val="auto"/>
                      <w:sz w:val="48"/>
                      <w:szCs w:val="48"/>
                    </w:rPr>
                  </w:pPr>
                  <w:bookmarkStart w:id="25" w:name="_Toc326764885"/>
                  <w:r w:rsidRPr="006567A7">
                    <w:rPr>
                      <w:rFonts w:ascii="Arial" w:hAnsi="Arial" w:cs="Arial"/>
                      <w:color w:val="auto"/>
                      <w:sz w:val="48"/>
                      <w:szCs w:val="48"/>
                    </w:rPr>
                    <w:t>Evaluation Criteria</w:t>
                  </w:r>
                  <w:bookmarkEnd w:id="25"/>
                </w:p>
                <w:p w:rsidR="005A3F24" w:rsidRPr="006567A7" w:rsidRDefault="005A3F24" w:rsidP="00F020B2"/>
                <w:p w:rsidR="005A3F24" w:rsidRPr="006567A7" w:rsidRDefault="005A3F24" w:rsidP="00F020B2">
                  <w:pPr>
                    <w:ind w:left="1170" w:hanging="1170"/>
                    <w:rPr>
                      <w:rFonts w:ascii="Arial" w:hAnsi="Arial" w:cs="Arial"/>
                      <w:b/>
                    </w:rPr>
                  </w:pPr>
                </w:p>
                <w:p w:rsidR="005A3F24" w:rsidRPr="00A868F4" w:rsidRDefault="005A3F24" w:rsidP="00F020B2">
                  <w:pPr>
                    <w:jc w:val="center"/>
                    <w:rPr>
                      <w:rFonts w:ascii="Arial" w:hAnsi="Arial" w:cs="Arial"/>
                    </w:rPr>
                  </w:pPr>
                </w:p>
                <w:p w:rsidR="005A3F24" w:rsidRDefault="005A3F24" w:rsidP="00F020B2"/>
              </w:txbxContent>
            </v:textbox>
          </v:shape>
        </w:pict>
      </w:r>
    </w:p>
    <w:p w:rsidR="00F020B2" w:rsidRPr="00C27906" w:rsidRDefault="00F020B2" w:rsidP="00F020B2">
      <w:pPr>
        <w:rPr>
          <w:rFonts w:ascii="Tahoma" w:hAnsi="Tahoma"/>
          <w:sz w:val="46"/>
        </w:rPr>
      </w:pPr>
    </w:p>
    <w:p w:rsidR="00F020B2" w:rsidRPr="00C27906" w:rsidRDefault="00F020B2" w:rsidP="00F020B2">
      <w:pPr>
        <w:rPr>
          <w:rFonts w:ascii="Tahoma" w:hAnsi="Tahoma"/>
          <w:sz w:val="46"/>
        </w:rPr>
      </w:pPr>
    </w:p>
    <w:p w:rsidR="00F020B2" w:rsidRPr="00C27906" w:rsidRDefault="00F020B2" w:rsidP="00F020B2">
      <w:pPr>
        <w:rPr>
          <w:rFonts w:ascii="Tahoma" w:hAnsi="Tahoma"/>
          <w:sz w:val="46"/>
        </w:rPr>
      </w:pPr>
    </w:p>
    <w:p w:rsidR="00F020B2" w:rsidRPr="00C27906" w:rsidRDefault="00F020B2" w:rsidP="00F020B2">
      <w:pPr>
        <w:rPr>
          <w:rFonts w:ascii="Tahoma" w:hAnsi="Tahoma"/>
          <w:sz w:val="46"/>
        </w:rPr>
      </w:pPr>
    </w:p>
    <w:p w:rsidR="00F020B2" w:rsidRPr="00C27906" w:rsidRDefault="00F020B2" w:rsidP="00F020B2">
      <w:pPr>
        <w:rPr>
          <w:rFonts w:ascii="Tahoma" w:hAnsi="Tahoma"/>
          <w:sz w:val="46"/>
        </w:rPr>
      </w:pPr>
    </w:p>
    <w:p w:rsidR="00F020B2" w:rsidRPr="00C27906" w:rsidRDefault="00F020B2" w:rsidP="00F020B2">
      <w:pPr>
        <w:rPr>
          <w:rFonts w:ascii="Tahoma" w:hAnsi="Tahoma"/>
          <w:sz w:val="46"/>
        </w:rPr>
      </w:pPr>
    </w:p>
    <w:p w:rsidR="00F020B2" w:rsidRPr="00C27906" w:rsidRDefault="00F020B2" w:rsidP="00F020B2">
      <w:pPr>
        <w:rPr>
          <w:rFonts w:ascii="Tahoma" w:hAnsi="Tahoma"/>
          <w:sz w:val="46"/>
        </w:rPr>
      </w:pPr>
    </w:p>
    <w:p w:rsidR="00F020B2" w:rsidRPr="00C27906" w:rsidRDefault="00F020B2" w:rsidP="00F020B2">
      <w:pPr>
        <w:rPr>
          <w:rFonts w:ascii="Tahoma" w:hAnsi="Tahoma"/>
          <w:sz w:val="46"/>
        </w:rPr>
      </w:pPr>
    </w:p>
    <w:p w:rsidR="00F020B2" w:rsidRPr="00C27906" w:rsidRDefault="00F020B2" w:rsidP="00F020B2">
      <w:pPr>
        <w:rPr>
          <w:rFonts w:ascii="Tahoma" w:hAnsi="Tahoma"/>
          <w:sz w:val="46"/>
        </w:rPr>
      </w:pPr>
    </w:p>
    <w:p w:rsidR="00F020B2" w:rsidRPr="00C27906" w:rsidRDefault="00F020B2" w:rsidP="00F020B2">
      <w:pPr>
        <w:rPr>
          <w:rFonts w:ascii="Tahoma" w:hAnsi="Tahoma"/>
          <w:sz w:val="46"/>
        </w:rPr>
      </w:pPr>
    </w:p>
    <w:p w:rsidR="00F020B2" w:rsidRPr="00C27906" w:rsidRDefault="00F020B2" w:rsidP="00F020B2">
      <w:pPr>
        <w:tabs>
          <w:tab w:val="left" w:pos="5341"/>
        </w:tabs>
        <w:rPr>
          <w:rFonts w:ascii="Tahoma" w:hAnsi="Tahoma"/>
          <w:sz w:val="46"/>
        </w:rPr>
      </w:pPr>
      <w:r w:rsidRPr="00C27906">
        <w:rPr>
          <w:rFonts w:ascii="Tahoma" w:hAnsi="Tahoma"/>
          <w:sz w:val="46"/>
        </w:rPr>
        <w:tab/>
      </w:r>
    </w:p>
    <w:p w:rsidR="00F020B2" w:rsidRPr="00C27906" w:rsidRDefault="00F020B2">
      <w:pPr>
        <w:spacing w:after="200" w:line="276" w:lineRule="auto"/>
        <w:rPr>
          <w:rFonts w:ascii="Tahoma" w:hAnsi="Tahoma"/>
          <w:sz w:val="46"/>
        </w:rPr>
      </w:pPr>
      <w:r w:rsidRPr="00C27906">
        <w:rPr>
          <w:rFonts w:ascii="Tahoma" w:hAnsi="Tahoma"/>
          <w:sz w:val="46"/>
        </w:rPr>
        <w:br w:type="page"/>
      </w:r>
    </w:p>
    <w:p w:rsidR="00B307C3" w:rsidRPr="00C27906" w:rsidRDefault="00FE06DB" w:rsidP="00FE06DB">
      <w:pPr>
        <w:ind w:left="1440" w:firstLine="720"/>
        <w:rPr>
          <w:rFonts w:ascii="Arial" w:hAnsi="Arial" w:cs="Arial"/>
          <w:b/>
          <w:bCs/>
          <w:color w:val="000000"/>
          <w:sz w:val="36"/>
          <w:szCs w:val="36"/>
        </w:rPr>
      </w:pPr>
      <w:r>
        <w:rPr>
          <w:rFonts w:ascii="Arial" w:hAnsi="Arial" w:cs="Arial"/>
          <w:b/>
          <w:bCs/>
          <w:color w:val="000000"/>
          <w:sz w:val="36"/>
          <w:szCs w:val="36"/>
        </w:rPr>
        <w:lastRenderedPageBreak/>
        <w:t xml:space="preserve">          </w:t>
      </w:r>
      <w:r w:rsidR="00F020B2" w:rsidRPr="00C27906">
        <w:rPr>
          <w:rFonts w:ascii="Arial" w:hAnsi="Arial" w:cs="Arial"/>
          <w:b/>
          <w:bCs/>
          <w:color w:val="000000"/>
          <w:sz w:val="36"/>
          <w:szCs w:val="36"/>
        </w:rPr>
        <w:t>Evaluation Criteria</w:t>
      </w:r>
    </w:p>
    <w:p w:rsidR="006857E8" w:rsidRPr="00B674D0" w:rsidRDefault="006857E8" w:rsidP="00FE06DB">
      <w:pPr>
        <w:tabs>
          <w:tab w:val="left" w:pos="3356"/>
        </w:tabs>
        <w:jc w:val="center"/>
        <w:rPr>
          <w:rFonts w:ascii="Arial" w:hAnsi="Arial" w:cs="Arial"/>
          <w:b/>
          <w:bCs/>
          <w:color w:val="000000"/>
          <w:sz w:val="36"/>
          <w:szCs w:val="36"/>
        </w:rPr>
      </w:pPr>
      <w:r w:rsidRPr="00C27906">
        <w:rPr>
          <w:rFonts w:ascii="Arial" w:hAnsi="Arial" w:cs="Arial"/>
          <w:b/>
          <w:sz w:val="28"/>
          <w:szCs w:val="28"/>
        </w:rPr>
        <w:t>Procurement of Anti-Dengue</w:t>
      </w:r>
      <w:r w:rsidR="00EF2E8A">
        <w:rPr>
          <w:rFonts w:ascii="Arial" w:hAnsi="Arial" w:cs="Arial"/>
          <w:b/>
          <w:sz w:val="28"/>
          <w:szCs w:val="28"/>
        </w:rPr>
        <w:t>,</w:t>
      </w:r>
      <w:r w:rsidR="00FE06DB">
        <w:rPr>
          <w:rFonts w:ascii="Arial" w:hAnsi="Arial" w:cs="Arial"/>
          <w:b/>
          <w:sz w:val="28"/>
          <w:szCs w:val="28"/>
        </w:rPr>
        <w:t xml:space="preserve"> Malaria</w:t>
      </w:r>
      <w:r w:rsidRPr="00C27906">
        <w:rPr>
          <w:rFonts w:ascii="Arial" w:hAnsi="Arial" w:cs="Arial"/>
          <w:b/>
          <w:sz w:val="28"/>
          <w:szCs w:val="28"/>
        </w:rPr>
        <w:t xml:space="preserve"> </w:t>
      </w:r>
      <w:r w:rsidR="00EF2E8A">
        <w:rPr>
          <w:rFonts w:ascii="Arial" w:hAnsi="Arial" w:cs="Arial"/>
          <w:b/>
          <w:sz w:val="28"/>
          <w:szCs w:val="28"/>
        </w:rPr>
        <w:t xml:space="preserve">&amp; Leishmaniasis </w:t>
      </w:r>
      <w:r w:rsidRPr="00C27906">
        <w:rPr>
          <w:rFonts w:ascii="Arial" w:hAnsi="Arial" w:cs="Arial"/>
          <w:b/>
          <w:sz w:val="28"/>
          <w:szCs w:val="28"/>
        </w:rPr>
        <w:t>Item</w:t>
      </w:r>
      <w:r w:rsidR="00BF4794">
        <w:rPr>
          <w:rFonts w:ascii="Arial" w:hAnsi="Arial" w:cs="Arial"/>
          <w:b/>
          <w:sz w:val="28"/>
          <w:szCs w:val="28"/>
        </w:rPr>
        <w:t>s</w:t>
      </w:r>
    </w:p>
    <w:p w:rsidR="00F020B2" w:rsidRPr="00C27906" w:rsidRDefault="00F020B2" w:rsidP="00153700">
      <w:pPr>
        <w:ind w:right="-360"/>
        <w:jc w:val="both"/>
        <w:rPr>
          <w:rFonts w:ascii="Arial" w:hAnsi="Arial" w:cs="Arial"/>
          <w:bCs/>
          <w:color w:val="000000"/>
        </w:rPr>
      </w:pPr>
    </w:p>
    <w:p w:rsidR="00F8774C" w:rsidRDefault="00153700" w:rsidP="00F020B2">
      <w:pPr>
        <w:ind w:left="360" w:right="-360" w:hanging="360"/>
        <w:jc w:val="both"/>
        <w:rPr>
          <w:rFonts w:ascii="Arial" w:hAnsi="Arial" w:cs="Arial"/>
        </w:rPr>
      </w:pPr>
      <w:r w:rsidRPr="00C27906">
        <w:rPr>
          <w:rFonts w:ascii="Arial" w:hAnsi="Arial" w:cs="Arial"/>
          <w:bCs/>
          <w:color w:val="000000"/>
        </w:rPr>
        <w:t>1</w:t>
      </w:r>
      <w:r w:rsidR="00F020B2" w:rsidRPr="00C27906">
        <w:rPr>
          <w:rFonts w:ascii="Arial" w:hAnsi="Arial" w:cs="Arial"/>
          <w:bCs/>
          <w:color w:val="000000"/>
        </w:rPr>
        <w:t xml:space="preserve">) The bidders must carefully read the instructions in the </w:t>
      </w:r>
      <w:r w:rsidR="00F020B2" w:rsidRPr="00C27906">
        <w:rPr>
          <w:rFonts w:ascii="Arial" w:hAnsi="Arial" w:cs="Arial"/>
          <w:b/>
          <w:bCs/>
          <w:color w:val="000000"/>
        </w:rPr>
        <w:t xml:space="preserve">Bid Data Sheet </w:t>
      </w:r>
      <w:r w:rsidR="00F020B2" w:rsidRPr="00C27906">
        <w:rPr>
          <w:rFonts w:ascii="Arial" w:hAnsi="Arial" w:cs="Arial"/>
          <w:bCs/>
          <w:color w:val="000000"/>
        </w:rPr>
        <w:t>&amp;</w:t>
      </w:r>
      <w:r w:rsidR="00CA2C37">
        <w:rPr>
          <w:rFonts w:ascii="Arial" w:hAnsi="Arial" w:cs="Arial"/>
          <w:bCs/>
          <w:color w:val="000000"/>
        </w:rPr>
        <w:t xml:space="preserve"> </w:t>
      </w:r>
      <w:r w:rsidR="00F020B2" w:rsidRPr="00C27906">
        <w:rPr>
          <w:rFonts w:ascii="Arial" w:hAnsi="Arial" w:cs="Arial"/>
          <w:b/>
          <w:bCs/>
          <w:color w:val="000000"/>
        </w:rPr>
        <w:t>Special Conditions of Contract</w:t>
      </w:r>
      <w:r w:rsidR="00F020B2" w:rsidRPr="00C27906">
        <w:rPr>
          <w:rFonts w:ascii="Arial" w:hAnsi="Arial" w:cs="Arial"/>
          <w:bCs/>
          <w:color w:val="000000"/>
        </w:rPr>
        <w:t xml:space="preserve"> in Section-I and in the </w:t>
      </w:r>
      <w:r w:rsidR="00F020B2" w:rsidRPr="00C27906">
        <w:rPr>
          <w:rFonts w:ascii="Arial" w:hAnsi="Arial" w:cs="Arial"/>
          <w:b/>
          <w:bCs/>
          <w:color w:val="000000"/>
        </w:rPr>
        <w:t>Evaluation Criteria</w:t>
      </w:r>
      <w:r w:rsidR="007D564D">
        <w:rPr>
          <w:rFonts w:ascii="Arial" w:hAnsi="Arial" w:cs="Arial"/>
          <w:bCs/>
          <w:color w:val="000000"/>
        </w:rPr>
        <w:t xml:space="preserve"> in Section-II of the BS</w:t>
      </w:r>
      <w:r w:rsidR="00F020B2" w:rsidRPr="00C27906">
        <w:rPr>
          <w:rFonts w:ascii="Arial" w:hAnsi="Arial" w:cs="Arial"/>
          <w:bCs/>
          <w:color w:val="000000"/>
        </w:rPr>
        <w:t>Ds to submit the required documents in the sequence indicated in the Section: Documents to Accompany the Technical Bids for evaluation purpose. Non-compliance to the stated instruction may lead to their technical disqualification</w:t>
      </w:r>
      <w:r w:rsidR="00B273CD">
        <w:rPr>
          <w:rFonts w:ascii="Arial" w:hAnsi="Arial" w:cs="Arial"/>
          <w:bCs/>
          <w:color w:val="000000"/>
        </w:rPr>
        <w:t xml:space="preserve"> </w:t>
      </w:r>
      <w:r w:rsidR="00F020B2" w:rsidRPr="00C27906">
        <w:rPr>
          <w:rFonts w:ascii="Arial" w:hAnsi="Arial" w:cs="Arial"/>
        </w:rPr>
        <w:t>under Khyber</w:t>
      </w:r>
    </w:p>
    <w:p w:rsidR="00F020B2" w:rsidRDefault="00CA2C37" w:rsidP="00F020B2">
      <w:pPr>
        <w:ind w:left="360" w:right="-360" w:hanging="360"/>
        <w:jc w:val="both"/>
        <w:rPr>
          <w:rFonts w:ascii="Arial" w:hAnsi="Arial" w:cs="Arial"/>
        </w:rPr>
      </w:pPr>
      <w:r>
        <w:rPr>
          <w:rFonts w:ascii="Arial" w:hAnsi="Arial" w:cs="Arial"/>
        </w:rPr>
        <w:t xml:space="preserve">      </w:t>
      </w:r>
      <w:r w:rsidR="00F020B2" w:rsidRPr="00C27906">
        <w:rPr>
          <w:rFonts w:ascii="Arial" w:hAnsi="Arial" w:cs="Arial"/>
        </w:rPr>
        <w:t>Pakhtunkhwa Public Procurement Rules (KPPRA rules 2014)</w:t>
      </w:r>
    </w:p>
    <w:p w:rsidR="00F8774C" w:rsidRPr="00C27906" w:rsidRDefault="00F8774C" w:rsidP="00F020B2">
      <w:pPr>
        <w:ind w:left="360" w:right="-360" w:hanging="360"/>
        <w:jc w:val="both"/>
        <w:rPr>
          <w:rFonts w:ascii="Arial" w:hAnsi="Arial" w:cs="Arial"/>
          <w:bCs/>
          <w:color w:val="000000"/>
        </w:rPr>
      </w:pPr>
    </w:p>
    <w:p w:rsidR="00153700" w:rsidRDefault="00F020B2" w:rsidP="00153700">
      <w:pPr>
        <w:spacing w:line="300" w:lineRule="exact"/>
        <w:ind w:left="360" w:right="-360" w:hanging="360"/>
        <w:jc w:val="both"/>
        <w:rPr>
          <w:rFonts w:ascii="Arial" w:hAnsi="Arial" w:cs="Arial"/>
        </w:rPr>
      </w:pPr>
      <w:r w:rsidRPr="00C27906">
        <w:rPr>
          <w:rFonts w:ascii="Arial" w:hAnsi="Arial" w:cs="Arial"/>
          <w:color w:val="000000"/>
        </w:rPr>
        <w:t xml:space="preserve">2) Copies of Certificates </w:t>
      </w:r>
      <w:r w:rsidRPr="00C27906">
        <w:rPr>
          <w:rFonts w:ascii="Arial" w:hAnsi="Arial" w:cs="Arial"/>
          <w:b/>
          <w:color w:val="000000"/>
        </w:rPr>
        <w:t xml:space="preserve">attested by the </w:t>
      </w:r>
      <w:r w:rsidR="00295C5C" w:rsidRPr="00C27906">
        <w:rPr>
          <w:rFonts w:ascii="Arial" w:hAnsi="Arial" w:cs="Arial"/>
          <w:b/>
          <w:color w:val="000000"/>
        </w:rPr>
        <w:t>Chief Executive</w:t>
      </w:r>
      <w:r w:rsidRPr="00C27906">
        <w:rPr>
          <w:rFonts w:ascii="Arial" w:hAnsi="Arial" w:cs="Arial"/>
          <w:b/>
          <w:color w:val="000000"/>
        </w:rPr>
        <w:t xml:space="preserve"> of the Firm</w:t>
      </w:r>
      <w:r w:rsidRPr="00C27906">
        <w:rPr>
          <w:rFonts w:ascii="Arial" w:hAnsi="Arial" w:cs="Arial"/>
          <w:color w:val="000000"/>
        </w:rPr>
        <w:t xml:space="preserve"> will be verified during the post-qualification visit by the Inspection teams of Health Department Khyber Pakhtunkhwa. Any document submitted unattested shall lead to zero marking in the related criteria, and if found forged, false or fabricated during evaluation or </w:t>
      </w:r>
      <w:r w:rsidR="007D564D">
        <w:rPr>
          <w:rFonts w:ascii="Arial" w:hAnsi="Arial" w:cs="Arial"/>
          <w:color w:val="000000"/>
        </w:rPr>
        <w:t xml:space="preserve">            </w:t>
      </w:r>
      <w:r w:rsidRPr="00C27906">
        <w:rPr>
          <w:rFonts w:ascii="Arial" w:hAnsi="Arial" w:cs="Arial"/>
          <w:color w:val="000000"/>
        </w:rPr>
        <w:t>post-qualification verification, shall immediate lead to disqualification of the bidder and subsequent legal &amp; criminal proceedings against the same</w:t>
      </w:r>
      <w:r w:rsidR="00F73091">
        <w:rPr>
          <w:rFonts w:ascii="Arial" w:hAnsi="Arial" w:cs="Arial"/>
          <w:color w:val="000000"/>
        </w:rPr>
        <w:t xml:space="preserve"> </w:t>
      </w:r>
      <w:r w:rsidRPr="00C27906">
        <w:rPr>
          <w:rFonts w:ascii="Arial" w:hAnsi="Arial" w:cs="Arial"/>
        </w:rPr>
        <w:t>under Khyber Pakhtunkhwa Public Procurement Rules (KPPRA rules 2014)</w:t>
      </w:r>
    </w:p>
    <w:p w:rsidR="00F8774C" w:rsidRPr="00C27906" w:rsidRDefault="00F8774C" w:rsidP="00153700">
      <w:pPr>
        <w:spacing w:line="300" w:lineRule="exact"/>
        <w:ind w:left="360" w:right="-360" w:hanging="360"/>
        <w:jc w:val="both"/>
        <w:rPr>
          <w:rFonts w:ascii="Arial" w:hAnsi="Arial" w:cs="Arial"/>
          <w:bCs/>
          <w:color w:val="000000"/>
        </w:rPr>
      </w:pPr>
    </w:p>
    <w:p w:rsidR="00F020B2" w:rsidRPr="00C27906" w:rsidRDefault="00153700" w:rsidP="00153700">
      <w:pPr>
        <w:spacing w:line="300" w:lineRule="exact"/>
        <w:ind w:left="360" w:right="-360" w:hanging="360"/>
        <w:jc w:val="both"/>
        <w:rPr>
          <w:rFonts w:ascii="Arial" w:hAnsi="Arial" w:cs="Arial"/>
          <w:bCs/>
          <w:color w:val="000000"/>
        </w:rPr>
      </w:pPr>
      <w:r w:rsidRPr="00C27906">
        <w:rPr>
          <w:rFonts w:ascii="Arial" w:hAnsi="Arial" w:cs="Arial"/>
          <w:bCs/>
          <w:color w:val="000000"/>
        </w:rPr>
        <w:t xml:space="preserve">3) </w:t>
      </w:r>
      <w:r w:rsidR="00F020B2" w:rsidRPr="00C27906">
        <w:rPr>
          <w:rFonts w:ascii="Arial" w:hAnsi="Arial" w:cs="Arial"/>
          <w:color w:val="000000"/>
        </w:rPr>
        <w:t>The Supplier shall possess the Cold Chain facility at his manufacturing premises and at the warehouse / storage facility where the thermo labile items are kept. He shall also mention in his bid the location of the said manufacturing or warehouse/storage facility, the means of transportation of the thermo labile item from his manufacturing or storage facility to the destination intimated by the Purchaser.</w:t>
      </w:r>
    </w:p>
    <w:p w:rsidR="00F020B2" w:rsidRPr="00C27906" w:rsidRDefault="00F020B2" w:rsidP="00F020B2">
      <w:pPr>
        <w:pStyle w:val="ListParagraph"/>
        <w:ind w:left="360" w:right="-360" w:hanging="360"/>
        <w:jc w:val="both"/>
        <w:rPr>
          <w:rFonts w:ascii="Arial" w:hAnsi="Arial" w:cs="Arial"/>
          <w:bCs/>
          <w:color w:val="000000"/>
        </w:rPr>
      </w:pPr>
    </w:p>
    <w:p w:rsidR="00F020B2" w:rsidRPr="00C27906" w:rsidRDefault="00153700" w:rsidP="00153700">
      <w:pPr>
        <w:ind w:left="255" w:hanging="255"/>
        <w:rPr>
          <w:rFonts w:ascii="Arial" w:hAnsi="Arial" w:cs="Arial"/>
          <w:color w:val="000000"/>
        </w:rPr>
      </w:pPr>
      <w:r w:rsidRPr="00C27906">
        <w:rPr>
          <w:rFonts w:ascii="Arial" w:hAnsi="Arial" w:cs="Arial"/>
          <w:bCs/>
          <w:color w:val="000000"/>
        </w:rPr>
        <w:t xml:space="preserve">4) </w:t>
      </w:r>
      <w:r w:rsidR="00F020B2" w:rsidRPr="00C27906">
        <w:rPr>
          <w:rFonts w:ascii="Arial" w:hAnsi="Arial" w:cs="Arial"/>
          <w:color w:val="000000"/>
        </w:rPr>
        <w:t>Bidder’s history of persistent litigation shall be treated as disqualification</w:t>
      </w:r>
      <w:r w:rsidR="007D564D">
        <w:rPr>
          <w:rFonts w:ascii="Arial" w:hAnsi="Arial" w:cs="Arial"/>
          <w:color w:val="000000"/>
        </w:rPr>
        <w:t>.</w:t>
      </w:r>
      <w:r w:rsidR="00F020B2" w:rsidRPr="00C27906">
        <w:rPr>
          <w:rFonts w:ascii="Tahoma" w:hAnsi="Tahoma"/>
          <w:sz w:val="46"/>
        </w:rPr>
        <w:br w:type="page"/>
      </w:r>
    </w:p>
    <w:p w:rsidR="00F020B2" w:rsidRPr="004F7BF4" w:rsidRDefault="00F020B2" w:rsidP="00F020B2">
      <w:pPr>
        <w:shd w:val="clear" w:color="auto" w:fill="FFFFFF"/>
        <w:spacing w:after="200" w:line="276" w:lineRule="auto"/>
        <w:jc w:val="center"/>
        <w:rPr>
          <w:rFonts w:ascii="Arial" w:hAnsi="Arial" w:cs="Arial"/>
          <w:b/>
          <w:bCs/>
          <w:color w:val="000000"/>
          <w:sz w:val="18"/>
          <w:szCs w:val="18"/>
          <w:u w:val="single"/>
        </w:rPr>
      </w:pPr>
      <w:r w:rsidRPr="003A705D">
        <w:rPr>
          <w:rFonts w:ascii="Arial" w:hAnsi="Arial" w:cs="Arial"/>
          <w:b/>
          <w:bCs/>
          <w:color w:val="000000"/>
          <w:szCs w:val="18"/>
          <w:u w:val="single"/>
        </w:rPr>
        <w:lastRenderedPageBreak/>
        <w:t>Evaluation</w:t>
      </w:r>
      <w:r w:rsidRPr="004F7BF4">
        <w:rPr>
          <w:rFonts w:ascii="Arial" w:hAnsi="Arial" w:cs="Arial"/>
          <w:b/>
          <w:bCs/>
          <w:color w:val="000000"/>
          <w:sz w:val="18"/>
          <w:szCs w:val="18"/>
          <w:u w:val="single"/>
        </w:rPr>
        <w:t xml:space="preserve"> </w:t>
      </w:r>
      <w:r w:rsidRPr="003A705D">
        <w:rPr>
          <w:rFonts w:ascii="Arial" w:hAnsi="Arial" w:cs="Arial"/>
          <w:b/>
          <w:bCs/>
          <w:color w:val="000000"/>
          <w:szCs w:val="18"/>
          <w:u w:val="single"/>
        </w:rPr>
        <w:t>Criteria</w:t>
      </w:r>
    </w:p>
    <w:p w:rsidR="00F020B2" w:rsidRPr="003A705D" w:rsidRDefault="00F020B2" w:rsidP="00F020B2">
      <w:pPr>
        <w:shd w:val="clear" w:color="auto" w:fill="FFFFFF"/>
        <w:spacing w:after="200" w:line="276" w:lineRule="auto"/>
        <w:jc w:val="center"/>
        <w:rPr>
          <w:rFonts w:ascii="Arial" w:eastAsiaTheme="minorEastAsia" w:hAnsi="Arial" w:cs="Arial"/>
          <w:b/>
          <w:bCs/>
          <w:szCs w:val="18"/>
        </w:rPr>
      </w:pPr>
      <w:r w:rsidRPr="003A705D">
        <w:rPr>
          <w:rFonts w:ascii="Arial" w:hAnsi="Arial" w:cs="Arial"/>
          <w:b/>
          <w:bCs/>
          <w:color w:val="000000"/>
          <w:szCs w:val="18"/>
        </w:rPr>
        <w:t>Technical Eva</w:t>
      </w:r>
      <w:r w:rsidR="00141026" w:rsidRPr="003A705D">
        <w:rPr>
          <w:rFonts w:ascii="Arial" w:hAnsi="Arial" w:cs="Arial"/>
          <w:b/>
          <w:bCs/>
          <w:color w:val="000000"/>
          <w:szCs w:val="18"/>
        </w:rPr>
        <w:t>luation Criteria for</w:t>
      </w:r>
      <w:r w:rsidRPr="003A705D">
        <w:rPr>
          <w:rFonts w:ascii="Arial" w:hAnsi="Arial" w:cs="Arial"/>
          <w:b/>
          <w:bCs/>
          <w:color w:val="000000"/>
          <w:szCs w:val="18"/>
        </w:rPr>
        <w:t xml:space="preserve"> </w:t>
      </w:r>
      <w:r w:rsidR="00141026" w:rsidRPr="003A705D">
        <w:rPr>
          <w:rFonts w:ascii="Arial" w:eastAsiaTheme="minorEastAsia" w:hAnsi="Arial" w:cs="Arial"/>
          <w:b/>
          <w:bCs/>
          <w:szCs w:val="18"/>
        </w:rPr>
        <w:t xml:space="preserve">Insecticide and </w:t>
      </w:r>
      <w:r w:rsidRPr="003A705D">
        <w:rPr>
          <w:rFonts w:ascii="Arial" w:eastAsiaTheme="minorEastAsia" w:hAnsi="Arial" w:cs="Arial"/>
          <w:b/>
          <w:bCs/>
          <w:szCs w:val="18"/>
        </w:rPr>
        <w:t>Larvicide</w:t>
      </w:r>
    </w:p>
    <w:tbl>
      <w:tblPr>
        <w:tblW w:w="8716" w:type="dxa"/>
        <w:tblInd w:w="113" w:type="dxa"/>
        <w:tblLook w:val="04A0" w:firstRow="1" w:lastRow="0" w:firstColumn="1" w:lastColumn="0" w:noHBand="0" w:noVBand="1"/>
      </w:tblPr>
      <w:tblGrid>
        <w:gridCol w:w="601"/>
        <w:gridCol w:w="991"/>
        <w:gridCol w:w="601"/>
        <w:gridCol w:w="5824"/>
        <w:gridCol w:w="699"/>
      </w:tblGrid>
      <w:tr w:rsidR="00BF4794" w:rsidRPr="00BF4794" w:rsidTr="00200AA1">
        <w:trPr>
          <w:trHeight w:val="547"/>
        </w:trPr>
        <w:tc>
          <w:tcPr>
            <w:tcW w:w="60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bookmarkStart w:id="26" w:name="RANGE!A1:E22"/>
            <w:r w:rsidRPr="00BF4794">
              <w:rPr>
                <w:rFonts w:ascii="Arial" w:hAnsi="Arial" w:cs="Arial"/>
                <w:b/>
                <w:bCs/>
                <w:color w:val="000000"/>
                <w:sz w:val="16"/>
                <w:szCs w:val="16"/>
              </w:rPr>
              <w:t xml:space="preserve">Bid </w:t>
            </w:r>
            <w:r w:rsidR="0062674B" w:rsidRPr="00BF4794">
              <w:rPr>
                <w:rFonts w:ascii="Arial" w:hAnsi="Arial" w:cs="Arial"/>
                <w:b/>
                <w:bCs/>
                <w:color w:val="000000"/>
                <w:sz w:val="16"/>
                <w:szCs w:val="16"/>
              </w:rPr>
              <w:t>Evaluation</w:t>
            </w:r>
            <w:r w:rsidRPr="00BF4794">
              <w:rPr>
                <w:rFonts w:ascii="Arial" w:hAnsi="Arial" w:cs="Arial"/>
                <w:b/>
                <w:bCs/>
                <w:color w:val="000000"/>
                <w:sz w:val="16"/>
                <w:szCs w:val="16"/>
              </w:rPr>
              <w:t xml:space="preserve"> Report of Insecticide &amp; Larvicide</w:t>
            </w:r>
            <w:bookmarkEnd w:id="26"/>
          </w:p>
        </w:tc>
        <w:tc>
          <w:tcPr>
            <w:tcW w:w="991" w:type="dxa"/>
            <w:tcBorders>
              <w:top w:val="single" w:sz="4" w:space="0" w:color="auto"/>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Final Grand Total of Scores</w:t>
            </w:r>
          </w:p>
        </w:tc>
        <w:tc>
          <w:tcPr>
            <w:tcW w:w="601" w:type="dxa"/>
            <w:tcBorders>
              <w:top w:val="single" w:sz="4" w:space="0" w:color="auto"/>
              <w:left w:val="nil"/>
              <w:bottom w:val="single" w:sz="4" w:space="0" w:color="auto"/>
              <w:right w:val="single" w:sz="4" w:space="0" w:color="auto"/>
            </w:tcBorders>
            <w:shd w:val="clear" w:color="auto" w:fill="auto"/>
            <w:textDirection w:val="btLr"/>
            <w:vAlign w:val="center"/>
            <w:hideMark/>
          </w:tcPr>
          <w:p w:rsidR="00BF4794" w:rsidRPr="00BF4794" w:rsidRDefault="00226787" w:rsidP="00532B73">
            <w:pPr>
              <w:jc w:val="center"/>
              <w:rPr>
                <w:rFonts w:ascii="Arial" w:hAnsi="Arial" w:cs="Arial"/>
                <w:b/>
                <w:bCs/>
                <w:color w:val="000000"/>
                <w:sz w:val="16"/>
                <w:szCs w:val="16"/>
              </w:rPr>
            </w:pPr>
            <w:r>
              <w:rPr>
                <w:rFonts w:ascii="Arial" w:hAnsi="Arial" w:cs="Arial"/>
                <w:b/>
                <w:bCs/>
                <w:color w:val="000000"/>
                <w:sz w:val="16"/>
                <w:szCs w:val="16"/>
              </w:rPr>
              <w:t>1</w:t>
            </w:r>
            <w:r w:rsidR="00532B73">
              <w:rPr>
                <w:rFonts w:ascii="Arial" w:hAnsi="Arial" w:cs="Arial"/>
                <w:b/>
                <w:bCs/>
                <w:color w:val="000000"/>
                <w:sz w:val="16"/>
                <w:szCs w:val="16"/>
              </w:rPr>
              <w:t>7</w:t>
            </w:r>
          </w:p>
        </w:tc>
        <w:tc>
          <w:tcPr>
            <w:tcW w:w="5824" w:type="dxa"/>
            <w:tcBorders>
              <w:top w:val="single" w:sz="4" w:space="0" w:color="auto"/>
              <w:left w:val="nil"/>
              <w:bottom w:val="single" w:sz="4" w:space="0" w:color="auto"/>
              <w:right w:val="single" w:sz="4" w:space="0" w:color="auto"/>
            </w:tcBorders>
            <w:shd w:val="clear" w:color="auto" w:fill="auto"/>
            <w:vAlign w:val="center"/>
            <w:hideMark/>
          </w:tcPr>
          <w:p w:rsidR="00BF4794" w:rsidRPr="00BF4794" w:rsidRDefault="00BF4794" w:rsidP="00BF4794">
            <w:pPr>
              <w:jc w:val="center"/>
              <w:rPr>
                <w:rFonts w:ascii="Arial" w:hAnsi="Arial" w:cs="Arial"/>
                <w:sz w:val="16"/>
                <w:szCs w:val="16"/>
              </w:rPr>
            </w:pPr>
            <w:r w:rsidRPr="00BF4794">
              <w:rPr>
                <w:rFonts w:ascii="Arial" w:hAnsi="Arial" w:cs="Arial"/>
                <w:sz w:val="16"/>
                <w:szCs w:val="16"/>
              </w:rPr>
              <w:t>Total Marks = Technical + Financial</w:t>
            </w:r>
          </w:p>
        </w:tc>
        <w:tc>
          <w:tcPr>
            <w:tcW w:w="699" w:type="dxa"/>
            <w:tcBorders>
              <w:top w:val="single" w:sz="4" w:space="0" w:color="auto"/>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100</w:t>
            </w:r>
          </w:p>
        </w:tc>
      </w:tr>
      <w:tr w:rsidR="00BF4794" w:rsidRPr="00BF4794" w:rsidTr="00200AA1">
        <w:trPr>
          <w:trHeight w:val="247"/>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Financial</w:t>
            </w: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226787" w:rsidP="00532B73">
            <w:pPr>
              <w:jc w:val="center"/>
              <w:rPr>
                <w:rFonts w:ascii="Arial" w:hAnsi="Arial" w:cs="Arial"/>
                <w:b/>
                <w:bCs/>
                <w:color w:val="000000"/>
                <w:sz w:val="16"/>
                <w:szCs w:val="16"/>
              </w:rPr>
            </w:pPr>
            <w:r>
              <w:rPr>
                <w:rFonts w:ascii="Arial" w:hAnsi="Arial" w:cs="Arial"/>
                <w:b/>
                <w:bCs/>
                <w:color w:val="000000"/>
                <w:sz w:val="16"/>
                <w:szCs w:val="16"/>
              </w:rPr>
              <w:t>1</w:t>
            </w:r>
            <w:r w:rsidR="00532B73">
              <w:rPr>
                <w:rFonts w:ascii="Arial" w:hAnsi="Arial" w:cs="Arial"/>
                <w:b/>
                <w:bCs/>
                <w:color w:val="000000"/>
                <w:sz w:val="16"/>
                <w:szCs w:val="16"/>
              </w:rPr>
              <w:t>6</w:t>
            </w:r>
          </w:p>
        </w:tc>
        <w:tc>
          <w:tcPr>
            <w:tcW w:w="5824" w:type="dxa"/>
            <w:tcBorders>
              <w:top w:val="nil"/>
              <w:left w:val="nil"/>
              <w:bottom w:val="single" w:sz="4" w:space="0" w:color="auto"/>
              <w:right w:val="single" w:sz="4" w:space="0" w:color="auto"/>
            </w:tcBorders>
            <w:shd w:val="clear" w:color="auto" w:fill="auto"/>
            <w:vAlign w:val="center"/>
            <w:hideMark/>
          </w:tcPr>
          <w:p w:rsidR="00BF4794" w:rsidRPr="00BF4794" w:rsidRDefault="00BF4794" w:rsidP="00BF4794">
            <w:pPr>
              <w:jc w:val="center"/>
              <w:rPr>
                <w:rFonts w:ascii="Arial" w:hAnsi="Arial" w:cs="Arial"/>
                <w:sz w:val="16"/>
                <w:szCs w:val="16"/>
              </w:rPr>
            </w:pPr>
            <w:r w:rsidRPr="00BF4794">
              <w:rPr>
                <w:rFonts w:ascii="Arial" w:hAnsi="Arial" w:cs="Arial"/>
                <w:sz w:val="16"/>
                <w:szCs w:val="16"/>
              </w:rPr>
              <w:t>Financial marks obtained in 30</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30</w:t>
            </w:r>
          </w:p>
        </w:tc>
      </w:tr>
      <w:tr w:rsidR="00BF4794" w:rsidRPr="00BF4794" w:rsidTr="00200AA1">
        <w:trPr>
          <w:trHeight w:val="341"/>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nil"/>
              <w:left w:val="single" w:sz="4" w:space="0" w:color="auto"/>
              <w:bottom w:val="single" w:sz="4" w:space="0" w:color="auto"/>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226787" w:rsidP="00532B73">
            <w:pPr>
              <w:jc w:val="center"/>
              <w:rPr>
                <w:rFonts w:ascii="Arial" w:hAnsi="Arial" w:cs="Arial"/>
                <w:b/>
                <w:bCs/>
                <w:color w:val="000000"/>
                <w:sz w:val="16"/>
                <w:szCs w:val="16"/>
              </w:rPr>
            </w:pPr>
            <w:r>
              <w:rPr>
                <w:rFonts w:ascii="Arial" w:hAnsi="Arial" w:cs="Arial"/>
                <w:b/>
                <w:bCs/>
                <w:color w:val="000000"/>
                <w:sz w:val="16"/>
                <w:szCs w:val="16"/>
              </w:rPr>
              <w:t>1</w:t>
            </w:r>
            <w:r w:rsidR="00532B73">
              <w:rPr>
                <w:rFonts w:ascii="Arial" w:hAnsi="Arial" w:cs="Arial"/>
                <w:b/>
                <w:bCs/>
                <w:color w:val="000000"/>
                <w:sz w:val="16"/>
                <w:szCs w:val="16"/>
              </w:rPr>
              <w:t>5</w:t>
            </w:r>
          </w:p>
        </w:tc>
        <w:tc>
          <w:tcPr>
            <w:tcW w:w="5824" w:type="dxa"/>
            <w:tcBorders>
              <w:top w:val="nil"/>
              <w:left w:val="nil"/>
              <w:bottom w:val="single" w:sz="4" w:space="0" w:color="auto"/>
              <w:right w:val="single" w:sz="4" w:space="0" w:color="auto"/>
            </w:tcBorders>
            <w:shd w:val="clear" w:color="auto" w:fill="auto"/>
            <w:vAlign w:val="center"/>
            <w:hideMark/>
          </w:tcPr>
          <w:p w:rsidR="00BF4794" w:rsidRPr="00BF4794" w:rsidRDefault="00BF4794" w:rsidP="00BF4794">
            <w:pPr>
              <w:jc w:val="center"/>
              <w:rPr>
                <w:rFonts w:ascii="Arial" w:hAnsi="Arial" w:cs="Arial"/>
                <w:sz w:val="16"/>
                <w:szCs w:val="16"/>
              </w:rPr>
            </w:pPr>
            <w:r w:rsidRPr="00BF4794">
              <w:rPr>
                <w:rFonts w:ascii="Arial" w:hAnsi="Arial" w:cs="Arial"/>
                <w:sz w:val="16"/>
                <w:szCs w:val="16"/>
              </w:rPr>
              <w:t>Lowest Quoted Price among the qualified bids for particular item</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color w:val="000000"/>
                <w:sz w:val="16"/>
                <w:szCs w:val="16"/>
              </w:rPr>
            </w:pPr>
            <w:r w:rsidRPr="00BF4794">
              <w:rPr>
                <w:rFonts w:ascii="Arial" w:hAnsi="Arial" w:cs="Arial"/>
                <w:color w:val="000000"/>
                <w:sz w:val="16"/>
                <w:szCs w:val="16"/>
              </w:rPr>
              <w:t>-</w:t>
            </w:r>
          </w:p>
        </w:tc>
      </w:tr>
      <w:tr w:rsidR="00BF4794" w:rsidRPr="00BF4794" w:rsidTr="00200AA1">
        <w:trPr>
          <w:trHeight w:val="239"/>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nil"/>
              <w:left w:val="single" w:sz="4" w:space="0" w:color="auto"/>
              <w:bottom w:val="single" w:sz="4" w:space="0" w:color="auto"/>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226787" w:rsidP="00532B73">
            <w:pPr>
              <w:jc w:val="center"/>
              <w:rPr>
                <w:rFonts w:ascii="Arial" w:hAnsi="Arial" w:cs="Arial"/>
                <w:b/>
                <w:bCs/>
                <w:color w:val="000000"/>
                <w:sz w:val="16"/>
                <w:szCs w:val="16"/>
              </w:rPr>
            </w:pPr>
            <w:r>
              <w:rPr>
                <w:rFonts w:ascii="Arial" w:hAnsi="Arial" w:cs="Arial"/>
                <w:b/>
                <w:bCs/>
                <w:color w:val="000000"/>
                <w:sz w:val="16"/>
                <w:szCs w:val="16"/>
              </w:rPr>
              <w:t>1</w:t>
            </w:r>
            <w:r w:rsidR="00532B73">
              <w:rPr>
                <w:rFonts w:ascii="Arial" w:hAnsi="Arial" w:cs="Arial"/>
                <w:b/>
                <w:bCs/>
                <w:color w:val="000000"/>
                <w:sz w:val="16"/>
                <w:szCs w:val="16"/>
              </w:rPr>
              <w:t>4</w:t>
            </w:r>
          </w:p>
        </w:tc>
        <w:tc>
          <w:tcPr>
            <w:tcW w:w="5824" w:type="dxa"/>
            <w:tcBorders>
              <w:top w:val="nil"/>
              <w:left w:val="nil"/>
              <w:bottom w:val="single" w:sz="4" w:space="0" w:color="auto"/>
              <w:right w:val="single" w:sz="4" w:space="0" w:color="auto"/>
            </w:tcBorders>
            <w:shd w:val="clear" w:color="auto" w:fill="auto"/>
            <w:vAlign w:val="center"/>
            <w:hideMark/>
          </w:tcPr>
          <w:p w:rsidR="00BF4794" w:rsidRPr="00BF4794" w:rsidRDefault="00BF4794" w:rsidP="00BF4794">
            <w:pPr>
              <w:jc w:val="center"/>
              <w:rPr>
                <w:rFonts w:ascii="Arial" w:hAnsi="Arial" w:cs="Arial"/>
                <w:sz w:val="16"/>
                <w:szCs w:val="16"/>
              </w:rPr>
            </w:pPr>
            <w:r w:rsidRPr="00BF4794">
              <w:rPr>
                <w:rFonts w:ascii="Arial" w:hAnsi="Arial" w:cs="Arial"/>
                <w:sz w:val="16"/>
                <w:szCs w:val="16"/>
              </w:rPr>
              <w:t>Quoted Unit Price</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color w:val="000000"/>
                <w:sz w:val="16"/>
                <w:szCs w:val="16"/>
              </w:rPr>
            </w:pPr>
            <w:r w:rsidRPr="00BF4794">
              <w:rPr>
                <w:rFonts w:ascii="Arial" w:hAnsi="Arial" w:cs="Arial"/>
                <w:color w:val="000000"/>
                <w:sz w:val="16"/>
                <w:szCs w:val="16"/>
              </w:rPr>
              <w:t>-</w:t>
            </w:r>
          </w:p>
        </w:tc>
      </w:tr>
      <w:tr w:rsidR="00BF4794" w:rsidRPr="00BF4794" w:rsidTr="00200AA1">
        <w:trPr>
          <w:trHeight w:val="504"/>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tcBorders>
              <w:top w:val="nil"/>
              <w:left w:val="nil"/>
              <w:bottom w:val="nil"/>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Total T&amp;E Score</w:t>
            </w: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532B73" w:rsidP="00BF4794">
            <w:pPr>
              <w:jc w:val="center"/>
              <w:rPr>
                <w:rFonts w:ascii="Arial" w:hAnsi="Arial" w:cs="Arial"/>
                <w:b/>
                <w:bCs/>
                <w:color w:val="000000"/>
                <w:sz w:val="16"/>
                <w:szCs w:val="16"/>
              </w:rPr>
            </w:pPr>
            <w:r>
              <w:rPr>
                <w:rFonts w:ascii="Arial" w:hAnsi="Arial" w:cs="Arial"/>
                <w:b/>
                <w:bCs/>
                <w:color w:val="000000"/>
                <w:sz w:val="16"/>
                <w:szCs w:val="16"/>
              </w:rPr>
              <w:t>13</w:t>
            </w:r>
          </w:p>
        </w:tc>
        <w:tc>
          <w:tcPr>
            <w:tcW w:w="5824" w:type="dxa"/>
            <w:tcBorders>
              <w:top w:val="nil"/>
              <w:left w:val="nil"/>
              <w:bottom w:val="single" w:sz="4" w:space="0" w:color="auto"/>
              <w:right w:val="single" w:sz="4" w:space="0" w:color="auto"/>
            </w:tcBorders>
            <w:shd w:val="clear" w:color="auto" w:fill="auto"/>
            <w:vAlign w:val="center"/>
            <w:hideMark/>
          </w:tcPr>
          <w:p w:rsidR="00BF4794" w:rsidRPr="00BF4794" w:rsidRDefault="00BF4794" w:rsidP="00BF4794">
            <w:pPr>
              <w:jc w:val="center"/>
              <w:rPr>
                <w:rFonts w:ascii="Arial" w:hAnsi="Arial" w:cs="Arial"/>
                <w:sz w:val="16"/>
                <w:szCs w:val="16"/>
              </w:rPr>
            </w:pPr>
            <w:r w:rsidRPr="00BF4794">
              <w:rPr>
                <w:rFonts w:ascii="Arial" w:hAnsi="Arial" w:cs="Arial"/>
                <w:sz w:val="16"/>
                <w:szCs w:val="16"/>
              </w:rPr>
              <w:t>Total Technical and Evaluation Marks</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70</w:t>
            </w:r>
          </w:p>
        </w:tc>
      </w:tr>
      <w:tr w:rsidR="00BF4794" w:rsidRPr="00BF4794" w:rsidTr="00532B73">
        <w:trPr>
          <w:trHeight w:val="341"/>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BF4794" w:rsidRPr="00BF4794" w:rsidRDefault="00532B73" w:rsidP="00532B73">
            <w:pPr>
              <w:ind w:left="113" w:right="113"/>
              <w:jc w:val="center"/>
              <w:rPr>
                <w:rFonts w:ascii="Arial" w:hAnsi="Arial" w:cs="Arial"/>
                <w:b/>
                <w:bCs/>
                <w:color w:val="000000"/>
                <w:sz w:val="16"/>
                <w:szCs w:val="16"/>
              </w:rPr>
            </w:pPr>
            <w:r w:rsidRPr="00BF4794">
              <w:rPr>
                <w:rFonts w:ascii="Arial" w:hAnsi="Arial" w:cs="Arial"/>
                <w:b/>
                <w:bCs/>
                <w:color w:val="000000"/>
                <w:sz w:val="16"/>
                <w:szCs w:val="16"/>
              </w:rPr>
              <w:t>Technical Parameters</w:t>
            </w: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226787" w:rsidP="00BF4794">
            <w:pPr>
              <w:jc w:val="center"/>
              <w:rPr>
                <w:rFonts w:ascii="Arial" w:hAnsi="Arial" w:cs="Arial"/>
                <w:b/>
                <w:bCs/>
                <w:color w:val="000000"/>
                <w:sz w:val="16"/>
                <w:szCs w:val="16"/>
              </w:rPr>
            </w:pPr>
            <w:r>
              <w:rPr>
                <w:rFonts w:ascii="Arial" w:hAnsi="Arial" w:cs="Arial"/>
                <w:b/>
                <w:bCs/>
                <w:color w:val="000000"/>
                <w:sz w:val="16"/>
                <w:szCs w:val="16"/>
              </w:rPr>
              <w:t>12</w:t>
            </w:r>
          </w:p>
        </w:tc>
        <w:tc>
          <w:tcPr>
            <w:tcW w:w="5824" w:type="dxa"/>
            <w:tcBorders>
              <w:top w:val="nil"/>
              <w:left w:val="nil"/>
              <w:bottom w:val="single" w:sz="4" w:space="0" w:color="auto"/>
              <w:right w:val="single" w:sz="4" w:space="0" w:color="auto"/>
            </w:tcBorders>
            <w:shd w:val="clear" w:color="auto" w:fill="auto"/>
            <w:vAlign w:val="center"/>
            <w:hideMark/>
          </w:tcPr>
          <w:p w:rsidR="0004465A" w:rsidRDefault="00BF4794" w:rsidP="00BF4794">
            <w:pPr>
              <w:jc w:val="center"/>
              <w:rPr>
                <w:rFonts w:ascii="Arial" w:hAnsi="Arial" w:cs="Arial"/>
                <w:sz w:val="16"/>
                <w:szCs w:val="16"/>
              </w:rPr>
            </w:pPr>
            <w:r w:rsidRPr="00BF4794">
              <w:rPr>
                <w:rFonts w:ascii="Arial" w:hAnsi="Arial" w:cs="Arial"/>
                <w:sz w:val="16"/>
                <w:szCs w:val="16"/>
              </w:rPr>
              <w:t xml:space="preserve">Audit report of the last 3 financial years duly attested by chartered accountant </w:t>
            </w:r>
          </w:p>
          <w:p w:rsidR="00BF4794" w:rsidRPr="00BF4794" w:rsidRDefault="00BF4794" w:rsidP="00BF4794">
            <w:pPr>
              <w:jc w:val="center"/>
              <w:rPr>
                <w:rFonts w:ascii="Arial" w:hAnsi="Arial" w:cs="Arial"/>
                <w:sz w:val="16"/>
                <w:szCs w:val="16"/>
              </w:rPr>
            </w:pPr>
            <w:r w:rsidRPr="00BF4794">
              <w:rPr>
                <w:rFonts w:ascii="Arial" w:hAnsi="Arial" w:cs="Arial"/>
                <w:sz w:val="16"/>
                <w:szCs w:val="16"/>
              </w:rPr>
              <w:t>(2 marks per year)</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color w:val="000000"/>
                <w:sz w:val="16"/>
                <w:szCs w:val="16"/>
              </w:rPr>
            </w:pPr>
            <w:r w:rsidRPr="00BF4794">
              <w:rPr>
                <w:rFonts w:ascii="Arial" w:hAnsi="Arial" w:cs="Arial"/>
                <w:color w:val="000000"/>
                <w:sz w:val="16"/>
                <w:szCs w:val="16"/>
              </w:rPr>
              <w:t>6</w:t>
            </w:r>
          </w:p>
        </w:tc>
      </w:tr>
      <w:tr w:rsidR="00BF4794" w:rsidRPr="00BF4794" w:rsidTr="00200AA1">
        <w:trPr>
          <w:trHeight w:val="230"/>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226787" w:rsidP="00BF4794">
            <w:pPr>
              <w:jc w:val="center"/>
              <w:rPr>
                <w:rFonts w:ascii="Arial" w:hAnsi="Arial" w:cs="Arial"/>
                <w:b/>
                <w:bCs/>
                <w:color w:val="000000"/>
                <w:sz w:val="16"/>
                <w:szCs w:val="16"/>
              </w:rPr>
            </w:pPr>
            <w:r>
              <w:rPr>
                <w:rFonts w:ascii="Arial" w:hAnsi="Arial" w:cs="Arial"/>
                <w:b/>
                <w:bCs/>
                <w:color w:val="000000"/>
                <w:sz w:val="16"/>
                <w:szCs w:val="16"/>
              </w:rPr>
              <w:t>11</w:t>
            </w:r>
          </w:p>
        </w:tc>
        <w:tc>
          <w:tcPr>
            <w:tcW w:w="5824" w:type="dxa"/>
            <w:tcBorders>
              <w:top w:val="nil"/>
              <w:left w:val="nil"/>
              <w:bottom w:val="single" w:sz="4" w:space="0" w:color="auto"/>
              <w:right w:val="single" w:sz="4" w:space="0" w:color="auto"/>
            </w:tcBorders>
            <w:shd w:val="clear" w:color="auto" w:fill="auto"/>
            <w:vAlign w:val="center"/>
            <w:hideMark/>
          </w:tcPr>
          <w:p w:rsidR="00BF4794" w:rsidRPr="00BF4794" w:rsidRDefault="00BF4794" w:rsidP="00BF4794">
            <w:pPr>
              <w:jc w:val="center"/>
              <w:rPr>
                <w:rFonts w:ascii="Arial" w:hAnsi="Arial" w:cs="Arial"/>
                <w:sz w:val="16"/>
                <w:szCs w:val="16"/>
              </w:rPr>
            </w:pPr>
            <w:r w:rsidRPr="00BF4794">
              <w:rPr>
                <w:rFonts w:ascii="Arial" w:hAnsi="Arial" w:cs="Arial"/>
                <w:sz w:val="16"/>
                <w:szCs w:val="16"/>
              </w:rPr>
              <w:t>Last 3 years income tax return (2 marks per year)</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color w:val="000000"/>
                <w:sz w:val="16"/>
                <w:szCs w:val="16"/>
              </w:rPr>
            </w:pPr>
            <w:r w:rsidRPr="00BF4794">
              <w:rPr>
                <w:rFonts w:ascii="Arial" w:hAnsi="Arial" w:cs="Arial"/>
                <w:color w:val="000000"/>
                <w:sz w:val="16"/>
                <w:szCs w:val="16"/>
              </w:rPr>
              <w:t>6</w:t>
            </w:r>
          </w:p>
        </w:tc>
      </w:tr>
      <w:tr w:rsidR="00BF4794" w:rsidRPr="00BF4794" w:rsidTr="00200AA1">
        <w:trPr>
          <w:trHeight w:val="279"/>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226787" w:rsidP="00BF4794">
            <w:pPr>
              <w:jc w:val="center"/>
              <w:rPr>
                <w:rFonts w:ascii="Arial" w:hAnsi="Arial" w:cs="Arial"/>
                <w:b/>
                <w:bCs/>
                <w:color w:val="000000"/>
                <w:sz w:val="16"/>
                <w:szCs w:val="16"/>
              </w:rPr>
            </w:pPr>
            <w:r>
              <w:rPr>
                <w:rFonts w:ascii="Arial" w:hAnsi="Arial" w:cs="Arial"/>
                <w:b/>
                <w:bCs/>
                <w:color w:val="000000"/>
                <w:sz w:val="16"/>
                <w:szCs w:val="16"/>
              </w:rPr>
              <w:t>10</w:t>
            </w:r>
          </w:p>
        </w:tc>
        <w:tc>
          <w:tcPr>
            <w:tcW w:w="5824" w:type="dxa"/>
            <w:tcBorders>
              <w:top w:val="nil"/>
              <w:left w:val="nil"/>
              <w:bottom w:val="single" w:sz="4" w:space="0" w:color="auto"/>
              <w:right w:val="single" w:sz="4" w:space="0" w:color="auto"/>
            </w:tcBorders>
            <w:shd w:val="clear" w:color="auto" w:fill="auto"/>
            <w:vAlign w:val="center"/>
            <w:hideMark/>
          </w:tcPr>
          <w:p w:rsidR="00BF4794" w:rsidRPr="00BF4794" w:rsidRDefault="00BF4794" w:rsidP="00BF4794">
            <w:pPr>
              <w:jc w:val="center"/>
              <w:rPr>
                <w:rFonts w:ascii="Arial" w:hAnsi="Arial" w:cs="Arial"/>
                <w:sz w:val="16"/>
                <w:szCs w:val="16"/>
              </w:rPr>
            </w:pPr>
            <w:r w:rsidRPr="00BF4794">
              <w:rPr>
                <w:rFonts w:ascii="Arial" w:hAnsi="Arial" w:cs="Arial"/>
                <w:sz w:val="16"/>
                <w:szCs w:val="16"/>
              </w:rPr>
              <w:t>Last 3 years annual sales tax returns (2 marks per year)</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color w:val="000000"/>
                <w:sz w:val="16"/>
                <w:szCs w:val="16"/>
              </w:rPr>
            </w:pPr>
            <w:r w:rsidRPr="00BF4794">
              <w:rPr>
                <w:rFonts w:ascii="Arial" w:hAnsi="Arial" w:cs="Arial"/>
                <w:color w:val="000000"/>
                <w:sz w:val="16"/>
                <w:szCs w:val="16"/>
              </w:rPr>
              <w:t>6</w:t>
            </w:r>
          </w:p>
        </w:tc>
      </w:tr>
      <w:tr w:rsidR="00BF4794" w:rsidRPr="00BF4794" w:rsidTr="00200AA1">
        <w:trPr>
          <w:trHeight w:val="650"/>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226787" w:rsidP="00BF4794">
            <w:pPr>
              <w:jc w:val="center"/>
              <w:rPr>
                <w:rFonts w:ascii="Arial" w:hAnsi="Arial" w:cs="Arial"/>
                <w:b/>
                <w:bCs/>
                <w:color w:val="000000"/>
                <w:sz w:val="16"/>
                <w:szCs w:val="16"/>
              </w:rPr>
            </w:pPr>
            <w:r>
              <w:rPr>
                <w:rFonts w:ascii="Arial" w:hAnsi="Arial" w:cs="Arial"/>
                <w:b/>
                <w:bCs/>
                <w:color w:val="000000"/>
                <w:sz w:val="16"/>
                <w:szCs w:val="16"/>
              </w:rPr>
              <w:t>9</w:t>
            </w:r>
          </w:p>
        </w:tc>
        <w:tc>
          <w:tcPr>
            <w:tcW w:w="5824" w:type="dxa"/>
            <w:tcBorders>
              <w:top w:val="nil"/>
              <w:left w:val="nil"/>
              <w:bottom w:val="single" w:sz="4" w:space="0" w:color="auto"/>
              <w:right w:val="single" w:sz="4" w:space="0" w:color="auto"/>
            </w:tcBorders>
            <w:shd w:val="clear" w:color="auto" w:fill="auto"/>
            <w:vAlign w:val="center"/>
            <w:hideMark/>
          </w:tcPr>
          <w:p w:rsidR="00BF4794" w:rsidRPr="00BF4794" w:rsidRDefault="00BF4794" w:rsidP="00A845DA">
            <w:pPr>
              <w:jc w:val="center"/>
              <w:rPr>
                <w:rFonts w:ascii="Arial" w:hAnsi="Arial" w:cs="Arial"/>
                <w:sz w:val="16"/>
                <w:szCs w:val="16"/>
              </w:rPr>
            </w:pPr>
            <w:r w:rsidRPr="00BF4794">
              <w:rPr>
                <w:rFonts w:ascii="Arial" w:hAnsi="Arial" w:cs="Arial"/>
                <w:sz w:val="16"/>
                <w:szCs w:val="16"/>
              </w:rPr>
              <w:t xml:space="preserve">Revenue from sales </w:t>
            </w:r>
            <w:r w:rsidR="00A845DA" w:rsidRPr="00D9614B">
              <w:rPr>
                <w:rFonts w:ascii="Arial" w:hAnsi="Arial" w:cs="Arial"/>
                <w:i/>
                <w:sz w:val="16"/>
                <w:szCs w:val="16"/>
              </w:rPr>
              <w:t>(documents must be verified from the chartered accountant</w:t>
            </w:r>
            <w:r w:rsidR="00446A81" w:rsidRPr="00D9614B">
              <w:rPr>
                <w:rFonts w:ascii="Arial" w:hAnsi="Arial" w:cs="Arial"/>
                <w:i/>
                <w:sz w:val="16"/>
                <w:szCs w:val="16"/>
              </w:rPr>
              <w:t>. Moreover, revenue from sales</w:t>
            </w:r>
            <w:r w:rsidR="00D425D6" w:rsidRPr="00D9614B">
              <w:rPr>
                <w:rFonts w:ascii="Arial" w:hAnsi="Arial" w:cs="Arial"/>
                <w:i/>
                <w:sz w:val="16"/>
                <w:szCs w:val="16"/>
              </w:rPr>
              <w:t xml:space="preserve"> will be verified from the tax return</w:t>
            </w:r>
            <w:r w:rsidR="00A845DA" w:rsidRPr="00D9614B">
              <w:rPr>
                <w:rFonts w:ascii="Arial" w:hAnsi="Arial" w:cs="Arial"/>
                <w:i/>
                <w:sz w:val="16"/>
                <w:szCs w:val="16"/>
              </w:rPr>
              <w:t>)</w:t>
            </w:r>
            <w:r w:rsidRPr="00BF4794">
              <w:rPr>
                <w:rFonts w:ascii="Arial" w:hAnsi="Arial" w:cs="Arial"/>
                <w:sz w:val="16"/>
                <w:szCs w:val="16"/>
              </w:rPr>
              <w:br/>
              <w:t xml:space="preserve">(More than </w:t>
            </w:r>
            <w:r w:rsidR="00C83F9F">
              <w:rPr>
                <w:rFonts w:ascii="Arial" w:hAnsi="Arial" w:cs="Arial"/>
                <w:sz w:val="16"/>
                <w:szCs w:val="16"/>
              </w:rPr>
              <w:t>50 Million sales in last FY = 6</w:t>
            </w:r>
            <w:r w:rsidRPr="00BF4794">
              <w:rPr>
                <w:rFonts w:ascii="Arial" w:hAnsi="Arial" w:cs="Arial"/>
                <w:sz w:val="16"/>
                <w:szCs w:val="16"/>
              </w:rPr>
              <w:t xml:space="preserve"> marks, less than 50 to 20 Million sales in las</w:t>
            </w:r>
            <w:r w:rsidR="00A845DA">
              <w:rPr>
                <w:rFonts w:ascii="Arial" w:hAnsi="Arial" w:cs="Arial"/>
                <w:sz w:val="16"/>
                <w:szCs w:val="16"/>
              </w:rPr>
              <w:t>t FY = 4</w:t>
            </w:r>
            <w:r w:rsidRPr="00BF4794">
              <w:rPr>
                <w:rFonts w:ascii="Arial" w:hAnsi="Arial" w:cs="Arial"/>
                <w:sz w:val="16"/>
                <w:szCs w:val="16"/>
              </w:rPr>
              <w:t xml:space="preserve"> marks and below</w:t>
            </w:r>
            <w:r w:rsidR="00A845DA">
              <w:rPr>
                <w:rFonts w:ascii="Arial" w:hAnsi="Arial" w:cs="Arial"/>
                <w:sz w:val="16"/>
                <w:szCs w:val="16"/>
              </w:rPr>
              <w:t xml:space="preserve"> 20 Million sales in last FY = 3</w:t>
            </w:r>
            <w:r w:rsidR="00D9614B">
              <w:rPr>
                <w:rFonts w:ascii="Arial" w:hAnsi="Arial" w:cs="Arial"/>
                <w:sz w:val="16"/>
                <w:szCs w:val="16"/>
              </w:rPr>
              <w:t xml:space="preserve"> marks</w:t>
            </w:r>
            <w:r w:rsidRPr="00BF4794">
              <w:rPr>
                <w:rFonts w:ascii="Arial" w:hAnsi="Arial" w:cs="Arial"/>
                <w:sz w:val="16"/>
                <w:szCs w:val="16"/>
              </w:rPr>
              <w:t>)</w:t>
            </w:r>
            <w:r w:rsidR="00A845DA">
              <w:rPr>
                <w:rFonts w:ascii="Arial" w:hAnsi="Arial" w:cs="Arial"/>
                <w:sz w:val="16"/>
                <w:szCs w:val="16"/>
              </w:rPr>
              <w:t xml:space="preserve"> </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A845DA" w:rsidP="00BF4794">
            <w:pPr>
              <w:jc w:val="center"/>
              <w:rPr>
                <w:rFonts w:ascii="Arial" w:hAnsi="Arial" w:cs="Arial"/>
                <w:color w:val="000000"/>
                <w:sz w:val="16"/>
                <w:szCs w:val="16"/>
              </w:rPr>
            </w:pPr>
            <w:r>
              <w:rPr>
                <w:rFonts w:ascii="Arial" w:hAnsi="Arial" w:cs="Arial"/>
                <w:color w:val="000000"/>
                <w:sz w:val="16"/>
                <w:szCs w:val="16"/>
              </w:rPr>
              <w:t>6</w:t>
            </w:r>
          </w:p>
        </w:tc>
      </w:tr>
      <w:tr w:rsidR="00BF4794" w:rsidRPr="00BF4794" w:rsidTr="00200AA1">
        <w:trPr>
          <w:trHeight w:val="239"/>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226787" w:rsidP="00BF4794">
            <w:pPr>
              <w:jc w:val="center"/>
              <w:rPr>
                <w:rFonts w:ascii="Arial" w:hAnsi="Arial" w:cs="Arial"/>
                <w:b/>
                <w:bCs/>
                <w:color w:val="000000"/>
                <w:sz w:val="16"/>
                <w:szCs w:val="16"/>
              </w:rPr>
            </w:pPr>
            <w:r>
              <w:rPr>
                <w:rFonts w:ascii="Arial" w:hAnsi="Arial" w:cs="Arial"/>
                <w:b/>
                <w:bCs/>
                <w:color w:val="000000"/>
                <w:sz w:val="16"/>
                <w:szCs w:val="16"/>
              </w:rPr>
              <w:t>8</w:t>
            </w:r>
          </w:p>
        </w:tc>
        <w:tc>
          <w:tcPr>
            <w:tcW w:w="5824" w:type="dxa"/>
            <w:tcBorders>
              <w:top w:val="nil"/>
              <w:left w:val="nil"/>
              <w:bottom w:val="single" w:sz="4" w:space="0" w:color="auto"/>
              <w:right w:val="single" w:sz="4" w:space="0" w:color="auto"/>
            </w:tcBorders>
            <w:shd w:val="clear" w:color="auto" w:fill="auto"/>
            <w:vAlign w:val="center"/>
            <w:hideMark/>
          </w:tcPr>
          <w:p w:rsidR="00BF4794" w:rsidRDefault="005E62AE" w:rsidP="00BF4794">
            <w:pPr>
              <w:jc w:val="center"/>
              <w:rPr>
                <w:rFonts w:ascii="Arial" w:hAnsi="Arial" w:cs="Arial"/>
                <w:sz w:val="16"/>
                <w:szCs w:val="16"/>
              </w:rPr>
            </w:pPr>
            <w:r>
              <w:rPr>
                <w:rFonts w:ascii="Arial" w:hAnsi="Arial" w:cs="Arial"/>
                <w:sz w:val="16"/>
                <w:szCs w:val="16"/>
              </w:rPr>
              <w:t>Office S</w:t>
            </w:r>
            <w:r w:rsidR="00B84058">
              <w:rPr>
                <w:rFonts w:ascii="Arial" w:hAnsi="Arial" w:cs="Arial"/>
                <w:sz w:val="16"/>
                <w:szCs w:val="16"/>
              </w:rPr>
              <w:t>etup</w:t>
            </w:r>
          </w:p>
          <w:p w:rsidR="00B84058" w:rsidRDefault="00B84058" w:rsidP="00611394">
            <w:pPr>
              <w:pStyle w:val="ListParagraph"/>
              <w:numPr>
                <w:ilvl w:val="0"/>
                <w:numId w:val="49"/>
              </w:numPr>
              <w:ind w:left="592" w:hanging="232"/>
              <w:jc w:val="center"/>
              <w:rPr>
                <w:rFonts w:ascii="Arial" w:hAnsi="Arial" w:cs="Arial"/>
                <w:sz w:val="16"/>
                <w:szCs w:val="16"/>
              </w:rPr>
            </w:pPr>
            <w:r>
              <w:rPr>
                <w:rFonts w:ascii="Arial" w:hAnsi="Arial" w:cs="Arial"/>
                <w:sz w:val="16"/>
                <w:szCs w:val="16"/>
              </w:rPr>
              <w:t>Office setup at national / provincial level  (5 marks)</w:t>
            </w:r>
          </w:p>
          <w:p w:rsidR="00B84058" w:rsidRDefault="00B84058" w:rsidP="00B84058">
            <w:pPr>
              <w:pStyle w:val="ListParagraph"/>
              <w:numPr>
                <w:ilvl w:val="0"/>
                <w:numId w:val="49"/>
              </w:numPr>
              <w:jc w:val="center"/>
              <w:rPr>
                <w:rFonts w:ascii="Arial" w:hAnsi="Arial" w:cs="Arial"/>
                <w:sz w:val="16"/>
                <w:szCs w:val="16"/>
              </w:rPr>
            </w:pPr>
            <w:r>
              <w:rPr>
                <w:rFonts w:ascii="Arial" w:hAnsi="Arial" w:cs="Arial"/>
                <w:sz w:val="16"/>
                <w:szCs w:val="16"/>
              </w:rPr>
              <w:t>Medical Entomologist (technical staff)  (5 marks)</w:t>
            </w:r>
          </w:p>
          <w:p w:rsidR="005332F6" w:rsidRPr="00A845DA" w:rsidRDefault="005332F6" w:rsidP="00B84058">
            <w:pPr>
              <w:pStyle w:val="ListParagraph"/>
              <w:numPr>
                <w:ilvl w:val="0"/>
                <w:numId w:val="49"/>
              </w:numPr>
              <w:jc w:val="center"/>
              <w:rPr>
                <w:rFonts w:ascii="Arial" w:hAnsi="Arial" w:cs="Arial"/>
                <w:sz w:val="16"/>
                <w:szCs w:val="16"/>
              </w:rPr>
            </w:pPr>
            <w:r>
              <w:rPr>
                <w:rFonts w:ascii="Arial" w:hAnsi="Arial" w:cs="Arial"/>
                <w:sz w:val="16"/>
                <w:szCs w:val="16"/>
              </w:rPr>
              <w:t>Assistant Medical Entomologist (technical staff) (3 marks)</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5332F6" w:rsidP="00BF4794">
            <w:pPr>
              <w:jc w:val="center"/>
              <w:rPr>
                <w:rFonts w:ascii="Arial" w:hAnsi="Arial" w:cs="Arial"/>
                <w:color w:val="000000"/>
                <w:sz w:val="16"/>
                <w:szCs w:val="16"/>
              </w:rPr>
            </w:pPr>
            <w:r>
              <w:rPr>
                <w:rFonts w:ascii="Arial" w:hAnsi="Arial" w:cs="Arial"/>
                <w:color w:val="000000"/>
                <w:sz w:val="16"/>
                <w:szCs w:val="16"/>
              </w:rPr>
              <w:t>13</w:t>
            </w:r>
          </w:p>
        </w:tc>
      </w:tr>
      <w:tr w:rsidR="00BF4794" w:rsidRPr="00BF4794" w:rsidTr="00200AA1">
        <w:trPr>
          <w:trHeight w:val="315"/>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226787" w:rsidP="00BF4794">
            <w:pPr>
              <w:jc w:val="center"/>
              <w:rPr>
                <w:rFonts w:ascii="Arial" w:hAnsi="Arial" w:cs="Arial"/>
                <w:b/>
                <w:bCs/>
                <w:color w:val="000000"/>
                <w:sz w:val="16"/>
                <w:szCs w:val="16"/>
              </w:rPr>
            </w:pPr>
            <w:r>
              <w:rPr>
                <w:rFonts w:ascii="Arial" w:hAnsi="Arial" w:cs="Arial"/>
                <w:b/>
                <w:bCs/>
                <w:color w:val="000000"/>
                <w:sz w:val="16"/>
                <w:szCs w:val="16"/>
              </w:rPr>
              <w:t>7</w:t>
            </w:r>
          </w:p>
        </w:tc>
        <w:tc>
          <w:tcPr>
            <w:tcW w:w="5824" w:type="dxa"/>
            <w:tcBorders>
              <w:top w:val="nil"/>
              <w:left w:val="nil"/>
              <w:bottom w:val="single" w:sz="4" w:space="0" w:color="auto"/>
              <w:right w:val="single" w:sz="4" w:space="0" w:color="auto"/>
            </w:tcBorders>
            <w:shd w:val="clear" w:color="auto" w:fill="auto"/>
            <w:vAlign w:val="center"/>
            <w:hideMark/>
          </w:tcPr>
          <w:p w:rsidR="00BF4794" w:rsidRPr="008663B5" w:rsidRDefault="00BF4794" w:rsidP="00BF4794">
            <w:pPr>
              <w:jc w:val="center"/>
              <w:rPr>
                <w:rFonts w:ascii="Arial" w:hAnsi="Arial" w:cs="Arial"/>
                <w:sz w:val="16"/>
                <w:szCs w:val="16"/>
              </w:rPr>
            </w:pPr>
            <w:r w:rsidRPr="008663B5">
              <w:rPr>
                <w:rFonts w:ascii="Arial" w:hAnsi="Arial" w:cs="Arial"/>
                <w:sz w:val="16"/>
                <w:szCs w:val="16"/>
              </w:rPr>
              <w:t>2 marks for each satisfactory performance certificate</w:t>
            </w:r>
            <w:r w:rsidR="00135EF5" w:rsidRPr="008663B5">
              <w:rPr>
                <w:rFonts w:ascii="Arial" w:hAnsi="Arial" w:cs="Arial"/>
                <w:sz w:val="16"/>
                <w:szCs w:val="16"/>
              </w:rPr>
              <w:t xml:space="preserve"> of the quoted item</w:t>
            </w:r>
            <w:r w:rsidRPr="008663B5">
              <w:rPr>
                <w:rFonts w:ascii="Arial" w:hAnsi="Arial" w:cs="Arial"/>
                <w:sz w:val="16"/>
                <w:szCs w:val="16"/>
              </w:rPr>
              <w:t xml:space="preserve"> coupled with purcha</w:t>
            </w:r>
            <w:r w:rsidR="00D9614B" w:rsidRPr="008663B5">
              <w:rPr>
                <w:rFonts w:ascii="Arial" w:hAnsi="Arial" w:cs="Arial"/>
                <w:sz w:val="16"/>
                <w:szCs w:val="16"/>
              </w:rPr>
              <w:t xml:space="preserve">se order </w:t>
            </w:r>
            <w:r w:rsidRPr="008663B5">
              <w:rPr>
                <w:rFonts w:ascii="Arial" w:hAnsi="Arial" w:cs="Arial"/>
                <w:sz w:val="16"/>
                <w:szCs w:val="16"/>
              </w:rPr>
              <w:t>of private institutes/sector</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5A529B" w:rsidP="00BF4794">
            <w:pPr>
              <w:jc w:val="center"/>
              <w:rPr>
                <w:rFonts w:ascii="Arial" w:hAnsi="Arial" w:cs="Arial"/>
                <w:color w:val="000000"/>
                <w:sz w:val="16"/>
                <w:szCs w:val="16"/>
              </w:rPr>
            </w:pPr>
            <w:r>
              <w:rPr>
                <w:rFonts w:ascii="Arial" w:hAnsi="Arial" w:cs="Arial"/>
                <w:color w:val="000000"/>
                <w:sz w:val="16"/>
                <w:szCs w:val="16"/>
              </w:rPr>
              <w:t>12</w:t>
            </w:r>
          </w:p>
        </w:tc>
      </w:tr>
      <w:tr w:rsidR="00BF4794" w:rsidRPr="00BF4794" w:rsidTr="00200AA1">
        <w:trPr>
          <w:trHeight w:val="410"/>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226787" w:rsidP="00BF4794">
            <w:pPr>
              <w:jc w:val="center"/>
              <w:rPr>
                <w:rFonts w:ascii="Arial" w:hAnsi="Arial" w:cs="Arial"/>
                <w:b/>
                <w:bCs/>
                <w:color w:val="000000"/>
                <w:sz w:val="16"/>
                <w:szCs w:val="16"/>
              </w:rPr>
            </w:pPr>
            <w:r>
              <w:rPr>
                <w:rFonts w:ascii="Arial" w:hAnsi="Arial" w:cs="Arial"/>
                <w:b/>
                <w:bCs/>
                <w:color w:val="000000"/>
                <w:sz w:val="16"/>
                <w:szCs w:val="16"/>
              </w:rPr>
              <w:t>6</w:t>
            </w:r>
          </w:p>
        </w:tc>
        <w:tc>
          <w:tcPr>
            <w:tcW w:w="5824" w:type="dxa"/>
            <w:tcBorders>
              <w:top w:val="nil"/>
              <w:left w:val="nil"/>
              <w:bottom w:val="single" w:sz="4" w:space="0" w:color="auto"/>
              <w:right w:val="single" w:sz="4" w:space="0" w:color="auto"/>
            </w:tcBorders>
            <w:shd w:val="clear" w:color="auto" w:fill="auto"/>
            <w:vAlign w:val="center"/>
            <w:hideMark/>
          </w:tcPr>
          <w:p w:rsidR="00BF4794" w:rsidRPr="008663B5" w:rsidRDefault="00C7489F" w:rsidP="00BF4794">
            <w:pPr>
              <w:jc w:val="center"/>
              <w:rPr>
                <w:rFonts w:ascii="Arial" w:hAnsi="Arial" w:cs="Arial"/>
                <w:sz w:val="16"/>
                <w:szCs w:val="16"/>
              </w:rPr>
            </w:pPr>
            <w:r w:rsidRPr="008663B5">
              <w:rPr>
                <w:rFonts w:ascii="Arial" w:hAnsi="Arial" w:cs="Arial"/>
                <w:sz w:val="16"/>
                <w:szCs w:val="16"/>
              </w:rPr>
              <w:t>2</w:t>
            </w:r>
            <w:r w:rsidR="00BF4794" w:rsidRPr="008663B5">
              <w:rPr>
                <w:rFonts w:ascii="Arial" w:hAnsi="Arial" w:cs="Arial"/>
                <w:sz w:val="16"/>
                <w:szCs w:val="16"/>
              </w:rPr>
              <w:t xml:space="preserve"> marks for each satisfactory performance certificate</w:t>
            </w:r>
            <w:r w:rsidR="00135EF5" w:rsidRPr="008663B5">
              <w:rPr>
                <w:rFonts w:ascii="Arial" w:hAnsi="Arial" w:cs="Arial"/>
                <w:sz w:val="16"/>
                <w:szCs w:val="16"/>
              </w:rPr>
              <w:t xml:space="preserve"> of the quoted item coupled with purchase order/</w:t>
            </w:r>
            <w:r w:rsidR="00BF4794" w:rsidRPr="008663B5">
              <w:rPr>
                <w:rFonts w:ascii="Arial" w:hAnsi="Arial" w:cs="Arial"/>
                <w:sz w:val="16"/>
                <w:szCs w:val="16"/>
              </w:rPr>
              <w:t>contract agreement</w:t>
            </w:r>
            <w:r w:rsidR="00135EF5" w:rsidRPr="008663B5">
              <w:rPr>
                <w:rFonts w:ascii="Arial" w:hAnsi="Arial" w:cs="Arial"/>
                <w:sz w:val="16"/>
                <w:szCs w:val="16"/>
              </w:rPr>
              <w:t>/award letter</w:t>
            </w:r>
            <w:r w:rsidR="00BF4794" w:rsidRPr="008663B5">
              <w:rPr>
                <w:rFonts w:ascii="Arial" w:hAnsi="Arial" w:cs="Arial"/>
                <w:sz w:val="16"/>
                <w:szCs w:val="16"/>
              </w:rPr>
              <w:t xml:space="preserve"> of public institutes/sector</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5A529B" w:rsidP="00C7489F">
            <w:pPr>
              <w:jc w:val="center"/>
              <w:rPr>
                <w:rFonts w:ascii="Arial" w:hAnsi="Arial" w:cs="Arial"/>
                <w:color w:val="000000"/>
                <w:sz w:val="16"/>
                <w:szCs w:val="16"/>
              </w:rPr>
            </w:pPr>
            <w:r>
              <w:rPr>
                <w:rFonts w:ascii="Arial" w:hAnsi="Arial" w:cs="Arial"/>
                <w:color w:val="000000"/>
                <w:sz w:val="16"/>
                <w:szCs w:val="16"/>
              </w:rPr>
              <w:t>12</w:t>
            </w:r>
          </w:p>
        </w:tc>
      </w:tr>
      <w:tr w:rsidR="00BF4794" w:rsidRPr="00BF4794" w:rsidTr="00200AA1">
        <w:trPr>
          <w:trHeight w:val="496"/>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226787" w:rsidP="00BF4794">
            <w:pPr>
              <w:jc w:val="center"/>
              <w:rPr>
                <w:rFonts w:ascii="Arial" w:hAnsi="Arial" w:cs="Arial"/>
                <w:b/>
                <w:bCs/>
                <w:color w:val="000000"/>
                <w:sz w:val="16"/>
                <w:szCs w:val="16"/>
              </w:rPr>
            </w:pPr>
            <w:r>
              <w:rPr>
                <w:rFonts w:ascii="Arial" w:hAnsi="Arial" w:cs="Arial"/>
                <w:b/>
                <w:bCs/>
                <w:color w:val="000000"/>
                <w:sz w:val="16"/>
                <w:szCs w:val="16"/>
              </w:rPr>
              <w:t>5</w:t>
            </w:r>
          </w:p>
        </w:tc>
        <w:tc>
          <w:tcPr>
            <w:tcW w:w="5824" w:type="dxa"/>
            <w:tcBorders>
              <w:top w:val="nil"/>
              <w:left w:val="nil"/>
              <w:bottom w:val="single" w:sz="4" w:space="0" w:color="auto"/>
              <w:right w:val="single" w:sz="4" w:space="0" w:color="auto"/>
            </w:tcBorders>
            <w:shd w:val="clear" w:color="auto" w:fill="auto"/>
            <w:vAlign w:val="center"/>
            <w:hideMark/>
          </w:tcPr>
          <w:p w:rsidR="00BF4794" w:rsidRDefault="00BF4794" w:rsidP="00BF4794">
            <w:pPr>
              <w:jc w:val="center"/>
              <w:rPr>
                <w:rFonts w:ascii="Arial" w:hAnsi="Arial" w:cs="Arial"/>
                <w:sz w:val="16"/>
                <w:szCs w:val="16"/>
              </w:rPr>
            </w:pPr>
            <w:r w:rsidRPr="005332F6">
              <w:rPr>
                <w:rFonts w:ascii="Arial" w:hAnsi="Arial" w:cs="Arial"/>
                <w:sz w:val="16"/>
                <w:szCs w:val="16"/>
              </w:rPr>
              <w:t>Goods Declaration certificate</w:t>
            </w:r>
            <w:r w:rsidR="00901DE7">
              <w:rPr>
                <w:rFonts w:ascii="Arial" w:hAnsi="Arial" w:cs="Arial"/>
                <w:sz w:val="16"/>
                <w:szCs w:val="16"/>
              </w:rPr>
              <w:t xml:space="preserve"> of manufacturer/importer</w:t>
            </w:r>
            <w:r w:rsidRPr="005332F6">
              <w:rPr>
                <w:rFonts w:ascii="Arial" w:hAnsi="Arial" w:cs="Arial"/>
                <w:sz w:val="16"/>
                <w:szCs w:val="16"/>
              </w:rPr>
              <w:t xml:space="preserve"> coupled with airway</w:t>
            </w:r>
            <w:r w:rsidR="00D9614B" w:rsidRPr="005332F6">
              <w:rPr>
                <w:rFonts w:ascii="Arial" w:hAnsi="Arial" w:cs="Arial"/>
                <w:sz w:val="16"/>
                <w:szCs w:val="16"/>
              </w:rPr>
              <w:t xml:space="preserve"> / way</w:t>
            </w:r>
            <w:r w:rsidRPr="005332F6">
              <w:rPr>
                <w:rFonts w:ascii="Arial" w:hAnsi="Arial" w:cs="Arial"/>
                <w:sz w:val="16"/>
                <w:szCs w:val="16"/>
              </w:rPr>
              <w:t xml:space="preserve"> bill for the </w:t>
            </w:r>
            <w:r w:rsidR="00D9614B" w:rsidRPr="005332F6">
              <w:rPr>
                <w:rFonts w:ascii="Arial" w:hAnsi="Arial" w:cs="Arial"/>
                <w:sz w:val="16"/>
                <w:szCs w:val="16"/>
              </w:rPr>
              <w:t>quoted item/s</w:t>
            </w:r>
          </w:p>
          <w:p w:rsidR="00263180" w:rsidRPr="005332F6" w:rsidRDefault="00B71C8E" w:rsidP="00BF4794">
            <w:pPr>
              <w:jc w:val="center"/>
              <w:rPr>
                <w:rFonts w:ascii="Arial" w:hAnsi="Arial" w:cs="Arial"/>
                <w:sz w:val="16"/>
                <w:szCs w:val="16"/>
              </w:rPr>
            </w:pPr>
            <w:r>
              <w:rPr>
                <w:rFonts w:ascii="Arial" w:hAnsi="Arial" w:cs="Arial"/>
                <w:sz w:val="16"/>
                <w:szCs w:val="16"/>
              </w:rPr>
              <w:t xml:space="preserve">Goods Declaration certificate of raw material for local manufacturer </w:t>
            </w:r>
            <w:r w:rsidRPr="005332F6">
              <w:rPr>
                <w:rFonts w:ascii="Arial" w:hAnsi="Arial" w:cs="Arial"/>
                <w:sz w:val="16"/>
                <w:szCs w:val="16"/>
              </w:rPr>
              <w:t>coupled with airway / way bill</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5332F6" w:rsidP="00BF4794">
            <w:pPr>
              <w:jc w:val="center"/>
              <w:rPr>
                <w:rFonts w:ascii="Arial" w:hAnsi="Arial" w:cs="Arial"/>
                <w:color w:val="000000"/>
                <w:sz w:val="16"/>
                <w:szCs w:val="16"/>
              </w:rPr>
            </w:pPr>
            <w:r>
              <w:rPr>
                <w:rFonts w:ascii="Arial" w:hAnsi="Arial" w:cs="Arial"/>
                <w:color w:val="000000"/>
                <w:sz w:val="16"/>
                <w:szCs w:val="16"/>
              </w:rPr>
              <w:t>4</w:t>
            </w:r>
          </w:p>
        </w:tc>
      </w:tr>
      <w:tr w:rsidR="00D9614B" w:rsidRPr="00BF4794" w:rsidTr="00200AA1">
        <w:trPr>
          <w:trHeight w:val="496"/>
        </w:trPr>
        <w:tc>
          <w:tcPr>
            <w:tcW w:w="601" w:type="dxa"/>
            <w:vMerge/>
            <w:tcBorders>
              <w:top w:val="single" w:sz="4" w:space="0" w:color="auto"/>
              <w:left w:val="single" w:sz="4" w:space="0" w:color="auto"/>
              <w:bottom w:val="single" w:sz="4" w:space="0" w:color="000000"/>
              <w:right w:val="single" w:sz="4" w:space="0" w:color="auto"/>
            </w:tcBorders>
            <w:vAlign w:val="center"/>
          </w:tcPr>
          <w:p w:rsidR="00D9614B" w:rsidRPr="00BF4794" w:rsidRDefault="00D9614B" w:rsidP="00BF4794">
            <w:pPr>
              <w:rPr>
                <w:rFonts w:ascii="Arial" w:hAnsi="Arial" w:cs="Arial"/>
                <w:b/>
                <w:bCs/>
                <w:color w:val="000000"/>
                <w:sz w:val="16"/>
                <w:szCs w:val="16"/>
              </w:rPr>
            </w:pPr>
          </w:p>
        </w:tc>
        <w:tc>
          <w:tcPr>
            <w:tcW w:w="991" w:type="dxa"/>
            <w:vMerge/>
            <w:tcBorders>
              <w:top w:val="single" w:sz="4" w:space="0" w:color="auto"/>
              <w:left w:val="single" w:sz="4" w:space="0" w:color="auto"/>
              <w:bottom w:val="single" w:sz="4" w:space="0" w:color="000000"/>
              <w:right w:val="single" w:sz="4" w:space="0" w:color="auto"/>
            </w:tcBorders>
            <w:vAlign w:val="center"/>
          </w:tcPr>
          <w:p w:rsidR="00D9614B" w:rsidRPr="00BF4794" w:rsidRDefault="00D9614B"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tcPr>
          <w:p w:rsidR="00D9614B" w:rsidRPr="00BF4794" w:rsidRDefault="00226787" w:rsidP="00BF4794">
            <w:pPr>
              <w:jc w:val="center"/>
              <w:rPr>
                <w:rFonts w:ascii="Arial" w:hAnsi="Arial" w:cs="Arial"/>
                <w:b/>
                <w:bCs/>
                <w:color w:val="000000"/>
                <w:sz w:val="16"/>
                <w:szCs w:val="16"/>
              </w:rPr>
            </w:pPr>
            <w:r>
              <w:rPr>
                <w:rFonts w:ascii="Arial" w:hAnsi="Arial" w:cs="Arial"/>
                <w:b/>
                <w:bCs/>
                <w:color w:val="000000"/>
                <w:sz w:val="16"/>
                <w:szCs w:val="16"/>
              </w:rPr>
              <w:t>4</w:t>
            </w:r>
          </w:p>
        </w:tc>
        <w:tc>
          <w:tcPr>
            <w:tcW w:w="5824" w:type="dxa"/>
            <w:tcBorders>
              <w:top w:val="nil"/>
              <w:left w:val="nil"/>
              <w:bottom w:val="single" w:sz="4" w:space="0" w:color="auto"/>
              <w:right w:val="single" w:sz="4" w:space="0" w:color="auto"/>
            </w:tcBorders>
            <w:shd w:val="clear" w:color="auto" w:fill="auto"/>
            <w:vAlign w:val="center"/>
          </w:tcPr>
          <w:p w:rsidR="00D9614B" w:rsidRPr="005332F6" w:rsidRDefault="00901DE7" w:rsidP="00715F2A">
            <w:pPr>
              <w:jc w:val="center"/>
              <w:rPr>
                <w:rFonts w:ascii="Arial" w:hAnsi="Arial" w:cs="Arial"/>
                <w:sz w:val="16"/>
                <w:szCs w:val="16"/>
              </w:rPr>
            </w:pPr>
            <w:r>
              <w:rPr>
                <w:rFonts w:ascii="Arial" w:hAnsi="Arial" w:cs="Arial"/>
                <w:sz w:val="16"/>
                <w:szCs w:val="16"/>
              </w:rPr>
              <w:t>Registration of the manufacturer/sole distributor/sub distributor/authorized dealer</w:t>
            </w:r>
            <w:r w:rsidR="00D9614B" w:rsidRPr="005332F6">
              <w:rPr>
                <w:rFonts w:ascii="Arial" w:hAnsi="Arial" w:cs="Arial"/>
                <w:sz w:val="16"/>
                <w:szCs w:val="16"/>
              </w:rPr>
              <w:t xml:space="preserve"> </w:t>
            </w:r>
            <w:r w:rsidR="00D72D3B">
              <w:rPr>
                <w:rFonts w:ascii="Arial" w:hAnsi="Arial" w:cs="Arial"/>
                <w:sz w:val="16"/>
                <w:szCs w:val="16"/>
              </w:rPr>
              <w:t xml:space="preserve">from relevant government body </w:t>
            </w:r>
            <w:r>
              <w:rPr>
                <w:rFonts w:ascii="Arial" w:hAnsi="Arial" w:cs="Arial"/>
                <w:sz w:val="16"/>
                <w:szCs w:val="16"/>
              </w:rPr>
              <w:t>in order to allow them</w:t>
            </w:r>
            <w:r w:rsidR="00715F2A">
              <w:rPr>
                <w:rFonts w:ascii="Arial" w:hAnsi="Arial" w:cs="Arial"/>
                <w:sz w:val="16"/>
                <w:szCs w:val="16"/>
              </w:rPr>
              <w:t xml:space="preserve"> to deal in insecticide and larvicides</w:t>
            </w:r>
          </w:p>
        </w:tc>
        <w:tc>
          <w:tcPr>
            <w:tcW w:w="699" w:type="dxa"/>
            <w:tcBorders>
              <w:top w:val="nil"/>
              <w:left w:val="nil"/>
              <w:bottom w:val="single" w:sz="4" w:space="0" w:color="auto"/>
              <w:right w:val="single" w:sz="4" w:space="0" w:color="auto"/>
            </w:tcBorders>
            <w:shd w:val="clear" w:color="auto" w:fill="auto"/>
            <w:textDirection w:val="btLr"/>
            <w:vAlign w:val="center"/>
          </w:tcPr>
          <w:p w:rsidR="00D9614B" w:rsidRPr="00BF4794" w:rsidRDefault="00D9614B" w:rsidP="00BF4794">
            <w:pPr>
              <w:jc w:val="center"/>
              <w:rPr>
                <w:rFonts w:ascii="Arial" w:hAnsi="Arial" w:cs="Arial"/>
                <w:color w:val="000000"/>
                <w:sz w:val="16"/>
                <w:szCs w:val="16"/>
              </w:rPr>
            </w:pPr>
            <w:r>
              <w:rPr>
                <w:rFonts w:ascii="Arial" w:hAnsi="Arial" w:cs="Arial"/>
                <w:color w:val="000000"/>
                <w:sz w:val="16"/>
                <w:szCs w:val="16"/>
              </w:rPr>
              <w:t>5</w:t>
            </w:r>
          </w:p>
        </w:tc>
      </w:tr>
      <w:tr w:rsidR="00BF4794" w:rsidRPr="00BF4794" w:rsidTr="00200AA1">
        <w:trPr>
          <w:trHeight w:val="307"/>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3</w:t>
            </w:r>
          </w:p>
        </w:tc>
        <w:tc>
          <w:tcPr>
            <w:tcW w:w="5824" w:type="dxa"/>
            <w:tcBorders>
              <w:top w:val="nil"/>
              <w:left w:val="nil"/>
              <w:bottom w:val="single" w:sz="4" w:space="0" w:color="auto"/>
              <w:right w:val="single" w:sz="4" w:space="0" w:color="auto"/>
            </w:tcBorders>
            <w:shd w:val="clear" w:color="auto" w:fill="auto"/>
            <w:vAlign w:val="center"/>
            <w:hideMark/>
          </w:tcPr>
          <w:p w:rsidR="00BF4794" w:rsidRPr="00BF4794" w:rsidRDefault="00BF4794" w:rsidP="00BF4794">
            <w:pPr>
              <w:jc w:val="center"/>
              <w:rPr>
                <w:rFonts w:ascii="Arial" w:hAnsi="Arial" w:cs="Arial"/>
                <w:sz w:val="16"/>
                <w:szCs w:val="16"/>
              </w:rPr>
            </w:pPr>
            <w:r w:rsidRPr="00BF4794">
              <w:rPr>
                <w:rFonts w:ascii="Arial" w:hAnsi="Arial" w:cs="Arial"/>
                <w:sz w:val="16"/>
                <w:szCs w:val="16"/>
              </w:rPr>
              <w:t>NTN &amp; STRN registration certificate is mandatory and non-provision will lead to disqualification</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color w:val="000000"/>
                <w:sz w:val="16"/>
                <w:szCs w:val="16"/>
              </w:rPr>
            </w:pPr>
            <w:r w:rsidRPr="00BF4794">
              <w:rPr>
                <w:rFonts w:ascii="Arial" w:hAnsi="Arial" w:cs="Arial"/>
                <w:color w:val="000000"/>
                <w:sz w:val="16"/>
                <w:szCs w:val="16"/>
              </w:rPr>
              <w:t>-</w:t>
            </w:r>
          </w:p>
        </w:tc>
      </w:tr>
      <w:tr w:rsidR="00BF4794" w:rsidRPr="00BF4794" w:rsidTr="00200AA1">
        <w:trPr>
          <w:trHeight w:val="375"/>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2</w:t>
            </w:r>
          </w:p>
        </w:tc>
        <w:tc>
          <w:tcPr>
            <w:tcW w:w="5824" w:type="dxa"/>
            <w:tcBorders>
              <w:top w:val="nil"/>
              <w:left w:val="nil"/>
              <w:bottom w:val="single" w:sz="4" w:space="0" w:color="auto"/>
              <w:right w:val="single" w:sz="4" w:space="0" w:color="auto"/>
            </w:tcBorders>
            <w:shd w:val="clear" w:color="auto" w:fill="auto"/>
            <w:vAlign w:val="center"/>
            <w:hideMark/>
          </w:tcPr>
          <w:p w:rsidR="00BF4794" w:rsidRDefault="00BF4794" w:rsidP="00BF4794">
            <w:pPr>
              <w:jc w:val="center"/>
              <w:rPr>
                <w:rFonts w:ascii="Arial" w:hAnsi="Arial" w:cs="Arial"/>
                <w:sz w:val="16"/>
                <w:szCs w:val="16"/>
              </w:rPr>
            </w:pPr>
            <w:r w:rsidRPr="00BF4794">
              <w:rPr>
                <w:rFonts w:ascii="Arial" w:hAnsi="Arial" w:cs="Arial"/>
                <w:sz w:val="16"/>
                <w:szCs w:val="16"/>
              </w:rPr>
              <w:t xml:space="preserve">Manufacturer / Manufacturer authorization </w:t>
            </w:r>
            <w:r w:rsidR="00DE7F7A">
              <w:rPr>
                <w:rFonts w:ascii="Arial" w:hAnsi="Arial" w:cs="Arial"/>
                <w:sz w:val="16"/>
                <w:szCs w:val="16"/>
              </w:rPr>
              <w:t xml:space="preserve">letter </w:t>
            </w:r>
            <w:r w:rsidRPr="00BF4794">
              <w:rPr>
                <w:rFonts w:ascii="Arial" w:hAnsi="Arial" w:cs="Arial"/>
                <w:sz w:val="16"/>
                <w:szCs w:val="16"/>
              </w:rPr>
              <w:t>for</w:t>
            </w:r>
            <w:r w:rsidR="00A66052">
              <w:rPr>
                <w:rFonts w:ascii="Arial" w:hAnsi="Arial" w:cs="Arial"/>
                <w:sz w:val="16"/>
                <w:szCs w:val="16"/>
              </w:rPr>
              <w:t xml:space="preserve"> sole distributor / Authorized d</w:t>
            </w:r>
            <w:r w:rsidRPr="00BF4794">
              <w:rPr>
                <w:rFonts w:ascii="Arial" w:hAnsi="Arial" w:cs="Arial"/>
                <w:sz w:val="16"/>
                <w:szCs w:val="16"/>
              </w:rPr>
              <w:t>ealer / Sub dealer certificate is mandatory and non-provision will lead to disqualification</w:t>
            </w:r>
          </w:p>
          <w:p w:rsidR="0090146E" w:rsidRPr="00BF4794" w:rsidRDefault="0090146E" w:rsidP="0090146E">
            <w:pPr>
              <w:jc w:val="center"/>
              <w:rPr>
                <w:rFonts w:ascii="Arial" w:hAnsi="Arial" w:cs="Arial"/>
                <w:sz w:val="16"/>
                <w:szCs w:val="16"/>
              </w:rPr>
            </w:pPr>
            <w:r>
              <w:rPr>
                <w:rFonts w:ascii="Arial" w:hAnsi="Arial" w:cs="Arial"/>
                <w:sz w:val="16"/>
                <w:szCs w:val="16"/>
              </w:rPr>
              <w:t xml:space="preserve">(In case of sub distributor, the </w:t>
            </w:r>
            <w:r w:rsidR="00901DE7">
              <w:rPr>
                <w:rFonts w:ascii="Arial" w:hAnsi="Arial" w:cs="Arial"/>
                <w:sz w:val="16"/>
                <w:szCs w:val="16"/>
              </w:rPr>
              <w:t xml:space="preserve">sole distributor </w:t>
            </w:r>
            <w:r>
              <w:rPr>
                <w:rFonts w:ascii="Arial" w:hAnsi="Arial" w:cs="Arial"/>
                <w:sz w:val="16"/>
                <w:szCs w:val="16"/>
              </w:rPr>
              <w:t xml:space="preserve">authorization certificate of the </w:t>
            </w:r>
            <w:r w:rsidR="00901DE7">
              <w:rPr>
                <w:rFonts w:ascii="Arial" w:hAnsi="Arial" w:cs="Arial"/>
                <w:sz w:val="16"/>
                <w:szCs w:val="16"/>
              </w:rPr>
              <w:t>manufacturer to importer</w:t>
            </w:r>
            <w:r>
              <w:rPr>
                <w:rFonts w:ascii="Arial" w:hAnsi="Arial" w:cs="Arial"/>
                <w:sz w:val="16"/>
                <w:szCs w:val="16"/>
              </w:rPr>
              <w:t xml:space="preserve"> is to  be produced while not providing the same the bidder may be declared as not responsive for the quoted item)</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color w:val="000000"/>
                <w:sz w:val="16"/>
                <w:szCs w:val="16"/>
              </w:rPr>
            </w:pPr>
            <w:r w:rsidRPr="00BF4794">
              <w:rPr>
                <w:rFonts w:ascii="Arial" w:hAnsi="Arial" w:cs="Arial"/>
                <w:color w:val="000000"/>
                <w:sz w:val="16"/>
                <w:szCs w:val="16"/>
              </w:rPr>
              <w:t>-</w:t>
            </w:r>
          </w:p>
        </w:tc>
      </w:tr>
      <w:tr w:rsidR="00BF4794" w:rsidRPr="00BF4794" w:rsidTr="00200AA1">
        <w:trPr>
          <w:trHeight w:val="247"/>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99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601"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1</w:t>
            </w:r>
          </w:p>
        </w:tc>
        <w:tc>
          <w:tcPr>
            <w:tcW w:w="5824" w:type="dxa"/>
            <w:tcBorders>
              <w:top w:val="nil"/>
              <w:left w:val="nil"/>
              <w:bottom w:val="single" w:sz="4" w:space="0" w:color="auto"/>
              <w:right w:val="single" w:sz="4" w:space="0" w:color="auto"/>
            </w:tcBorders>
            <w:shd w:val="clear" w:color="auto" w:fill="auto"/>
            <w:vAlign w:val="center"/>
            <w:hideMark/>
          </w:tcPr>
          <w:p w:rsidR="00BF4794" w:rsidRPr="00BF4794" w:rsidRDefault="00BF4794" w:rsidP="00BF4794">
            <w:pPr>
              <w:jc w:val="center"/>
              <w:rPr>
                <w:rFonts w:ascii="Arial" w:hAnsi="Arial" w:cs="Arial"/>
                <w:sz w:val="16"/>
                <w:szCs w:val="16"/>
              </w:rPr>
            </w:pPr>
            <w:r w:rsidRPr="00BF4794">
              <w:rPr>
                <w:rFonts w:ascii="Arial" w:hAnsi="Arial" w:cs="Arial"/>
                <w:sz w:val="16"/>
                <w:szCs w:val="16"/>
              </w:rPr>
              <w:t>WHO-PQ certificate is mandatory and non-provision will lead to disqualification</w:t>
            </w:r>
          </w:p>
        </w:tc>
        <w:tc>
          <w:tcPr>
            <w:tcW w:w="699" w:type="dxa"/>
            <w:tcBorders>
              <w:top w:val="nil"/>
              <w:left w:val="nil"/>
              <w:bottom w:val="single" w:sz="4" w:space="0" w:color="auto"/>
              <w:right w:val="single" w:sz="4" w:space="0" w:color="auto"/>
            </w:tcBorders>
            <w:shd w:val="clear" w:color="auto" w:fill="auto"/>
            <w:textDirection w:val="btLr"/>
            <w:vAlign w:val="center"/>
            <w:hideMark/>
          </w:tcPr>
          <w:p w:rsidR="00BF4794" w:rsidRPr="00BF4794" w:rsidRDefault="00BF4794" w:rsidP="00BF4794">
            <w:pPr>
              <w:jc w:val="center"/>
              <w:rPr>
                <w:rFonts w:ascii="Arial" w:hAnsi="Arial" w:cs="Arial"/>
                <w:color w:val="000000"/>
                <w:sz w:val="16"/>
                <w:szCs w:val="16"/>
              </w:rPr>
            </w:pPr>
            <w:r w:rsidRPr="00BF4794">
              <w:rPr>
                <w:rFonts w:ascii="Arial" w:hAnsi="Arial" w:cs="Arial"/>
                <w:color w:val="000000"/>
                <w:sz w:val="16"/>
                <w:szCs w:val="16"/>
              </w:rPr>
              <w:t>-</w:t>
            </w:r>
          </w:p>
        </w:tc>
      </w:tr>
      <w:tr w:rsidR="00BF4794" w:rsidRPr="00BF4794" w:rsidTr="00200AA1">
        <w:trPr>
          <w:trHeight w:val="839"/>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8115"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Quoted Item</w:t>
            </w:r>
          </w:p>
        </w:tc>
      </w:tr>
      <w:tr w:rsidR="00BF4794" w:rsidRPr="00BF4794" w:rsidTr="00200AA1">
        <w:trPr>
          <w:trHeight w:val="770"/>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8115"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Name of Country Origin</w:t>
            </w:r>
          </w:p>
        </w:tc>
      </w:tr>
      <w:tr w:rsidR="00BF4794" w:rsidRPr="00BF4794" w:rsidTr="00200AA1">
        <w:trPr>
          <w:trHeight w:val="1019"/>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8115"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Name of Principle Manufacturer</w:t>
            </w:r>
          </w:p>
        </w:tc>
      </w:tr>
      <w:tr w:rsidR="00BF4794" w:rsidRPr="00BF4794" w:rsidTr="00200AA1">
        <w:trPr>
          <w:trHeight w:val="933"/>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8115"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Name of the Firm</w:t>
            </w:r>
          </w:p>
        </w:tc>
      </w:tr>
      <w:tr w:rsidR="00BF4794" w:rsidRPr="00BF4794" w:rsidTr="00200AA1">
        <w:trPr>
          <w:trHeight w:val="810"/>
        </w:trPr>
        <w:tc>
          <w:tcPr>
            <w:tcW w:w="601" w:type="dxa"/>
            <w:vMerge/>
            <w:tcBorders>
              <w:top w:val="single" w:sz="4" w:space="0" w:color="auto"/>
              <w:left w:val="single" w:sz="4" w:space="0" w:color="auto"/>
              <w:bottom w:val="single" w:sz="4" w:space="0" w:color="000000"/>
              <w:right w:val="single" w:sz="4" w:space="0" w:color="auto"/>
            </w:tcBorders>
            <w:vAlign w:val="center"/>
            <w:hideMark/>
          </w:tcPr>
          <w:p w:rsidR="00BF4794" w:rsidRPr="00BF4794" w:rsidRDefault="00BF4794" w:rsidP="00BF4794">
            <w:pPr>
              <w:rPr>
                <w:rFonts w:ascii="Arial" w:hAnsi="Arial" w:cs="Arial"/>
                <w:b/>
                <w:bCs/>
                <w:color w:val="000000"/>
                <w:sz w:val="16"/>
                <w:szCs w:val="16"/>
              </w:rPr>
            </w:pPr>
          </w:p>
        </w:tc>
        <w:tc>
          <w:tcPr>
            <w:tcW w:w="8115"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BF4794" w:rsidRPr="00BF4794" w:rsidRDefault="00BF4794" w:rsidP="00BF4794">
            <w:pPr>
              <w:jc w:val="center"/>
              <w:rPr>
                <w:rFonts w:ascii="Arial" w:hAnsi="Arial" w:cs="Arial"/>
                <w:b/>
                <w:bCs/>
                <w:color w:val="000000"/>
                <w:sz w:val="16"/>
                <w:szCs w:val="16"/>
              </w:rPr>
            </w:pPr>
            <w:r w:rsidRPr="00BF4794">
              <w:rPr>
                <w:rFonts w:ascii="Arial" w:hAnsi="Arial" w:cs="Arial"/>
                <w:b/>
                <w:bCs/>
                <w:color w:val="000000"/>
                <w:sz w:val="16"/>
                <w:szCs w:val="16"/>
              </w:rPr>
              <w:t>S.No</w:t>
            </w:r>
          </w:p>
        </w:tc>
      </w:tr>
    </w:tbl>
    <w:p w:rsidR="00485CB5" w:rsidRPr="00842B94" w:rsidRDefault="00F020B2" w:rsidP="00842B94">
      <w:pPr>
        <w:shd w:val="clear" w:color="auto" w:fill="FFFFFF"/>
        <w:jc w:val="center"/>
        <w:rPr>
          <w:rFonts w:ascii="Arial" w:eastAsiaTheme="minorEastAsia" w:hAnsi="Arial" w:cs="Arial"/>
          <w:b/>
          <w:bCs/>
          <w:szCs w:val="18"/>
        </w:rPr>
      </w:pPr>
      <w:r w:rsidRPr="003A705D">
        <w:rPr>
          <w:rFonts w:ascii="Arial" w:hAnsi="Arial" w:cs="Arial"/>
          <w:b/>
          <w:bCs/>
          <w:color w:val="000000"/>
          <w:szCs w:val="18"/>
        </w:rPr>
        <w:lastRenderedPageBreak/>
        <w:t>Technical Evaluation Criteria fo</w:t>
      </w:r>
      <w:r w:rsidR="00C952B3" w:rsidRPr="003A705D">
        <w:rPr>
          <w:rFonts w:ascii="Arial" w:hAnsi="Arial" w:cs="Arial"/>
          <w:b/>
          <w:bCs/>
          <w:color w:val="000000"/>
          <w:szCs w:val="18"/>
        </w:rPr>
        <w:t xml:space="preserve">r </w:t>
      </w:r>
      <w:r w:rsidR="009B5D57">
        <w:rPr>
          <w:rFonts w:ascii="Arial" w:hAnsi="Arial" w:cs="Arial"/>
          <w:b/>
          <w:bCs/>
          <w:color w:val="000000"/>
          <w:szCs w:val="18"/>
        </w:rPr>
        <w:t xml:space="preserve">Dengue </w:t>
      </w:r>
      <w:r w:rsidR="00141026" w:rsidRPr="003A705D">
        <w:rPr>
          <w:rFonts w:ascii="Arial" w:eastAsiaTheme="minorEastAsia" w:hAnsi="Arial" w:cs="Arial"/>
          <w:b/>
          <w:bCs/>
          <w:szCs w:val="18"/>
        </w:rPr>
        <w:t xml:space="preserve">Rapid Diagnostic Test </w:t>
      </w:r>
      <w:bookmarkStart w:id="27" w:name="_MON_1596978040"/>
      <w:bookmarkEnd w:id="27"/>
    </w:p>
    <w:tbl>
      <w:tblPr>
        <w:tblW w:w="8995" w:type="dxa"/>
        <w:tblInd w:w="113" w:type="dxa"/>
        <w:tblLook w:val="04A0" w:firstRow="1" w:lastRow="0" w:firstColumn="1" w:lastColumn="0" w:noHBand="0" w:noVBand="1"/>
      </w:tblPr>
      <w:tblGrid>
        <w:gridCol w:w="649"/>
        <w:gridCol w:w="1069"/>
        <w:gridCol w:w="649"/>
        <w:gridCol w:w="5908"/>
        <w:gridCol w:w="720"/>
      </w:tblGrid>
      <w:tr w:rsidR="0062674B" w:rsidRPr="0062674B" w:rsidTr="00152ED8">
        <w:trPr>
          <w:trHeight w:val="710"/>
        </w:trPr>
        <w:tc>
          <w:tcPr>
            <w:tcW w:w="64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2674B" w:rsidRPr="0062674B" w:rsidRDefault="0062674B" w:rsidP="0062674B">
            <w:pPr>
              <w:jc w:val="center"/>
              <w:rPr>
                <w:rFonts w:ascii="Arial" w:hAnsi="Arial" w:cs="Arial"/>
                <w:b/>
                <w:bCs/>
                <w:color w:val="000000"/>
                <w:sz w:val="16"/>
                <w:szCs w:val="16"/>
              </w:rPr>
            </w:pPr>
            <w:bookmarkStart w:id="28" w:name="RANGE!A1:E24"/>
            <w:r w:rsidRPr="0062674B">
              <w:rPr>
                <w:rFonts w:ascii="Arial" w:hAnsi="Arial" w:cs="Arial"/>
                <w:b/>
                <w:bCs/>
                <w:color w:val="000000"/>
                <w:sz w:val="16"/>
                <w:szCs w:val="16"/>
              </w:rPr>
              <w:t xml:space="preserve">Bid Evaluation Report of </w:t>
            </w:r>
            <w:r w:rsidR="009B5D57">
              <w:rPr>
                <w:rFonts w:ascii="Arial" w:hAnsi="Arial" w:cs="Arial"/>
                <w:b/>
                <w:bCs/>
                <w:color w:val="000000"/>
                <w:sz w:val="16"/>
                <w:szCs w:val="16"/>
              </w:rPr>
              <w:t xml:space="preserve">Dengue </w:t>
            </w:r>
            <w:r w:rsidRPr="0062674B">
              <w:rPr>
                <w:rFonts w:ascii="Arial" w:hAnsi="Arial" w:cs="Arial"/>
                <w:b/>
                <w:bCs/>
                <w:color w:val="000000"/>
                <w:sz w:val="16"/>
                <w:szCs w:val="16"/>
              </w:rPr>
              <w:t>RDT's</w:t>
            </w:r>
            <w:bookmarkEnd w:id="28"/>
          </w:p>
        </w:tc>
        <w:tc>
          <w:tcPr>
            <w:tcW w:w="1069" w:type="dxa"/>
            <w:tcBorders>
              <w:top w:val="single" w:sz="4" w:space="0" w:color="auto"/>
              <w:left w:val="nil"/>
              <w:bottom w:val="single" w:sz="4" w:space="0" w:color="auto"/>
              <w:right w:val="single" w:sz="4" w:space="0" w:color="auto"/>
            </w:tcBorders>
            <w:shd w:val="clear" w:color="auto" w:fill="auto"/>
            <w:textDirection w:val="btLr"/>
            <w:vAlign w:val="center"/>
            <w:hideMark/>
          </w:tcPr>
          <w:p w:rsidR="0062674B" w:rsidRPr="0062674B" w:rsidRDefault="0062674B" w:rsidP="0062674B">
            <w:pPr>
              <w:jc w:val="center"/>
              <w:rPr>
                <w:rFonts w:ascii="Arial" w:hAnsi="Arial" w:cs="Arial"/>
                <w:b/>
                <w:bCs/>
                <w:color w:val="000000"/>
                <w:sz w:val="16"/>
                <w:szCs w:val="16"/>
              </w:rPr>
            </w:pPr>
            <w:r w:rsidRPr="0062674B">
              <w:rPr>
                <w:rFonts w:ascii="Arial" w:hAnsi="Arial" w:cs="Arial"/>
                <w:b/>
                <w:bCs/>
                <w:color w:val="000000"/>
                <w:sz w:val="16"/>
                <w:szCs w:val="16"/>
              </w:rPr>
              <w:t>Final Grand Total of Scores</w:t>
            </w:r>
          </w:p>
        </w:tc>
        <w:tc>
          <w:tcPr>
            <w:tcW w:w="649" w:type="dxa"/>
            <w:tcBorders>
              <w:top w:val="single" w:sz="4" w:space="0" w:color="auto"/>
              <w:left w:val="nil"/>
              <w:bottom w:val="single" w:sz="4" w:space="0" w:color="auto"/>
              <w:right w:val="single" w:sz="4" w:space="0" w:color="auto"/>
            </w:tcBorders>
            <w:shd w:val="clear" w:color="auto" w:fill="auto"/>
            <w:textDirection w:val="btLr"/>
            <w:vAlign w:val="center"/>
          </w:tcPr>
          <w:p w:rsidR="0062674B" w:rsidRPr="0062674B" w:rsidRDefault="00152ED8" w:rsidP="00532B73">
            <w:pPr>
              <w:jc w:val="center"/>
              <w:rPr>
                <w:rFonts w:ascii="Arial" w:hAnsi="Arial" w:cs="Arial"/>
                <w:b/>
                <w:bCs/>
                <w:color w:val="000000"/>
                <w:sz w:val="16"/>
                <w:szCs w:val="16"/>
              </w:rPr>
            </w:pPr>
            <w:r>
              <w:rPr>
                <w:rFonts w:ascii="Arial" w:hAnsi="Arial" w:cs="Arial"/>
                <w:b/>
                <w:bCs/>
                <w:color w:val="000000"/>
                <w:sz w:val="16"/>
                <w:szCs w:val="16"/>
              </w:rPr>
              <w:t>19</w:t>
            </w:r>
          </w:p>
        </w:tc>
        <w:tc>
          <w:tcPr>
            <w:tcW w:w="5908" w:type="dxa"/>
            <w:tcBorders>
              <w:top w:val="single" w:sz="4" w:space="0" w:color="auto"/>
              <w:left w:val="nil"/>
              <w:bottom w:val="single" w:sz="4" w:space="0" w:color="auto"/>
              <w:right w:val="single" w:sz="4" w:space="0" w:color="auto"/>
            </w:tcBorders>
            <w:shd w:val="clear" w:color="auto" w:fill="auto"/>
            <w:vAlign w:val="center"/>
            <w:hideMark/>
          </w:tcPr>
          <w:p w:rsidR="0062674B" w:rsidRPr="0062674B" w:rsidRDefault="0062674B" w:rsidP="0062674B">
            <w:pPr>
              <w:jc w:val="center"/>
              <w:rPr>
                <w:rFonts w:ascii="Arial" w:hAnsi="Arial" w:cs="Arial"/>
                <w:sz w:val="16"/>
                <w:szCs w:val="16"/>
              </w:rPr>
            </w:pPr>
            <w:r w:rsidRPr="0062674B">
              <w:rPr>
                <w:rFonts w:ascii="Arial" w:hAnsi="Arial" w:cs="Arial"/>
                <w:sz w:val="16"/>
                <w:szCs w:val="16"/>
              </w:rPr>
              <w:t>Total Marks = Technical + Financial</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62674B" w:rsidRPr="0062674B" w:rsidRDefault="0062674B" w:rsidP="0062674B">
            <w:pPr>
              <w:jc w:val="center"/>
              <w:rPr>
                <w:rFonts w:ascii="Arial" w:hAnsi="Arial" w:cs="Arial"/>
                <w:b/>
                <w:bCs/>
                <w:color w:val="000000"/>
                <w:sz w:val="16"/>
                <w:szCs w:val="16"/>
              </w:rPr>
            </w:pPr>
            <w:r w:rsidRPr="0062674B">
              <w:rPr>
                <w:rFonts w:ascii="Arial" w:hAnsi="Arial" w:cs="Arial"/>
                <w:b/>
                <w:bCs/>
                <w:color w:val="000000"/>
                <w:sz w:val="16"/>
                <w:szCs w:val="16"/>
              </w:rPr>
              <w:t>100</w:t>
            </w:r>
          </w:p>
        </w:tc>
      </w:tr>
      <w:tr w:rsidR="00152ED8" w:rsidRPr="0062674B" w:rsidTr="00152ED8">
        <w:trPr>
          <w:trHeight w:val="27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Financial</w:t>
            </w: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Pr>
                <w:rFonts w:ascii="Arial" w:hAnsi="Arial" w:cs="Arial"/>
                <w:b/>
                <w:bCs/>
                <w:color w:val="000000"/>
                <w:sz w:val="16"/>
                <w:szCs w:val="16"/>
              </w:rPr>
              <w:t>18</w:t>
            </w:r>
          </w:p>
        </w:tc>
        <w:tc>
          <w:tcPr>
            <w:tcW w:w="5908" w:type="dxa"/>
            <w:tcBorders>
              <w:top w:val="nil"/>
              <w:left w:val="nil"/>
              <w:bottom w:val="single" w:sz="4" w:space="0" w:color="auto"/>
              <w:right w:val="single" w:sz="4" w:space="0" w:color="auto"/>
            </w:tcBorders>
            <w:shd w:val="clear" w:color="auto" w:fill="auto"/>
            <w:vAlign w:val="center"/>
            <w:hideMark/>
          </w:tcPr>
          <w:p w:rsidR="00152ED8" w:rsidRPr="0062674B" w:rsidRDefault="00152ED8" w:rsidP="00152ED8">
            <w:pPr>
              <w:jc w:val="center"/>
              <w:rPr>
                <w:rFonts w:ascii="Arial" w:hAnsi="Arial" w:cs="Arial"/>
                <w:sz w:val="16"/>
                <w:szCs w:val="16"/>
              </w:rPr>
            </w:pPr>
            <w:r w:rsidRPr="0062674B">
              <w:rPr>
                <w:rFonts w:ascii="Arial" w:hAnsi="Arial" w:cs="Arial"/>
                <w:sz w:val="16"/>
                <w:szCs w:val="16"/>
              </w:rPr>
              <w:t>Financial marks obtained in 30</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30</w:t>
            </w:r>
          </w:p>
        </w:tc>
      </w:tr>
      <w:tr w:rsidR="00152ED8" w:rsidRPr="0062674B" w:rsidTr="00152ED8">
        <w:trPr>
          <w:trHeight w:val="350"/>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tcBorders>
              <w:top w:val="nil"/>
              <w:left w:val="single" w:sz="4" w:space="0" w:color="auto"/>
              <w:bottom w:val="single" w:sz="4" w:space="0" w:color="auto"/>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7</w:t>
            </w:r>
          </w:p>
        </w:tc>
        <w:tc>
          <w:tcPr>
            <w:tcW w:w="5908" w:type="dxa"/>
            <w:tcBorders>
              <w:top w:val="nil"/>
              <w:left w:val="nil"/>
              <w:bottom w:val="single" w:sz="4" w:space="0" w:color="auto"/>
              <w:right w:val="single" w:sz="4" w:space="0" w:color="auto"/>
            </w:tcBorders>
            <w:shd w:val="clear" w:color="auto" w:fill="auto"/>
            <w:vAlign w:val="center"/>
            <w:hideMark/>
          </w:tcPr>
          <w:p w:rsidR="00152ED8" w:rsidRPr="0062674B" w:rsidRDefault="00152ED8" w:rsidP="00152ED8">
            <w:pPr>
              <w:jc w:val="center"/>
              <w:rPr>
                <w:rFonts w:ascii="Arial" w:hAnsi="Arial" w:cs="Arial"/>
                <w:sz w:val="16"/>
                <w:szCs w:val="16"/>
              </w:rPr>
            </w:pPr>
            <w:r w:rsidRPr="0062674B">
              <w:rPr>
                <w:rFonts w:ascii="Arial" w:hAnsi="Arial" w:cs="Arial"/>
                <w:sz w:val="16"/>
                <w:szCs w:val="16"/>
              </w:rPr>
              <w:t>Lowest Quoted Price among the qualified bids for particular item</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sidRPr="0062674B">
              <w:rPr>
                <w:rFonts w:ascii="Arial" w:hAnsi="Arial" w:cs="Arial"/>
                <w:color w:val="000000"/>
                <w:sz w:val="16"/>
                <w:szCs w:val="16"/>
              </w:rPr>
              <w:t>-</w:t>
            </w:r>
          </w:p>
        </w:tc>
      </w:tr>
      <w:tr w:rsidR="00152ED8" w:rsidRPr="0062674B" w:rsidTr="00152ED8">
        <w:trPr>
          <w:trHeight w:val="27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tcBorders>
              <w:top w:val="nil"/>
              <w:left w:val="single" w:sz="4" w:space="0" w:color="auto"/>
              <w:bottom w:val="single" w:sz="4" w:space="0" w:color="auto"/>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6</w:t>
            </w:r>
          </w:p>
        </w:tc>
        <w:tc>
          <w:tcPr>
            <w:tcW w:w="5908" w:type="dxa"/>
            <w:tcBorders>
              <w:top w:val="nil"/>
              <w:left w:val="nil"/>
              <w:bottom w:val="single" w:sz="4" w:space="0" w:color="auto"/>
              <w:right w:val="single" w:sz="4" w:space="0" w:color="auto"/>
            </w:tcBorders>
            <w:shd w:val="clear" w:color="auto" w:fill="auto"/>
            <w:vAlign w:val="center"/>
            <w:hideMark/>
          </w:tcPr>
          <w:p w:rsidR="00152ED8" w:rsidRPr="0062674B" w:rsidRDefault="00152ED8" w:rsidP="00152ED8">
            <w:pPr>
              <w:jc w:val="center"/>
              <w:rPr>
                <w:rFonts w:ascii="Arial" w:hAnsi="Arial" w:cs="Arial"/>
                <w:sz w:val="16"/>
                <w:szCs w:val="16"/>
              </w:rPr>
            </w:pPr>
            <w:r w:rsidRPr="0062674B">
              <w:rPr>
                <w:rFonts w:ascii="Arial" w:hAnsi="Arial" w:cs="Arial"/>
                <w:sz w:val="16"/>
                <w:szCs w:val="16"/>
              </w:rPr>
              <w:t>Quoted Unit Price</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sidRPr="0062674B">
              <w:rPr>
                <w:rFonts w:ascii="Arial" w:hAnsi="Arial" w:cs="Arial"/>
                <w:color w:val="000000"/>
                <w:sz w:val="16"/>
                <w:szCs w:val="16"/>
              </w:rPr>
              <w:t>-</w:t>
            </w:r>
          </w:p>
        </w:tc>
      </w:tr>
      <w:tr w:rsidR="00152ED8" w:rsidRPr="0062674B" w:rsidTr="00152ED8">
        <w:trPr>
          <w:trHeight w:val="512"/>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tcBorders>
              <w:top w:val="nil"/>
              <w:left w:val="nil"/>
              <w:bottom w:val="nil"/>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Total T&amp;E Score</w:t>
            </w: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5</w:t>
            </w:r>
          </w:p>
        </w:tc>
        <w:tc>
          <w:tcPr>
            <w:tcW w:w="5908" w:type="dxa"/>
            <w:tcBorders>
              <w:top w:val="nil"/>
              <w:left w:val="nil"/>
              <w:bottom w:val="single" w:sz="4" w:space="0" w:color="auto"/>
              <w:right w:val="single" w:sz="4" w:space="0" w:color="auto"/>
            </w:tcBorders>
            <w:shd w:val="clear" w:color="auto" w:fill="auto"/>
            <w:vAlign w:val="center"/>
            <w:hideMark/>
          </w:tcPr>
          <w:p w:rsidR="00152ED8" w:rsidRPr="0062674B" w:rsidRDefault="00152ED8" w:rsidP="00152ED8">
            <w:pPr>
              <w:jc w:val="center"/>
              <w:rPr>
                <w:rFonts w:ascii="Arial" w:hAnsi="Arial" w:cs="Arial"/>
                <w:sz w:val="16"/>
                <w:szCs w:val="16"/>
              </w:rPr>
            </w:pPr>
            <w:r w:rsidRPr="0062674B">
              <w:rPr>
                <w:rFonts w:ascii="Arial" w:hAnsi="Arial" w:cs="Arial"/>
                <w:sz w:val="16"/>
                <w:szCs w:val="16"/>
              </w:rPr>
              <w:t>Total Technical and Evaluation Marks</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70</w:t>
            </w:r>
          </w:p>
        </w:tc>
      </w:tr>
      <w:tr w:rsidR="00152ED8" w:rsidRPr="0062674B" w:rsidTr="00152ED8">
        <w:trPr>
          <w:trHeight w:val="438"/>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152ED8" w:rsidRPr="0062674B" w:rsidRDefault="00152ED8" w:rsidP="00152ED8">
            <w:pPr>
              <w:ind w:left="113" w:right="113"/>
              <w:jc w:val="center"/>
              <w:rPr>
                <w:rFonts w:ascii="Arial" w:hAnsi="Arial" w:cs="Arial"/>
                <w:b/>
                <w:bCs/>
                <w:color w:val="000000"/>
                <w:sz w:val="16"/>
                <w:szCs w:val="16"/>
              </w:rPr>
            </w:pPr>
            <w:r w:rsidRPr="0062674B">
              <w:rPr>
                <w:rFonts w:ascii="Arial" w:hAnsi="Arial" w:cs="Arial"/>
                <w:b/>
                <w:bCs/>
                <w:color w:val="000000"/>
                <w:sz w:val="16"/>
                <w:szCs w:val="16"/>
              </w:rPr>
              <w:t>Technical Parameters</w:t>
            </w: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4</w:t>
            </w:r>
          </w:p>
        </w:tc>
        <w:tc>
          <w:tcPr>
            <w:tcW w:w="5908" w:type="dxa"/>
            <w:tcBorders>
              <w:top w:val="nil"/>
              <w:left w:val="nil"/>
              <w:bottom w:val="single" w:sz="4" w:space="0" w:color="auto"/>
              <w:right w:val="single" w:sz="4" w:space="0" w:color="auto"/>
            </w:tcBorders>
            <w:shd w:val="clear" w:color="auto" w:fill="auto"/>
            <w:vAlign w:val="center"/>
            <w:hideMark/>
          </w:tcPr>
          <w:p w:rsidR="00152ED8" w:rsidRDefault="00152ED8" w:rsidP="00152ED8">
            <w:pPr>
              <w:jc w:val="center"/>
              <w:rPr>
                <w:rFonts w:ascii="Arial" w:hAnsi="Arial" w:cs="Arial"/>
                <w:sz w:val="16"/>
                <w:szCs w:val="16"/>
              </w:rPr>
            </w:pPr>
            <w:r w:rsidRPr="0062674B">
              <w:rPr>
                <w:rFonts w:ascii="Arial" w:hAnsi="Arial" w:cs="Arial"/>
                <w:sz w:val="16"/>
                <w:szCs w:val="16"/>
              </w:rPr>
              <w:t xml:space="preserve">Audit report of the last 3 financial year duly attested by chartered accountant </w:t>
            </w:r>
          </w:p>
          <w:p w:rsidR="00152ED8" w:rsidRPr="0062674B" w:rsidRDefault="00152ED8" w:rsidP="00152ED8">
            <w:pPr>
              <w:jc w:val="center"/>
              <w:rPr>
                <w:rFonts w:ascii="Arial" w:hAnsi="Arial" w:cs="Arial"/>
                <w:sz w:val="16"/>
                <w:szCs w:val="16"/>
              </w:rPr>
            </w:pPr>
            <w:r w:rsidRPr="0062674B">
              <w:rPr>
                <w:rFonts w:ascii="Arial" w:hAnsi="Arial" w:cs="Arial"/>
                <w:sz w:val="16"/>
                <w:szCs w:val="16"/>
              </w:rPr>
              <w:t>(2 marks per year)</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sidRPr="0062674B">
              <w:rPr>
                <w:rFonts w:ascii="Arial" w:hAnsi="Arial" w:cs="Arial"/>
                <w:color w:val="000000"/>
                <w:sz w:val="16"/>
                <w:szCs w:val="16"/>
              </w:rPr>
              <w:t>6</w:t>
            </w:r>
          </w:p>
        </w:tc>
      </w:tr>
      <w:tr w:rsidR="00152ED8" w:rsidRPr="0062674B" w:rsidTr="00152ED8">
        <w:trPr>
          <w:trHeight w:val="27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3</w:t>
            </w:r>
          </w:p>
        </w:tc>
        <w:tc>
          <w:tcPr>
            <w:tcW w:w="5908" w:type="dxa"/>
            <w:tcBorders>
              <w:top w:val="nil"/>
              <w:left w:val="nil"/>
              <w:bottom w:val="single" w:sz="4" w:space="0" w:color="auto"/>
              <w:right w:val="single" w:sz="4" w:space="0" w:color="auto"/>
            </w:tcBorders>
            <w:shd w:val="clear" w:color="auto" w:fill="auto"/>
            <w:vAlign w:val="center"/>
            <w:hideMark/>
          </w:tcPr>
          <w:p w:rsidR="00152ED8" w:rsidRPr="0062674B" w:rsidRDefault="00152ED8" w:rsidP="00152ED8">
            <w:pPr>
              <w:jc w:val="center"/>
              <w:rPr>
                <w:rFonts w:ascii="Arial" w:hAnsi="Arial" w:cs="Arial"/>
                <w:sz w:val="16"/>
                <w:szCs w:val="16"/>
              </w:rPr>
            </w:pPr>
            <w:r w:rsidRPr="0062674B">
              <w:rPr>
                <w:rFonts w:ascii="Arial" w:hAnsi="Arial" w:cs="Arial"/>
                <w:sz w:val="16"/>
                <w:szCs w:val="16"/>
              </w:rPr>
              <w:t>Last 3 years income tax return (2 marks per year)</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sidRPr="0062674B">
              <w:rPr>
                <w:rFonts w:ascii="Arial" w:hAnsi="Arial" w:cs="Arial"/>
                <w:color w:val="000000"/>
                <w:sz w:val="16"/>
                <w:szCs w:val="16"/>
              </w:rPr>
              <w:t>6</w:t>
            </w:r>
          </w:p>
        </w:tc>
      </w:tr>
      <w:tr w:rsidR="00152ED8" w:rsidRPr="0062674B" w:rsidTr="00152ED8">
        <w:trPr>
          <w:trHeight w:val="27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2</w:t>
            </w:r>
          </w:p>
        </w:tc>
        <w:tc>
          <w:tcPr>
            <w:tcW w:w="5908" w:type="dxa"/>
            <w:tcBorders>
              <w:top w:val="nil"/>
              <w:left w:val="nil"/>
              <w:bottom w:val="single" w:sz="4" w:space="0" w:color="auto"/>
              <w:right w:val="single" w:sz="4" w:space="0" w:color="auto"/>
            </w:tcBorders>
            <w:shd w:val="clear" w:color="auto" w:fill="auto"/>
            <w:vAlign w:val="center"/>
            <w:hideMark/>
          </w:tcPr>
          <w:p w:rsidR="00152ED8" w:rsidRPr="0062674B" w:rsidRDefault="00152ED8" w:rsidP="00152ED8">
            <w:pPr>
              <w:jc w:val="center"/>
              <w:rPr>
                <w:rFonts w:ascii="Arial" w:hAnsi="Arial" w:cs="Arial"/>
                <w:sz w:val="16"/>
                <w:szCs w:val="16"/>
              </w:rPr>
            </w:pPr>
            <w:r w:rsidRPr="0062674B">
              <w:rPr>
                <w:rFonts w:ascii="Arial" w:hAnsi="Arial" w:cs="Arial"/>
                <w:sz w:val="16"/>
                <w:szCs w:val="16"/>
              </w:rPr>
              <w:t>Last 3 years annual sales tax returns (2 marks per year)</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sidRPr="0062674B">
              <w:rPr>
                <w:rFonts w:ascii="Arial" w:hAnsi="Arial" w:cs="Arial"/>
                <w:color w:val="000000"/>
                <w:sz w:val="16"/>
                <w:szCs w:val="16"/>
              </w:rPr>
              <w:t>6</w:t>
            </w:r>
          </w:p>
        </w:tc>
      </w:tr>
      <w:tr w:rsidR="00152ED8" w:rsidRPr="0062674B" w:rsidTr="00152ED8">
        <w:trPr>
          <w:trHeight w:val="323"/>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1</w:t>
            </w:r>
          </w:p>
        </w:tc>
        <w:tc>
          <w:tcPr>
            <w:tcW w:w="5908" w:type="dxa"/>
            <w:tcBorders>
              <w:top w:val="nil"/>
              <w:left w:val="nil"/>
              <w:bottom w:val="single" w:sz="4" w:space="0" w:color="auto"/>
              <w:right w:val="single" w:sz="4" w:space="0" w:color="auto"/>
            </w:tcBorders>
            <w:shd w:val="clear" w:color="auto" w:fill="auto"/>
            <w:vAlign w:val="center"/>
            <w:hideMark/>
          </w:tcPr>
          <w:p w:rsidR="00152ED8" w:rsidRDefault="00152ED8" w:rsidP="00152ED8">
            <w:pPr>
              <w:jc w:val="center"/>
              <w:rPr>
                <w:rFonts w:ascii="Arial" w:hAnsi="Arial" w:cs="Arial"/>
                <w:sz w:val="16"/>
                <w:szCs w:val="16"/>
              </w:rPr>
            </w:pPr>
            <w:r>
              <w:rPr>
                <w:rFonts w:ascii="Arial" w:hAnsi="Arial" w:cs="Arial"/>
                <w:sz w:val="16"/>
                <w:szCs w:val="16"/>
              </w:rPr>
              <w:t xml:space="preserve">Conformance to </w:t>
            </w:r>
            <w:r w:rsidRPr="00842B94">
              <w:rPr>
                <w:rFonts w:ascii="Arial" w:hAnsi="Arial" w:cs="Arial"/>
                <w:sz w:val="16"/>
                <w:szCs w:val="16"/>
              </w:rPr>
              <w:t xml:space="preserve">specification </w:t>
            </w:r>
          </w:p>
          <w:p w:rsidR="00152ED8" w:rsidRPr="00842B94" w:rsidRDefault="00152ED8" w:rsidP="00152ED8">
            <w:pPr>
              <w:jc w:val="center"/>
              <w:rPr>
                <w:rFonts w:ascii="Arial" w:hAnsi="Arial" w:cs="Arial"/>
                <w:sz w:val="16"/>
                <w:szCs w:val="16"/>
              </w:rPr>
            </w:pPr>
            <w:r w:rsidRPr="00842B94">
              <w:rPr>
                <w:rFonts w:ascii="Arial" w:hAnsi="Arial" w:cs="Arial"/>
                <w:sz w:val="16"/>
                <w:szCs w:val="16"/>
              </w:rPr>
              <w:t>(Fully compliance with the required specifications as per Statement of</w:t>
            </w:r>
          </w:p>
          <w:p w:rsidR="00152ED8" w:rsidRPr="00842B94" w:rsidRDefault="00152ED8" w:rsidP="00152ED8">
            <w:pPr>
              <w:jc w:val="center"/>
              <w:rPr>
                <w:rFonts w:ascii="Arial" w:hAnsi="Arial" w:cs="Arial"/>
                <w:sz w:val="16"/>
                <w:szCs w:val="16"/>
              </w:rPr>
            </w:pPr>
            <w:r w:rsidRPr="00842B94">
              <w:rPr>
                <w:rFonts w:ascii="Arial" w:hAnsi="Arial" w:cs="Arial"/>
                <w:sz w:val="16"/>
                <w:szCs w:val="16"/>
              </w:rPr>
              <w:t>Requirement. Minor deviations may be accommodated up to 4, subject to the</w:t>
            </w:r>
          </w:p>
          <w:p w:rsidR="00152ED8" w:rsidRPr="00842B94" w:rsidRDefault="00152ED8" w:rsidP="00152ED8">
            <w:pPr>
              <w:jc w:val="center"/>
              <w:rPr>
                <w:rFonts w:ascii="Arial" w:hAnsi="Arial" w:cs="Arial"/>
                <w:sz w:val="16"/>
                <w:szCs w:val="16"/>
              </w:rPr>
            </w:pPr>
            <w:r w:rsidRPr="00842B94">
              <w:rPr>
                <w:rFonts w:ascii="Arial" w:hAnsi="Arial" w:cs="Arial"/>
                <w:sz w:val="16"/>
                <w:szCs w:val="16"/>
              </w:rPr>
              <w:t>condition that main function and</w:t>
            </w:r>
            <w:r w:rsidR="00794DC3">
              <w:rPr>
                <w:rFonts w:ascii="Arial" w:hAnsi="Arial" w:cs="Arial"/>
                <w:sz w:val="16"/>
                <w:szCs w:val="16"/>
              </w:rPr>
              <w:t xml:space="preserve"> performance in any aspect should</w:t>
            </w:r>
            <w:r w:rsidRPr="00842B94">
              <w:rPr>
                <w:rFonts w:ascii="Arial" w:hAnsi="Arial" w:cs="Arial"/>
                <w:sz w:val="16"/>
                <w:szCs w:val="16"/>
              </w:rPr>
              <w:t xml:space="preserve"> not be</w:t>
            </w:r>
          </w:p>
          <w:p w:rsidR="00152ED8" w:rsidRPr="00842B94" w:rsidRDefault="00152ED8" w:rsidP="00152ED8">
            <w:pPr>
              <w:jc w:val="center"/>
              <w:rPr>
                <w:rFonts w:ascii="Arial" w:hAnsi="Arial" w:cs="Arial"/>
                <w:sz w:val="16"/>
                <w:szCs w:val="16"/>
              </w:rPr>
            </w:pPr>
            <w:r w:rsidRPr="00842B94">
              <w:rPr>
                <w:rFonts w:ascii="Arial" w:hAnsi="Arial" w:cs="Arial"/>
                <w:sz w:val="16"/>
                <w:szCs w:val="16"/>
              </w:rPr>
              <w:t>affected. More than 4 minor deviation</w:t>
            </w:r>
            <w:r w:rsidR="00794DC3">
              <w:rPr>
                <w:rFonts w:ascii="Arial" w:hAnsi="Arial" w:cs="Arial"/>
                <w:sz w:val="16"/>
                <w:szCs w:val="16"/>
              </w:rPr>
              <w:t>s</w:t>
            </w:r>
            <w:r w:rsidRPr="00842B94">
              <w:rPr>
                <w:rFonts w:ascii="Arial" w:hAnsi="Arial" w:cs="Arial"/>
                <w:sz w:val="16"/>
                <w:szCs w:val="16"/>
              </w:rPr>
              <w:t xml:space="preserve"> will be considered as major deviation</w:t>
            </w:r>
          </w:p>
          <w:p w:rsidR="00152ED8" w:rsidRPr="00842B94" w:rsidRDefault="00152ED8" w:rsidP="00152ED8">
            <w:pPr>
              <w:jc w:val="center"/>
              <w:rPr>
                <w:rFonts w:ascii="Arial" w:hAnsi="Arial" w:cs="Arial"/>
                <w:sz w:val="16"/>
                <w:szCs w:val="16"/>
              </w:rPr>
            </w:pPr>
            <w:r w:rsidRPr="00842B94">
              <w:rPr>
                <w:rFonts w:ascii="Arial" w:hAnsi="Arial" w:cs="Arial"/>
                <w:sz w:val="16"/>
                <w:szCs w:val="16"/>
              </w:rPr>
              <w:t>and the bidder will be considered as non-responsive for the quoted item. (One</w:t>
            </w:r>
          </w:p>
          <w:p w:rsidR="00152ED8" w:rsidRPr="00842B94" w:rsidRDefault="00152ED8" w:rsidP="00152ED8">
            <w:pPr>
              <w:jc w:val="center"/>
              <w:rPr>
                <w:rFonts w:ascii="Arial" w:hAnsi="Arial" w:cs="Arial"/>
                <w:sz w:val="16"/>
                <w:szCs w:val="16"/>
              </w:rPr>
            </w:pPr>
            <w:r w:rsidRPr="00842B94">
              <w:rPr>
                <w:rFonts w:ascii="Arial" w:hAnsi="Arial" w:cs="Arial"/>
                <w:sz w:val="16"/>
                <w:szCs w:val="16"/>
              </w:rPr>
              <w:t>mark for each deviation will be deducted with due justification by scrutiny</w:t>
            </w:r>
          </w:p>
          <w:p w:rsidR="00152ED8" w:rsidRPr="0062674B" w:rsidRDefault="00152ED8" w:rsidP="00152ED8">
            <w:pPr>
              <w:jc w:val="center"/>
              <w:rPr>
                <w:rFonts w:ascii="Arial" w:hAnsi="Arial" w:cs="Arial"/>
                <w:sz w:val="16"/>
                <w:szCs w:val="16"/>
              </w:rPr>
            </w:pPr>
            <w:r w:rsidRPr="00842B94">
              <w:rPr>
                <w:rFonts w:ascii="Arial" w:hAnsi="Arial" w:cs="Arial"/>
                <w:sz w:val="16"/>
                <w:szCs w:val="16"/>
              </w:rPr>
              <w:t>Committee</w:t>
            </w:r>
            <w:r>
              <w:rPr>
                <w:rFonts w:ascii="Arial" w:hAnsi="Arial" w:cs="Arial"/>
                <w:sz w:val="16"/>
                <w:szCs w:val="16"/>
              </w:rPr>
              <w:t>)</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sidRPr="0062674B">
              <w:rPr>
                <w:rFonts w:ascii="Arial" w:hAnsi="Arial" w:cs="Arial"/>
                <w:color w:val="000000"/>
                <w:sz w:val="16"/>
                <w:szCs w:val="16"/>
              </w:rPr>
              <w:t>20</w:t>
            </w:r>
          </w:p>
        </w:tc>
      </w:tr>
      <w:tr w:rsidR="00152ED8" w:rsidRPr="0062674B" w:rsidTr="00152ED8">
        <w:trPr>
          <w:trHeight w:val="61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Pr>
                <w:rFonts w:ascii="Arial" w:hAnsi="Arial" w:cs="Arial"/>
                <w:b/>
                <w:bCs/>
                <w:color w:val="000000"/>
                <w:sz w:val="16"/>
                <w:szCs w:val="16"/>
              </w:rPr>
              <w:t>10</w:t>
            </w:r>
          </w:p>
        </w:tc>
        <w:tc>
          <w:tcPr>
            <w:tcW w:w="5908" w:type="dxa"/>
            <w:tcBorders>
              <w:top w:val="nil"/>
              <w:left w:val="nil"/>
              <w:bottom w:val="single" w:sz="4" w:space="0" w:color="auto"/>
              <w:right w:val="single" w:sz="4" w:space="0" w:color="auto"/>
            </w:tcBorders>
            <w:shd w:val="clear" w:color="auto" w:fill="auto"/>
            <w:vAlign w:val="center"/>
            <w:hideMark/>
          </w:tcPr>
          <w:p w:rsidR="00152ED8" w:rsidRPr="0062674B" w:rsidRDefault="00152ED8" w:rsidP="00152ED8">
            <w:pPr>
              <w:jc w:val="center"/>
              <w:rPr>
                <w:rFonts w:ascii="Arial" w:hAnsi="Arial" w:cs="Arial"/>
                <w:sz w:val="16"/>
                <w:szCs w:val="16"/>
              </w:rPr>
            </w:pPr>
            <w:r w:rsidRPr="00BF4794">
              <w:rPr>
                <w:rFonts w:ascii="Arial" w:hAnsi="Arial" w:cs="Arial"/>
                <w:sz w:val="16"/>
                <w:szCs w:val="16"/>
              </w:rPr>
              <w:t xml:space="preserve">Revenue from sales </w:t>
            </w:r>
            <w:r w:rsidRPr="00D9614B">
              <w:rPr>
                <w:rFonts w:ascii="Arial" w:hAnsi="Arial" w:cs="Arial"/>
                <w:i/>
                <w:sz w:val="16"/>
                <w:szCs w:val="16"/>
              </w:rPr>
              <w:t>(documents must be verified from the chartered accountant. Moreover, revenue from sales will be verified from the tax return)</w:t>
            </w:r>
            <w:r w:rsidRPr="00BF4794">
              <w:rPr>
                <w:rFonts w:ascii="Arial" w:hAnsi="Arial" w:cs="Arial"/>
                <w:sz w:val="16"/>
                <w:szCs w:val="16"/>
              </w:rPr>
              <w:br/>
              <w:t xml:space="preserve">(More than </w:t>
            </w:r>
            <w:r>
              <w:rPr>
                <w:rFonts w:ascii="Arial" w:hAnsi="Arial" w:cs="Arial"/>
                <w:sz w:val="16"/>
                <w:szCs w:val="16"/>
              </w:rPr>
              <w:t>50 Million sales in last FY = 5</w:t>
            </w:r>
            <w:r w:rsidRPr="00BF4794">
              <w:rPr>
                <w:rFonts w:ascii="Arial" w:hAnsi="Arial" w:cs="Arial"/>
                <w:sz w:val="16"/>
                <w:szCs w:val="16"/>
              </w:rPr>
              <w:t xml:space="preserve"> marks, less than 50 to 20 Million sales in las</w:t>
            </w:r>
            <w:r>
              <w:rPr>
                <w:rFonts w:ascii="Arial" w:hAnsi="Arial" w:cs="Arial"/>
                <w:sz w:val="16"/>
                <w:szCs w:val="16"/>
              </w:rPr>
              <w:t>t FY = 3</w:t>
            </w:r>
            <w:r w:rsidRPr="00BF4794">
              <w:rPr>
                <w:rFonts w:ascii="Arial" w:hAnsi="Arial" w:cs="Arial"/>
                <w:sz w:val="16"/>
                <w:szCs w:val="16"/>
              </w:rPr>
              <w:t xml:space="preserve"> marks and below</w:t>
            </w:r>
            <w:r>
              <w:rPr>
                <w:rFonts w:ascii="Arial" w:hAnsi="Arial" w:cs="Arial"/>
                <w:sz w:val="16"/>
                <w:szCs w:val="16"/>
              </w:rPr>
              <w:t xml:space="preserve"> 20 Million sales in last FY = 2 marks</w:t>
            </w:r>
            <w:r w:rsidRPr="00BF4794">
              <w:rPr>
                <w:rFonts w:ascii="Arial" w:hAnsi="Arial" w:cs="Arial"/>
                <w:sz w:val="16"/>
                <w:szCs w:val="16"/>
              </w:rPr>
              <w:t>)</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sidRPr="0062674B">
              <w:rPr>
                <w:rFonts w:ascii="Arial" w:hAnsi="Arial" w:cs="Arial"/>
                <w:color w:val="000000"/>
                <w:sz w:val="16"/>
                <w:szCs w:val="16"/>
              </w:rPr>
              <w:t>5</w:t>
            </w:r>
          </w:p>
        </w:tc>
      </w:tr>
      <w:tr w:rsidR="00152ED8" w:rsidRPr="0062674B" w:rsidTr="00152ED8">
        <w:trPr>
          <w:trHeight w:val="227"/>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Pr>
                <w:rFonts w:ascii="Arial" w:hAnsi="Arial" w:cs="Arial"/>
                <w:b/>
                <w:bCs/>
                <w:color w:val="000000"/>
                <w:sz w:val="16"/>
                <w:szCs w:val="16"/>
              </w:rPr>
              <w:t>9</w:t>
            </w:r>
          </w:p>
        </w:tc>
        <w:tc>
          <w:tcPr>
            <w:tcW w:w="5908" w:type="dxa"/>
            <w:tcBorders>
              <w:top w:val="nil"/>
              <w:left w:val="nil"/>
              <w:bottom w:val="single" w:sz="4" w:space="0" w:color="auto"/>
              <w:right w:val="single" w:sz="4" w:space="0" w:color="auto"/>
            </w:tcBorders>
            <w:shd w:val="clear" w:color="auto" w:fill="auto"/>
            <w:vAlign w:val="center"/>
            <w:hideMark/>
          </w:tcPr>
          <w:p w:rsidR="00152ED8" w:rsidRPr="0062674B" w:rsidRDefault="00152ED8" w:rsidP="00152ED8">
            <w:pPr>
              <w:jc w:val="center"/>
              <w:rPr>
                <w:rFonts w:ascii="Arial" w:hAnsi="Arial" w:cs="Arial"/>
                <w:sz w:val="16"/>
                <w:szCs w:val="16"/>
              </w:rPr>
            </w:pPr>
            <w:r>
              <w:rPr>
                <w:rFonts w:ascii="Arial" w:hAnsi="Arial" w:cs="Arial"/>
                <w:sz w:val="16"/>
                <w:szCs w:val="16"/>
              </w:rPr>
              <w:t>Office setup at</w:t>
            </w:r>
            <w:r w:rsidRPr="0062674B">
              <w:rPr>
                <w:rFonts w:ascii="Arial" w:hAnsi="Arial" w:cs="Arial"/>
                <w:sz w:val="16"/>
                <w:szCs w:val="16"/>
              </w:rPr>
              <w:t xml:space="preserve"> national level</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Pr>
                <w:rFonts w:ascii="Arial" w:hAnsi="Arial" w:cs="Arial"/>
                <w:color w:val="000000"/>
                <w:sz w:val="16"/>
                <w:szCs w:val="16"/>
              </w:rPr>
              <w:t>4</w:t>
            </w:r>
          </w:p>
        </w:tc>
      </w:tr>
      <w:tr w:rsidR="00957E01" w:rsidRPr="0062674B" w:rsidTr="00152ED8">
        <w:trPr>
          <w:trHeight w:val="395"/>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957E01" w:rsidRPr="0062674B" w:rsidRDefault="00957E01" w:rsidP="00957E01">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957E01" w:rsidRPr="0062674B" w:rsidRDefault="00957E01" w:rsidP="00957E01">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957E01" w:rsidRPr="0062674B" w:rsidRDefault="00957E01" w:rsidP="00957E01">
            <w:pPr>
              <w:jc w:val="center"/>
              <w:rPr>
                <w:rFonts w:ascii="Arial" w:hAnsi="Arial" w:cs="Arial"/>
                <w:b/>
                <w:bCs/>
                <w:color w:val="000000"/>
                <w:sz w:val="16"/>
                <w:szCs w:val="16"/>
              </w:rPr>
            </w:pPr>
            <w:r>
              <w:rPr>
                <w:rFonts w:ascii="Arial" w:hAnsi="Arial" w:cs="Arial"/>
                <w:b/>
                <w:bCs/>
                <w:color w:val="000000"/>
                <w:sz w:val="16"/>
                <w:szCs w:val="16"/>
              </w:rPr>
              <w:t>8</w:t>
            </w:r>
          </w:p>
        </w:tc>
        <w:tc>
          <w:tcPr>
            <w:tcW w:w="5908" w:type="dxa"/>
            <w:tcBorders>
              <w:top w:val="nil"/>
              <w:left w:val="nil"/>
              <w:bottom w:val="single" w:sz="4" w:space="0" w:color="auto"/>
              <w:right w:val="single" w:sz="4" w:space="0" w:color="auto"/>
            </w:tcBorders>
            <w:shd w:val="clear" w:color="auto" w:fill="auto"/>
            <w:vAlign w:val="center"/>
            <w:hideMark/>
          </w:tcPr>
          <w:p w:rsidR="00957E01" w:rsidRPr="00957E01" w:rsidRDefault="00957E01" w:rsidP="00957E01">
            <w:pPr>
              <w:jc w:val="center"/>
              <w:rPr>
                <w:rFonts w:ascii="Arial" w:hAnsi="Arial" w:cs="Arial"/>
                <w:sz w:val="16"/>
                <w:szCs w:val="16"/>
              </w:rPr>
            </w:pPr>
            <w:r w:rsidRPr="00957E01">
              <w:rPr>
                <w:rFonts w:ascii="Arial" w:hAnsi="Arial" w:cs="Arial"/>
                <w:sz w:val="16"/>
                <w:szCs w:val="16"/>
              </w:rPr>
              <w:t>2 marks for each satisfactory performance certificate of the quoted item coupled with purchase order of private institutes/sector</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957E01" w:rsidRPr="0062674B" w:rsidRDefault="00957E01" w:rsidP="00957E01">
            <w:pPr>
              <w:jc w:val="center"/>
              <w:rPr>
                <w:rFonts w:ascii="Arial" w:hAnsi="Arial" w:cs="Arial"/>
                <w:color w:val="000000"/>
                <w:sz w:val="16"/>
                <w:szCs w:val="16"/>
              </w:rPr>
            </w:pPr>
            <w:r w:rsidRPr="0062674B">
              <w:rPr>
                <w:rFonts w:ascii="Arial" w:hAnsi="Arial" w:cs="Arial"/>
                <w:color w:val="000000"/>
                <w:sz w:val="16"/>
                <w:szCs w:val="16"/>
              </w:rPr>
              <w:t>6</w:t>
            </w:r>
          </w:p>
        </w:tc>
      </w:tr>
      <w:tr w:rsidR="00957E01" w:rsidRPr="0062674B" w:rsidTr="00152ED8">
        <w:trPr>
          <w:trHeight w:val="43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957E01" w:rsidRPr="0062674B" w:rsidRDefault="00957E01" w:rsidP="00957E01">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957E01" w:rsidRPr="0062674B" w:rsidRDefault="00957E01" w:rsidP="00957E01">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957E01" w:rsidRPr="0062674B" w:rsidRDefault="00957E01" w:rsidP="00957E01">
            <w:pPr>
              <w:jc w:val="center"/>
              <w:rPr>
                <w:rFonts w:ascii="Arial" w:hAnsi="Arial" w:cs="Arial"/>
                <w:b/>
                <w:bCs/>
                <w:color w:val="000000"/>
                <w:sz w:val="16"/>
                <w:szCs w:val="16"/>
              </w:rPr>
            </w:pPr>
            <w:r>
              <w:rPr>
                <w:rFonts w:ascii="Arial" w:hAnsi="Arial" w:cs="Arial"/>
                <w:b/>
                <w:bCs/>
                <w:color w:val="000000"/>
                <w:sz w:val="16"/>
                <w:szCs w:val="16"/>
              </w:rPr>
              <w:t>7</w:t>
            </w:r>
          </w:p>
        </w:tc>
        <w:tc>
          <w:tcPr>
            <w:tcW w:w="5908" w:type="dxa"/>
            <w:tcBorders>
              <w:top w:val="nil"/>
              <w:left w:val="nil"/>
              <w:bottom w:val="single" w:sz="4" w:space="0" w:color="auto"/>
              <w:right w:val="single" w:sz="4" w:space="0" w:color="auto"/>
            </w:tcBorders>
            <w:shd w:val="clear" w:color="auto" w:fill="auto"/>
            <w:vAlign w:val="center"/>
            <w:hideMark/>
          </w:tcPr>
          <w:p w:rsidR="00957E01" w:rsidRPr="00957E01" w:rsidRDefault="00957E01" w:rsidP="00957E01">
            <w:pPr>
              <w:jc w:val="center"/>
              <w:rPr>
                <w:rFonts w:ascii="Arial" w:hAnsi="Arial" w:cs="Arial"/>
                <w:sz w:val="16"/>
                <w:szCs w:val="16"/>
              </w:rPr>
            </w:pPr>
            <w:r w:rsidRPr="00957E01">
              <w:rPr>
                <w:rFonts w:ascii="Arial" w:hAnsi="Arial" w:cs="Arial"/>
                <w:sz w:val="16"/>
                <w:szCs w:val="16"/>
              </w:rPr>
              <w:t>2 marks for each satisfactory performance certificate of the quoted item coupled with purchase order/contract agreement/award letter of public institutes/sector</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957E01" w:rsidRPr="0062674B" w:rsidRDefault="00957E01" w:rsidP="00957E01">
            <w:pPr>
              <w:jc w:val="center"/>
              <w:rPr>
                <w:rFonts w:ascii="Arial" w:hAnsi="Arial" w:cs="Arial"/>
                <w:color w:val="000000"/>
                <w:sz w:val="16"/>
                <w:szCs w:val="16"/>
              </w:rPr>
            </w:pPr>
            <w:r w:rsidRPr="0062674B">
              <w:rPr>
                <w:rFonts w:ascii="Arial" w:hAnsi="Arial" w:cs="Arial"/>
                <w:color w:val="000000"/>
                <w:sz w:val="16"/>
                <w:szCs w:val="16"/>
              </w:rPr>
              <w:t>6</w:t>
            </w:r>
          </w:p>
        </w:tc>
      </w:tr>
      <w:tr w:rsidR="00152ED8" w:rsidRPr="0062674B" w:rsidTr="00152ED8">
        <w:trPr>
          <w:trHeight w:val="657"/>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Pr>
                <w:rFonts w:ascii="Arial" w:hAnsi="Arial" w:cs="Arial"/>
                <w:b/>
                <w:bCs/>
                <w:color w:val="000000"/>
                <w:sz w:val="16"/>
                <w:szCs w:val="16"/>
              </w:rPr>
              <w:t>6</w:t>
            </w:r>
          </w:p>
        </w:tc>
        <w:tc>
          <w:tcPr>
            <w:tcW w:w="5908" w:type="dxa"/>
            <w:tcBorders>
              <w:top w:val="nil"/>
              <w:left w:val="nil"/>
              <w:bottom w:val="single" w:sz="4" w:space="0" w:color="auto"/>
              <w:right w:val="single" w:sz="4" w:space="0" w:color="auto"/>
            </w:tcBorders>
            <w:shd w:val="clear" w:color="auto" w:fill="auto"/>
            <w:vAlign w:val="center"/>
            <w:hideMark/>
          </w:tcPr>
          <w:p w:rsidR="00DB79D4" w:rsidRDefault="00DB79D4" w:rsidP="00DB79D4">
            <w:pPr>
              <w:jc w:val="center"/>
              <w:rPr>
                <w:rFonts w:ascii="Arial" w:hAnsi="Arial" w:cs="Arial"/>
                <w:sz w:val="16"/>
                <w:szCs w:val="16"/>
              </w:rPr>
            </w:pPr>
            <w:r w:rsidRPr="005332F6">
              <w:rPr>
                <w:rFonts w:ascii="Arial" w:hAnsi="Arial" w:cs="Arial"/>
                <w:sz w:val="16"/>
                <w:szCs w:val="16"/>
              </w:rPr>
              <w:t>Goods Declaration certificate</w:t>
            </w:r>
            <w:r>
              <w:rPr>
                <w:rFonts w:ascii="Arial" w:hAnsi="Arial" w:cs="Arial"/>
                <w:sz w:val="16"/>
                <w:szCs w:val="16"/>
              </w:rPr>
              <w:t xml:space="preserve"> of importer</w:t>
            </w:r>
            <w:r w:rsidRPr="005332F6">
              <w:rPr>
                <w:rFonts w:ascii="Arial" w:hAnsi="Arial" w:cs="Arial"/>
                <w:sz w:val="16"/>
                <w:szCs w:val="16"/>
              </w:rPr>
              <w:t xml:space="preserve"> coupled with airway / way bill for the quoted item/s</w:t>
            </w:r>
          </w:p>
          <w:p w:rsidR="00152ED8" w:rsidRPr="0062674B" w:rsidRDefault="00957E01" w:rsidP="00DB79D4">
            <w:pPr>
              <w:jc w:val="center"/>
              <w:rPr>
                <w:rFonts w:ascii="Arial" w:hAnsi="Arial" w:cs="Arial"/>
                <w:sz w:val="16"/>
                <w:szCs w:val="16"/>
              </w:rPr>
            </w:pPr>
            <w:r>
              <w:rPr>
                <w:rFonts w:ascii="Arial" w:hAnsi="Arial" w:cs="Arial"/>
                <w:sz w:val="16"/>
                <w:szCs w:val="16"/>
              </w:rPr>
              <w:t>Goods Declaration certificate of raw material for l</w:t>
            </w:r>
            <w:r w:rsidR="00DB79D4">
              <w:rPr>
                <w:rFonts w:ascii="Arial" w:hAnsi="Arial" w:cs="Arial"/>
                <w:sz w:val="16"/>
                <w:szCs w:val="16"/>
              </w:rPr>
              <w:t xml:space="preserve">ocal manufacturer </w:t>
            </w:r>
            <w:r w:rsidRPr="005332F6">
              <w:rPr>
                <w:rFonts w:ascii="Arial" w:hAnsi="Arial" w:cs="Arial"/>
                <w:sz w:val="16"/>
                <w:szCs w:val="16"/>
              </w:rPr>
              <w:t>coupled with airway / way bill</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sidRPr="0062674B">
              <w:rPr>
                <w:rFonts w:ascii="Arial" w:hAnsi="Arial" w:cs="Arial"/>
                <w:color w:val="000000"/>
                <w:sz w:val="16"/>
                <w:szCs w:val="16"/>
              </w:rPr>
              <w:t>6</w:t>
            </w:r>
          </w:p>
        </w:tc>
      </w:tr>
      <w:tr w:rsidR="00152ED8" w:rsidRPr="0062674B" w:rsidTr="00152ED8">
        <w:trPr>
          <w:trHeight w:val="227"/>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Pr>
                <w:rFonts w:ascii="Arial" w:hAnsi="Arial" w:cs="Arial"/>
                <w:b/>
                <w:bCs/>
                <w:color w:val="000000"/>
                <w:sz w:val="16"/>
                <w:szCs w:val="16"/>
              </w:rPr>
              <w:t>5</w:t>
            </w:r>
          </w:p>
        </w:tc>
        <w:tc>
          <w:tcPr>
            <w:tcW w:w="5908" w:type="dxa"/>
            <w:tcBorders>
              <w:top w:val="nil"/>
              <w:left w:val="nil"/>
              <w:bottom w:val="single" w:sz="4" w:space="0" w:color="auto"/>
              <w:right w:val="single" w:sz="4" w:space="0" w:color="auto"/>
            </w:tcBorders>
            <w:shd w:val="clear" w:color="auto" w:fill="auto"/>
            <w:vAlign w:val="center"/>
            <w:hideMark/>
          </w:tcPr>
          <w:p w:rsidR="00152ED8" w:rsidRPr="0062674B" w:rsidRDefault="00DB79D4" w:rsidP="007A5FE8">
            <w:pPr>
              <w:jc w:val="center"/>
              <w:rPr>
                <w:rFonts w:ascii="Arial" w:hAnsi="Arial" w:cs="Arial"/>
                <w:sz w:val="16"/>
                <w:szCs w:val="16"/>
              </w:rPr>
            </w:pPr>
            <w:r>
              <w:rPr>
                <w:rFonts w:ascii="Arial" w:hAnsi="Arial" w:cs="Arial"/>
                <w:sz w:val="16"/>
                <w:szCs w:val="16"/>
              </w:rPr>
              <w:t>V</w:t>
            </w:r>
            <w:r w:rsidR="007A5FE8">
              <w:rPr>
                <w:rFonts w:ascii="Arial" w:hAnsi="Arial" w:cs="Arial"/>
                <w:sz w:val="16"/>
                <w:szCs w:val="16"/>
              </w:rPr>
              <w:t xml:space="preserve">alid </w:t>
            </w:r>
            <w:r w:rsidR="00152ED8" w:rsidRPr="0062674B">
              <w:rPr>
                <w:rFonts w:ascii="Arial" w:hAnsi="Arial" w:cs="Arial"/>
                <w:sz w:val="16"/>
                <w:szCs w:val="16"/>
              </w:rPr>
              <w:t>ISO</w:t>
            </w:r>
            <w:r w:rsidR="007A5FE8">
              <w:rPr>
                <w:rFonts w:ascii="Arial" w:hAnsi="Arial" w:cs="Arial"/>
                <w:sz w:val="16"/>
                <w:szCs w:val="16"/>
              </w:rPr>
              <w:t xml:space="preserve"> 13485 </w:t>
            </w:r>
            <w:r w:rsidR="00512C23">
              <w:rPr>
                <w:rFonts w:ascii="Arial" w:hAnsi="Arial" w:cs="Arial"/>
                <w:sz w:val="16"/>
                <w:szCs w:val="16"/>
              </w:rPr>
              <w:t>Q</w:t>
            </w:r>
            <w:r w:rsidR="007A5FE8">
              <w:rPr>
                <w:rFonts w:ascii="Arial" w:hAnsi="Arial" w:cs="Arial"/>
                <w:sz w:val="16"/>
                <w:szCs w:val="16"/>
              </w:rPr>
              <w:t>uality Management System</w:t>
            </w:r>
            <w:r w:rsidR="00152ED8" w:rsidRPr="0062674B">
              <w:rPr>
                <w:rFonts w:ascii="Arial" w:hAnsi="Arial" w:cs="Arial"/>
                <w:sz w:val="16"/>
                <w:szCs w:val="16"/>
              </w:rPr>
              <w:t xml:space="preserve"> certificate</w:t>
            </w:r>
            <w:r w:rsidR="007A5FE8">
              <w:rPr>
                <w:rFonts w:ascii="Arial" w:hAnsi="Arial" w:cs="Arial"/>
                <w:sz w:val="16"/>
                <w:szCs w:val="16"/>
              </w:rPr>
              <w:t xml:space="preserve"> of the manufacturer fr</w:t>
            </w:r>
            <w:r w:rsidR="00990DB5">
              <w:rPr>
                <w:rFonts w:ascii="Arial" w:hAnsi="Arial" w:cs="Arial"/>
                <w:sz w:val="16"/>
                <w:szCs w:val="16"/>
              </w:rPr>
              <w:t>om international accreditation f</w:t>
            </w:r>
            <w:r w:rsidR="007A5FE8">
              <w:rPr>
                <w:rFonts w:ascii="Arial" w:hAnsi="Arial" w:cs="Arial"/>
                <w:sz w:val="16"/>
                <w:szCs w:val="16"/>
              </w:rPr>
              <w:t>orum (IAF)</w:t>
            </w:r>
            <w:r w:rsidR="00990DB5">
              <w:rPr>
                <w:rFonts w:ascii="Arial" w:hAnsi="Arial" w:cs="Arial"/>
                <w:sz w:val="16"/>
                <w:szCs w:val="16"/>
              </w:rPr>
              <w:t xml:space="preserve"> a</w:t>
            </w:r>
            <w:r w:rsidR="00FC28A1">
              <w:rPr>
                <w:rFonts w:ascii="Arial" w:hAnsi="Arial" w:cs="Arial"/>
                <w:sz w:val="16"/>
                <w:szCs w:val="16"/>
              </w:rPr>
              <w:t>ccredited bodies</w:t>
            </w:r>
            <w:r w:rsidR="007A5FE8">
              <w:rPr>
                <w:rFonts w:ascii="Arial" w:hAnsi="Arial" w:cs="Arial"/>
                <w:sz w:val="16"/>
                <w:szCs w:val="16"/>
              </w:rPr>
              <w:t xml:space="preserve"> </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Pr>
                <w:rFonts w:ascii="Arial" w:hAnsi="Arial" w:cs="Arial"/>
                <w:color w:val="000000"/>
                <w:sz w:val="16"/>
                <w:szCs w:val="16"/>
              </w:rPr>
              <w:t>5</w:t>
            </w:r>
          </w:p>
        </w:tc>
      </w:tr>
      <w:tr w:rsidR="00152ED8" w:rsidRPr="0062674B" w:rsidTr="0062674B">
        <w:trPr>
          <w:trHeight w:val="227"/>
        </w:trPr>
        <w:tc>
          <w:tcPr>
            <w:tcW w:w="649" w:type="dxa"/>
            <w:vMerge/>
            <w:tcBorders>
              <w:top w:val="single" w:sz="4" w:space="0" w:color="auto"/>
              <w:left w:val="single" w:sz="4" w:space="0" w:color="auto"/>
              <w:bottom w:val="single" w:sz="4" w:space="0" w:color="000000"/>
              <w:right w:val="single" w:sz="4" w:space="0" w:color="auto"/>
            </w:tcBorders>
            <w:vAlign w:val="center"/>
          </w:tcPr>
          <w:p w:rsidR="00152ED8" w:rsidRPr="0062674B" w:rsidRDefault="00152ED8" w:rsidP="00152ED8">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Pr>
                <w:rFonts w:ascii="Arial" w:hAnsi="Arial" w:cs="Arial"/>
                <w:b/>
                <w:bCs/>
                <w:color w:val="000000"/>
                <w:sz w:val="16"/>
                <w:szCs w:val="16"/>
              </w:rPr>
              <w:t>4</w:t>
            </w:r>
          </w:p>
        </w:tc>
        <w:tc>
          <w:tcPr>
            <w:tcW w:w="5908" w:type="dxa"/>
            <w:tcBorders>
              <w:top w:val="nil"/>
              <w:left w:val="nil"/>
              <w:bottom w:val="single" w:sz="4" w:space="0" w:color="auto"/>
              <w:right w:val="single" w:sz="4" w:space="0" w:color="auto"/>
            </w:tcBorders>
            <w:shd w:val="clear" w:color="auto" w:fill="auto"/>
            <w:vAlign w:val="center"/>
          </w:tcPr>
          <w:p w:rsidR="00152ED8" w:rsidRPr="0062674B" w:rsidRDefault="00152ED8" w:rsidP="00152ED8">
            <w:pPr>
              <w:jc w:val="center"/>
              <w:rPr>
                <w:rFonts w:ascii="Arial" w:hAnsi="Arial" w:cs="Arial"/>
                <w:sz w:val="16"/>
                <w:szCs w:val="16"/>
              </w:rPr>
            </w:pPr>
            <w:r>
              <w:rPr>
                <w:rFonts w:ascii="Arial" w:hAnsi="Arial" w:cs="Arial"/>
                <w:sz w:val="16"/>
                <w:szCs w:val="16"/>
              </w:rPr>
              <w:t>DRAP Registration</w:t>
            </w:r>
            <w:r w:rsidR="007A5FE8">
              <w:rPr>
                <w:rFonts w:ascii="Arial" w:hAnsi="Arial" w:cs="Arial"/>
                <w:sz w:val="16"/>
                <w:szCs w:val="16"/>
              </w:rPr>
              <w:t xml:space="preserve"> of the firm</w:t>
            </w:r>
            <w:r w:rsidR="00FF7BB9">
              <w:rPr>
                <w:rFonts w:ascii="Arial" w:hAnsi="Arial" w:cs="Arial"/>
                <w:sz w:val="16"/>
                <w:szCs w:val="16"/>
              </w:rPr>
              <w:t xml:space="preserve"> </w:t>
            </w:r>
            <w:r w:rsidR="00FF7BB9" w:rsidRPr="00BF4794">
              <w:rPr>
                <w:rFonts w:ascii="Arial" w:hAnsi="Arial" w:cs="Arial"/>
                <w:sz w:val="16"/>
                <w:szCs w:val="16"/>
              </w:rPr>
              <w:t>is mandatory and non-provision will lead to disqualification</w:t>
            </w:r>
          </w:p>
        </w:tc>
        <w:tc>
          <w:tcPr>
            <w:tcW w:w="720" w:type="dxa"/>
            <w:tcBorders>
              <w:top w:val="nil"/>
              <w:left w:val="nil"/>
              <w:bottom w:val="single" w:sz="4" w:space="0" w:color="auto"/>
              <w:right w:val="single" w:sz="4" w:space="0" w:color="auto"/>
            </w:tcBorders>
            <w:shd w:val="clear" w:color="auto" w:fill="auto"/>
            <w:textDirection w:val="btLr"/>
            <w:vAlign w:val="center"/>
          </w:tcPr>
          <w:p w:rsidR="00152ED8" w:rsidRDefault="00152ED8" w:rsidP="00152ED8">
            <w:pPr>
              <w:jc w:val="center"/>
              <w:rPr>
                <w:rFonts w:ascii="Arial" w:hAnsi="Arial" w:cs="Arial"/>
                <w:color w:val="000000"/>
                <w:sz w:val="16"/>
                <w:szCs w:val="16"/>
              </w:rPr>
            </w:pPr>
            <w:r>
              <w:rPr>
                <w:rFonts w:ascii="Arial" w:hAnsi="Arial" w:cs="Arial"/>
                <w:color w:val="000000"/>
                <w:sz w:val="16"/>
                <w:szCs w:val="16"/>
              </w:rPr>
              <w:t>-</w:t>
            </w:r>
          </w:p>
        </w:tc>
      </w:tr>
      <w:tr w:rsidR="00152ED8" w:rsidRPr="0062674B" w:rsidTr="0062674B">
        <w:trPr>
          <w:trHeight w:val="227"/>
        </w:trPr>
        <w:tc>
          <w:tcPr>
            <w:tcW w:w="649" w:type="dxa"/>
            <w:vMerge/>
            <w:tcBorders>
              <w:top w:val="single" w:sz="4" w:space="0" w:color="auto"/>
              <w:left w:val="single" w:sz="4" w:space="0" w:color="auto"/>
              <w:bottom w:val="single" w:sz="4" w:space="0" w:color="000000"/>
              <w:right w:val="single" w:sz="4" w:space="0" w:color="auto"/>
            </w:tcBorders>
            <w:vAlign w:val="center"/>
          </w:tcPr>
          <w:p w:rsidR="00152ED8" w:rsidRPr="0062674B" w:rsidRDefault="00152ED8" w:rsidP="00152ED8">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b/>
                <w:bCs/>
                <w:color w:val="000000"/>
                <w:sz w:val="16"/>
                <w:szCs w:val="16"/>
              </w:rPr>
            </w:pPr>
            <w:r>
              <w:rPr>
                <w:rFonts w:ascii="Arial" w:hAnsi="Arial" w:cs="Arial"/>
                <w:b/>
                <w:bCs/>
                <w:color w:val="000000"/>
                <w:sz w:val="16"/>
                <w:szCs w:val="16"/>
              </w:rPr>
              <w:t>3</w:t>
            </w:r>
          </w:p>
        </w:tc>
        <w:tc>
          <w:tcPr>
            <w:tcW w:w="5908" w:type="dxa"/>
            <w:tcBorders>
              <w:top w:val="nil"/>
              <w:left w:val="nil"/>
              <w:bottom w:val="single" w:sz="4" w:space="0" w:color="auto"/>
              <w:right w:val="single" w:sz="4" w:space="0" w:color="auto"/>
            </w:tcBorders>
            <w:shd w:val="clear" w:color="auto" w:fill="auto"/>
            <w:vAlign w:val="center"/>
          </w:tcPr>
          <w:p w:rsidR="00152ED8" w:rsidRDefault="00DB79D4" w:rsidP="00DB79D4">
            <w:pPr>
              <w:jc w:val="center"/>
              <w:rPr>
                <w:rFonts w:ascii="Arial" w:hAnsi="Arial" w:cs="Arial"/>
                <w:sz w:val="16"/>
                <w:szCs w:val="16"/>
              </w:rPr>
            </w:pPr>
            <w:r>
              <w:rPr>
                <w:rFonts w:ascii="Arial" w:hAnsi="Arial" w:cs="Arial"/>
                <w:sz w:val="16"/>
                <w:szCs w:val="16"/>
              </w:rPr>
              <w:t>F</w:t>
            </w:r>
            <w:r w:rsidR="002F4DA1">
              <w:rPr>
                <w:rFonts w:ascii="Arial" w:hAnsi="Arial" w:cs="Arial"/>
                <w:sz w:val="16"/>
                <w:szCs w:val="16"/>
              </w:rPr>
              <w:t>ree sale certificate</w:t>
            </w:r>
            <w:r>
              <w:rPr>
                <w:rFonts w:ascii="Arial" w:hAnsi="Arial" w:cs="Arial"/>
                <w:sz w:val="16"/>
                <w:szCs w:val="16"/>
              </w:rPr>
              <w:t xml:space="preserve"> for importer</w:t>
            </w:r>
            <w:r w:rsidR="002F4DA1">
              <w:rPr>
                <w:rFonts w:ascii="Arial" w:hAnsi="Arial" w:cs="Arial"/>
                <w:sz w:val="16"/>
                <w:szCs w:val="16"/>
              </w:rPr>
              <w:t xml:space="preserve"> or GMP</w:t>
            </w:r>
            <w:r>
              <w:rPr>
                <w:rFonts w:ascii="Arial" w:hAnsi="Arial" w:cs="Arial"/>
                <w:sz w:val="16"/>
                <w:szCs w:val="16"/>
              </w:rPr>
              <w:t xml:space="preserve"> for local manufacturer with</w:t>
            </w:r>
            <w:r w:rsidR="0026443A">
              <w:rPr>
                <w:rFonts w:ascii="Arial" w:hAnsi="Arial" w:cs="Arial"/>
                <w:sz w:val="16"/>
                <w:szCs w:val="16"/>
              </w:rPr>
              <w:t xml:space="preserve"> CE</w:t>
            </w:r>
            <w:r w:rsidR="00152ED8" w:rsidRPr="00200AA1">
              <w:rPr>
                <w:rFonts w:ascii="Arial" w:hAnsi="Arial" w:cs="Arial"/>
                <w:sz w:val="16"/>
                <w:szCs w:val="16"/>
              </w:rPr>
              <w:t xml:space="preserve"> Certificate or Declaration of Conformity or</w:t>
            </w:r>
            <w:r w:rsidR="002F4DA1">
              <w:rPr>
                <w:rFonts w:ascii="Arial" w:hAnsi="Arial" w:cs="Arial"/>
                <w:sz w:val="16"/>
                <w:szCs w:val="16"/>
              </w:rPr>
              <w:t xml:space="preserve"> full</w:t>
            </w:r>
            <w:r>
              <w:rPr>
                <w:rFonts w:ascii="Arial" w:hAnsi="Arial" w:cs="Arial"/>
                <w:sz w:val="16"/>
                <w:szCs w:val="16"/>
              </w:rPr>
              <w:t xml:space="preserve">y quality assurance certificate from conformity assessment body (CAB) or </w:t>
            </w:r>
            <w:r w:rsidR="00152ED8" w:rsidRPr="00200AA1">
              <w:rPr>
                <w:rFonts w:ascii="Arial" w:hAnsi="Arial" w:cs="Arial"/>
                <w:sz w:val="16"/>
                <w:szCs w:val="16"/>
              </w:rPr>
              <w:t>USFDA</w:t>
            </w:r>
            <w:r>
              <w:rPr>
                <w:rFonts w:ascii="Arial" w:hAnsi="Arial" w:cs="Arial"/>
                <w:sz w:val="16"/>
                <w:szCs w:val="16"/>
              </w:rPr>
              <w:t xml:space="preserve"> </w:t>
            </w:r>
            <w:r w:rsidR="00152ED8" w:rsidRPr="0062674B">
              <w:rPr>
                <w:rFonts w:ascii="Arial" w:hAnsi="Arial" w:cs="Arial"/>
                <w:sz w:val="16"/>
                <w:szCs w:val="16"/>
              </w:rPr>
              <w:t>is mandatory and non-provision will lead to disqualification</w:t>
            </w:r>
            <w:r w:rsidR="00152ED8">
              <w:rPr>
                <w:rFonts w:ascii="Arial" w:hAnsi="Arial" w:cs="Arial"/>
                <w:sz w:val="16"/>
                <w:szCs w:val="16"/>
              </w:rPr>
              <w:t xml:space="preserve"> (Verifiable)</w:t>
            </w:r>
          </w:p>
        </w:tc>
        <w:tc>
          <w:tcPr>
            <w:tcW w:w="720" w:type="dxa"/>
            <w:tcBorders>
              <w:top w:val="nil"/>
              <w:left w:val="nil"/>
              <w:bottom w:val="single" w:sz="4" w:space="0" w:color="auto"/>
              <w:right w:val="single" w:sz="4" w:space="0" w:color="auto"/>
            </w:tcBorders>
            <w:shd w:val="clear" w:color="auto" w:fill="auto"/>
            <w:textDirection w:val="btLr"/>
            <w:vAlign w:val="center"/>
          </w:tcPr>
          <w:p w:rsidR="00152ED8" w:rsidRPr="0062674B" w:rsidRDefault="00152ED8" w:rsidP="00152ED8">
            <w:pPr>
              <w:jc w:val="center"/>
              <w:rPr>
                <w:rFonts w:ascii="Arial" w:hAnsi="Arial" w:cs="Arial"/>
                <w:color w:val="000000"/>
                <w:sz w:val="16"/>
                <w:szCs w:val="16"/>
              </w:rPr>
            </w:pPr>
            <w:r>
              <w:rPr>
                <w:rFonts w:ascii="Arial" w:hAnsi="Arial" w:cs="Arial"/>
                <w:color w:val="000000"/>
                <w:sz w:val="16"/>
                <w:szCs w:val="16"/>
              </w:rPr>
              <w:t>-</w:t>
            </w:r>
          </w:p>
        </w:tc>
      </w:tr>
      <w:tr w:rsidR="00152ED8" w:rsidRPr="0062674B" w:rsidTr="0062674B">
        <w:trPr>
          <w:trHeight w:val="438"/>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b/>
                <w:bCs/>
                <w:color w:val="000000"/>
                <w:sz w:val="16"/>
                <w:szCs w:val="16"/>
              </w:rPr>
            </w:pPr>
            <w:r>
              <w:rPr>
                <w:rFonts w:ascii="Arial" w:hAnsi="Arial" w:cs="Arial"/>
                <w:b/>
                <w:bCs/>
                <w:color w:val="000000"/>
                <w:sz w:val="16"/>
                <w:szCs w:val="16"/>
              </w:rPr>
              <w:t>2</w:t>
            </w:r>
          </w:p>
        </w:tc>
        <w:tc>
          <w:tcPr>
            <w:tcW w:w="5908" w:type="dxa"/>
            <w:tcBorders>
              <w:top w:val="nil"/>
              <w:left w:val="nil"/>
              <w:bottom w:val="single" w:sz="4" w:space="0" w:color="auto"/>
              <w:right w:val="single" w:sz="4" w:space="0" w:color="auto"/>
            </w:tcBorders>
            <w:shd w:val="clear" w:color="auto" w:fill="auto"/>
            <w:vAlign w:val="center"/>
            <w:hideMark/>
          </w:tcPr>
          <w:p w:rsidR="00152ED8" w:rsidRPr="0062674B" w:rsidRDefault="00152ED8" w:rsidP="00152ED8">
            <w:pPr>
              <w:jc w:val="center"/>
              <w:rPr>
                <w:rFonts w:ascii="Arial" w:hAnsi="Arial" w:cs="Arial"/>
                <w:sz w:val="16"/>
                <w:szCs w:val="16"/>
              </w:rPr>
            </w:pPr>
            <w:r w:rsidRPr="0062674B">
              <w:rPr>
                <w:rFonts w:ascii="Arial" w:hAnsi="Arial" w:cs="Arial"/>
                <w:sz w:val="16"/>
                <w:szCs w:val="16"/>
              </w:rPr>
              <w:t>NTN &amp; STRN registration certificate is mandatory and non-provision will lead to disqualification</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sidRPr="0062674B">
              <w:rPr>
                <w:rFonts w:ascii="Arial" w:hAnsi="Arial" w:cs="Arial"/>
                <w:color w:val="000000"/>
                <w:sz w:val="16"/>
                <w:szCs w:val="16"/>
              </w:rPr>
              <w:t>-</w:t>
            </w:r>
          </w:p>
        </w:tc>
      </w:tr>
      <w:tr w:rsidR="00152ED8" w:rsidRPr="0062674B" w:rsidTr="0062674B">
        <w:trPr>
          <w:trHeight w:val="438"/>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1</w:t>
            </w:r>
          </w:p>
        </w:tc>
        <w:tc>
          <w:tcPr>
            <w:tcW w:w="5908" w:type="dxa"/>
            <w:tcBorders>
              <w:top w:val="nil"/>
              <w:left w:val="nil"/>
              <w:bottom w:val="single" w:sz="4" w:space="0" w:color="auto"/>
              <w:right w:val="single" w:sz="4" w:space="0" w:color="auto"/>
            </w:tcBorders>
            <w:shd w:val="clear" w:color="auto" w:fill="auto"/>
            <w:vAlign w:val="center"/>
            <w:hideMark/>
          </w:tcPr>
          <w:p w:rsidR="00152ED8" w:rsidRPr="0062674B" w:rsidRDefault="00152ED8" w:rsidP="00152ED8">
            <w:pPr>
              <w:jc w:val="center"/>
              <w:rPr>
                <w:rFonts w:ascii="Arial" w:hAnsi="Arial" w:cs="Arial"/>
                <w:sz w:val="16"/>
                <w:szCs w:val="16"/>
              </w:rPr>
            </w:pPr>
            <w:r>
              <w:rPr>
                <w:rFonts w:ascii="Arial" w:hAnsi="Arial" w:cs="Arial"/>
                <w:sz w:val="16"/>
                <w:szCs w:val="16"/>
              </w:rPr>
              <w:t xml:space="preserve">Manufacturer / </w:t>
            </w:r>
            <w:r w:rsidRPr="00666074">
              <w:rPr>
                <w:rFonts w:ascii="Arial" w:hAnsi="Arial" w:cs="Arial"/>
                <w:sz w:val="16"/>
                <w:szCs w:val="16"/>
              </w:rPr>
              <w:t>Manufacturer</w:t>
            </w:r>
            <w:r w:rsidRPr="0062674B">
              <w:rPr>
                <w:rFonts w:ascii="Arial" w:hAnsi="Arial" w:cs="Arial"/>
                <w:sz w:val="16"/>
                <w:szCs w:val="16"/>
              </w:rPr>
              <w:t xml:space="preserve"> </w:t>
            </w:r>
            <w:r>
              <w:rPr>
                <w:rFonts w:ascii="Arial" w:hAnsi="Arial" w:cs="Arial"/>
                <w:sz w:val="16"/>
                <w:szCs w:val="16"/>
              </w:rPr>
              <w:t>a</w:t>
            </w:r>
            <w:r w:rsidRPr="0062674B">
              <w:rPr>
                <w:rFonts w:ascii="Arial" w:hAnsi="Arial" w:cs="Arial"/>
                <w:sz w:val="16"/>
                <w:szCs w:val="16"/>
              </w:rPr>
              <w:t>uthorization letter</w:t>
            </w:r>
            <w:r>
              <w:rPr>
                <w:rFonts w:ascii="Arial" w:hAnsi="Arial" w:cs="Arial"/>
                <w:sz w:val="16"/>
                <w:szCs w:val="16"/>
              </w:rPr>
              <w:t xml:space="preserve"> </w:t>
            </w:r>
            <w:r w:rsidRPr="00BF4794">
              <w:rPr>
                <w:rFonts w:ascii="Arial" w:hAnsi="Arial" w:cs="Arial"/>
                <w:sz w:val="16"/>
                <w:szCs w:val="16"/>
              </w:rPr>
              <w:t>for</w:t>
            </w:r>
            <w:r>
              <w:rPr>
                <w:rFonts w:ascii="Arial" w:hAnsi="Arial" w:cs="Arial"/>
                <w:sz w:val="16"/>
                <w:szCs w:val="16"/>
              </w:rPr>
              <w:t xml:space="preserve"> sole distributor</w:t>
            </w:r>
            <w:r w:rsidRPr="0062674B">
              <w:rPr>
                <w:rFonts w:ascii="Arial" w:hAnsi="Arial" w:cs="Arial"/>
                <w:sz w:val="16"/>
                <w:szCs w:val="16"/>
              </w:rPr>
              <w:t xml:space="preserve"> is mandatory and non-provision will lead to disqualification</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52ED8" w:rsidRPr="0062674B" w:rsidRDefault="00152ED8" w:rsidP="00152ED8">
            <w:pPr>
              <w:jc w:val="center"/>
              <w:rPr>
                <w:rFonts w:ascii="Arial" w:hAnsi="Arial" w:cs="Arial"/>
                <w:color w:val="000000"/>
                <w:sz w:val="16"/>
                <w:szCs w:val="16"/>
              </w:rPr>
            </w:pPr>
            <w:r w:rsidRPr="0062674B">
              <w:rPr>
                <w:rFonts w:ascii="Arial" w:hAnsi="Arial" w:cs="Arial"/>
                <w:color w:val="000000"/>
                <w:sz w:val="16"/>
                <w:szCs w:val="16"/>
              </w:rPr>
              <w:t>-</w:t>
            </w:r>
          </w:p>
        </w:tc>
      </w:tr>
      <w:tr w:rsidR="00152ED8" w:rsidRPr="0062674B" w:rsidTr="00990DB5">
        <w:trPr>
          <w:trHeight w:val="620"/>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8346"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Quoted Item</w:t>
            </w:r>
          </w:p>
        </w:tc>
      </w:tr>
      <w:tr w:rsidR="00152ED8" w:rsidRPr="0062674B" w:rsidTr="00990DB5">
        <w:trPr>
          <w:trHeight w:val="70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8346"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Name of Country Origin</w:t>
            </w:r>
          </w:p>
        </w:tc>
      </w:tr>
      <w:tr w:rsidR="00152ED8" w:rsidRPr="0062674B" w:rsidTr="00964A85">
        <w:trPr>
          <w:trHeight w:val="1115"/>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8346"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Name of Principle Manufacturer</w:t>
            </w:r>
          </w:p>
        </w:tc>
      </w:tr>
      <w:tr w:rsidR="00152ED8" w:rsidRPr="0062674B" w:rsidTr="00964A85">
        <w:trPr>
          <w:trHeight w:val="800"/>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8346"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Name of the Firm</w:t>
            </w:r>
          </w:p>
        </w:tc>
      </w:tr>
      <w:tr w:rsidR="00152ED8" w:rsidRPr="0062674B" w:rsidTr="0062674B">
        <w:trPr>
          <w:trHeight w:val="657"/>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52ED8" w:rsidRPr="0062674B" w:rsidRDefault="00152ED8" w:rsidP="00152ED8">
            <w:pPr>
              <w:rPr>
                <w:rFonts w:ascii="Arial" w:hAnsi="Arial" w:cs="Arial"/>
                <w:b/>
                <w:bCs/>
                <w:color w:val="000000"/>
                <w:sz w:val="16"/>
                <w:szCs w:val="16"/>
              </w:rPr>
            </w:pPr>
          </w:p>
        </w:tc>
        <w:tc>
          <w:tcPr>
            <w:tcW w:w="8346"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52ED8" w:rsidRPr="0062674B" w:rsidRDefault="00152ED8" w:rsidP="00152ED8">
            <w:pPr>
              <w:jc w:val="center"/>
              <w:rPr>
                <w:rFonts w:ascii="Arial" w:hAnsi="Arial" w:cs="Arial"/>
                <w:b/>
                <w:bCs/>
                <w:color w:val="000000"/>
                <w:sz w:val="16"/>
                <w:szCs w:val="16"/>
              </w:rPr>
            </w:pPr>
            <w:r w:rsidRPr="0062674B">
              <w:rPr>
                <w:rFonts w:ascii="Arial" w:hAnsi="Arial" w:cs="Arial"/>
                <w:b/>
                <w:bCs/>
                <w:color w:val="000000"/>
                <w:sz w:val="16"/>
                <w:szCs w:val="16"/>
              </w:rPr>
              <w:t>S.No</w:t>
            </w:r>
          </w:p>
        </w:tc>
      </w:tr>
    </w:tbl>
    <w:p w:rsidR="009B5D57" w:rsidRPr="00842B94" w:rsidRDefault="009B5D57" w:rsidP="00842B94">
      <w:pPr>
        <w:shd w:val="clear" w:color="auto" w:fill="FFFFFF"/>
        <w:jc w:val="center"/>
        <w:rPr>
          <w:rFonts w:ascii="Arial" w:eastAsiaTheme="minorEastAsia" w:hAnsi="Arial" w:cs="Arial"/>
          <w:b/>
          <w:bCs/>
          <w:szCs w:val="18"/>
        </w:rPr>
      </w:pPr>
      <w:bookmarkStart w:id="29" w:name="_MON_1596978102"/>
      <w:bookmarkEnd w:id="29"/>
      <w:r w:rsidRPr="003A705D">
        <w:rPr>
          <w:rFonts w:ascii="Arial" w:hAnsi="Arial" w:cs="Arial"/>
          <w:b/>
          <w:bCs/>
          <w:color w:val="000000"/>
          <w:szCs w:val="18"/>
        </w:rPr>
        <w:lastRenderedPageBreak/>
        <w:t xml:space="preserve">Technical Evaluation Criteria for </w:t>
      </w:r>
      <w:r>
        <w:rPr>
          <w:rFonts w:ascii="Arial" w:hAnsi="Arial" w:cs="Arial"/>
          <w:b/>
          <w:bCs/>
          <w:color w:val="000000"/>
          <w:szCs w:val="18"/>
        </w:rPr>
        <w:t xml:space="preserve">Malaria </w:t>
      </w:r>
      <w:r w:rsidR="00842B94">
        <w:rPr>
          <w:rFonts w:ascii="Arial" w:eastAsiaTheme="minorEastAsia" w:hAnsi="Arial" w:cs="Arial"/>
          <w:b/>
          <w:bCs/>
          <w:szCs w:val="18"/>
        </w:rPr>
        <w:t xml:space="preserve">Rapid Diagnostic Test </w:t>
      </w:r>
    </w:p>
    <w:tbl>
      <w:tblPr>
        <w:tblW w:w="8995" w:type="dxa"/>
        <w:tblInd w:w="113" w:type="dxa"/>
        <w:tblLook w:val="04A0" w:firstRow="1" w:lastRow="0" w:firstColumn="1" w:lastColumn="0" w:noHBand="0" w:noVBand="1"/>
      </w:tblPr>
      <w:tblGrid>
        <w:gridCol w:w="649"/>
        <w:gridCol w:w="1069"/>
        <w:gridCol w:w="649"/>
        <w:gridCol w:w="5908"/>
        <w:gridCol w:w="720"/>
      </w:tblGrid>
      <w:tr w:rsidR="009B5D57" w:rsidRPr="0062674B" w:rsidTr="00125CC4">
        <w:trPr>
          <w:trHeight w:val="710"/>
        </w:trPr>
        <w:tc>
          <w:tcPr>
            <w:tcW w:w="64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B5D57" w:rsidRPr="0062674B" w:rsidRDefault="009B5D57" w:rsidP="007932D3">
            <w:pPr>
              <w:jc w:val="center"/>
              <w:rPr>
                <w:rFonts w:ascii="Arial" w:hAnsi="Arial" w:cs="Arial"/>
                <w:b/>
                <w:bCs/>
                <w:color w:val="000000"/>
                <w:sz w:val="16"/>
                <w:szCs w:val="16"/>
              </w:rPr>
            </w:pPr>
            <w:r w:rsidRPr="0062674B">
              <w:rPr>
                <w:rFonts w:ascii="Arial" w:hAnsi="Arial" w:cs="Arial"/>
                <w:b/>
                <w:bCs/>
                <w:color w:val="000000"/>
                <w:sz w:val="16"/>
                <w:szCs w:val="16"/>
              </w:rPr>
              <w:t xml:space="preserve">Bid Evaluation Report of </w:t>
            </w:r>
            <w:r>
              <w:rPr>
                <w:rFonts w:ascii="Arial" w:hAnsi="Arial" w:cs="Arial"/>
                <w:b/>
                <w:bCs/>
                <w:color w:val="000000"/>
                <w:sz w:val="16"/>
                <w:szCs w:val="16"/>
              </w:rPr>
              <w:t xml:space="preserve">Malaria </w:t>
            </w:r>
            <w:r w:rsidRPr="0062674B">
              <w:rPr>
                <w:rFonts w:ascii="Arial" w:hAnsi="Arial" w:cs="Arial"/>
                <w:b/>
                <w:bCs/>
                <w:color w:val="000000"/>
                <w:sz w:val="16"/>
                <w:szCs w:val="16"/>
              </w:rPr>
              <w:t>RDT's</w:t>
            </w:r>
          </w:p>
        </w:tc>
        <w:tc>
          <w:tcPr>
            <w:tcW w:w="1069" w:type="dxa"/>
            <w:tcBorders>
              <w:top w:val="single" w:sz="4" w:space="0" w:color="auto"/>
              <w:left w:val="nil"/>
              <w:bottom w:val="single" w:sz="4" w:space="0" w:color="auto"/>
              <w:right w:val="single" w:sz="4" w:space="0" w:color="auto"/>
            </w:tcBorders>
            <w:shd w:val="clear" w:color="auto" w:fill="auto"/>
            <w:textDirection w:val="btLr"/>
            <w:vAlign w:val="center"/>
            <w:hideMark/>
          </w:tcPr>
          <w:p w:rsidR="009B5D57" w:rsidRPr="0062674B" w:rsidRDefault="009B5D57" w:rsidP="007932D3">
            <w:pPr>
              <w:jc w:val="center"/>
              <w:rPr>
                <w:rFonts w:ascii="Arial" w:hAnsi="Arial" w:cs="Arial"/>
                <w:b/>
                <w:bCs/>
                <w:color w:val="000000"/>
                <w:sz w:val="16"/>
                <w:szCs w:val="16"/>
              </w:rPr>
            </w:pPr>
            <w:r w:rsidRPr="0062674B">
              <w:rPr>
                <w:rFonts w:ascii="Arial" w:hAnsi="Arial" w:cs="Arial"/>
                <w:b/>
                <w:bCs/>
                <w:color w:val="000000"/>
                <w:sz w:val="16"/>
                <w:szCs w:val="16"/>
              </w:rPr>
              <w:t>Final Grand Total of Scores</w:t>
            </w:r>
          </w:p>
        </w:tc>
        <w:tc>
          <w:tcPr>
            <w:tcW w:w="649" w:type="dxa"/>
            <w:tcBorders>
              <w:top w:val="single" w:sz="4" w:space="0" w:color="auto"/>
              <w:left w:val="nil"/>
              <w:bottom w:val="single" w:sz="4" w:space="0" w:color="auto"/>
              <w:right w:val="single" w:sz="4" w:space="0" w:color="auto"/>
            </w:tcBorders>
            <w:shd w:val="clear" w:color="auto" w:fill="auto"/>
            <w:textDirection w:val="btLr"/>
            <w:vAlign w:val="center"/>
          </w:tcPr>
          <w:p w:rsidR="009B5D57" w:rsidRPr="0062674B" w:rsidRDefault="00125CC4" w:rsidP="00532B73">
            <w:pPr>
              <w:jc w:val="center"/>
              <w:rPr>
                <w:rFonts w:ascii="Arial" w:hAnsi="Arial" w:cs="Arial"/>
                <w:b/>
                <w:bCs/>
                <w:color w:val="000000"/>
                <w:sz w:val="16"/>
                <w:szCs w:val="16"/>
              </w:rPr>
            </w:pPr>
            <w:r>
              <w:rPr>
                <w:rFonts w:ascii="Arial" w:hAnsi="Arial" w:cs="Arial"/>
                <w:b/>
                <w:bCs/>
                <w:color w:val="000000"/>
                <w:sz w:val="16"/>
                <w:szCs w:val="16"/>
              </w:rPr>
              <w:t>19</w:t>
            </w:r>
          </w:p>
        </w:tc>
        <w:tc>
          <w:tcPr>
            <w:tcW w:w="5908" w:type="dxa"/>
            <w:tcBorders>
              <w:top w:val="single" w:sz="4" w:space="0" w:color="auto"/>
              <w:left w:val="nil"/>
              <w:bottom w:val="single" w:sz="4" w:space="0" w:color="auto"/>
              <w:right w:val="single" w:sz="4" w:space="0" w:color="auto"/>
            </w:tcBorders>
            <w:shd w:val="clear" w:color="auto" w:fill="auto"/>
            <w:vAlign w:val="center"/>
            <w:hideMark/>
          </w:tcPr>
          <w:p w:rsidR="009B5D57" w:rsidRPr="0062674B" w:rsidRDefault="009B5D57" w:rsidP="007932D3">
            <w:pPr>
              <w:jc w:val="center"/>
              <w:rPr>
                <w:rFonts w:ascii="Arial" w:hAnsi="Arial" w:cs="Arial"/>
                <w:sz w:val="16"/>
                <w:szCs w:val="16"/>
              </w:rPr>
            </w:pPr>
            <w:r w:rsidRPr="0062674B">
              <w:rPr>
                <w:rFonts w:ascii="Arial" w:hAnsi="Arial" w:cs="Arial"/>
                <w:sz w:val="16"/>
                <w:szCs w:val="16"/>
              </w:rPr>
              <w:t>Total Marks = Technical + Financial</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9B5D57" w:rsidRPr="0062674B" w:rsidRDefault="009B5D57" w:rsidP="007932D3">
            <w:pPr>
              <w:jc w:val="center"/>
              <w:rPr>
                <w:rFonts w:ascii="Arial" w:hAnsi="Arial" w:cs="Arial"/>
                <w:b/>
                <w:bCs/>
                <w:color w:val="000000"/>
                <w:sz w:val="16"/>
                <w:szCs w:val="16"/>
              </w:rPr>
            </w:pPr>
            <w:r w:rsidRPr="0062674B">
              <w:rPr>
                <w:rFonts w:ascii="Arial" w:hAnsi="Arial" w:cs="Arial"/>
                <w:b/>
                <w:bCs/>
                <w:color w:val="000000"/>
                <w:sz w:val="16"/>
                <w:szCs w:val="16"/>
              </w:rPr>
              <w:t>100</w:t>
            </w:r>
          </w:p>
        </w:tc>
      </w:tr>
      <w:tr w:rsidR="00125CC4" w:rsidRPr="0062674B" w:rsidTr="00125CC4">
        <w:trPr>
          <w:trHeight w:val="27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Financial</w:t>
            </w: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8</w:t>
            </w:r>
          </w:p>
        </w:tc>
        <w:tc>
          <w:tcPr>
            <w:tcW w:w="5908" w:type="dxa"/>
            <w:tcBorders>
              <w:top w:val="nil"/>
              <w:left w:val="nil"/>
              <w:bottom w:val="single" w:sz="4" w:space="0" w:color="auto"/>
              <w:right w:val="single" w:sz="4" w:space="0" w:color="auto"/>
            </w:tcBorders>
            <w:shd w:val="clear" w:color="auto" w:fill="auto"/>
            <w:vAlign w:val="center"/>
            <w:hideMark/>
          </w:tcPr>
          <w:p w:rsidR="00125CC4" w:rsidRPr="0062674B" w:rsidRDefault="00125CC4" w:rsidP="00125CC4">
            <w:pPr>
              <w:jc w:val="center"/>
              <w:rPr>
                <w:rFonts w:ascii="Arial" w:hAnsi="Arial" w:cs="Arial"/>
                <w:sz w:val="16"/>
                <w:szCs w:val="16"/>
              </w:rPr>
            </w:pPr>
            <w:r w:rsidRPr="0062674B">
              <w:rPr>
                <w:rFonts w:ascii="Arial" w:hAnsi="Arial" w:cs="Arial"/>
                <w:sz w:val="16"/>
                <w:szCs w:val="16"/>
              </w:rPr>
              <w:t>Financial marks obtained in 30</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30</w:t>
            </w:r>
          </w:p>
        </w:tc>
      </w:tr>
      <w:tr w:rsidR="00125CC4" w:rsidRPr="0062674B" w:rsidTr="00125CC4">
        <w:trPr>
          <w:trHeight w:val="350"/>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tcBorders>
              <w:top w:val="nil"/>
              <w:left w:val="single" w:sz="4" w:space="0" w:color="auto"/>
              <w:bottom w:val="single" w:sz="4" w:space="0" w:color="auto"/>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7</w:t>
            </w:r>
          </w:p>
        </w:tc>
        <w:tc>
          <w:tcPr>
            <w:tcW w:w="5908" w:type="dxa"/>
            <w:tcBorders>
              <w:top w:val="nil"/>
              <w:left w:val="nil"/>
              <w:bottom w:val="single" w:sz="4" w:space="0" w:color="auto"/>
              <w:right w:val="single" w:sz="4" w:space="0" w:color="auto"/>
            </w:tcBorders>
            <w:shd w:val="clear" w:color="auto" w:fill="auto"/>
            <w:vAlign w:val="center"/>
            <w:hideMark/>
          </w:tcPr>
          <w:p w:rsidR="00125CC4" w:rsidRPr="0062674B" w:rsidRDefault="00125CC4" w:rsidP="00125CC4">
            <w:pPr>
              <w:jc w:val="center"/>
              <w:rPr>
                <w:rFonts w:ascii="Arial" w:hAnsi="Arial" w:cs="Arial"/>
                <w:sz w:val="16"/>
                <w:szCs w:val="16"/>
              </w:rPr>
            </w:pPr>
            <w:r w:rsidRPr="0062674B">
              <w:rPr>
                <w:rFonts w:ascii="Arial" w:hAnsi="Arial" w:cs="Arial"/>
                <w:sz w:val="16"/>
                <w:szCs w:val="16"/>
              </w:rPr>
              <w:t>Lowest Quoted Price among the qualified bids for particular item</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color w:val="000000"/>
                <w:sz w:val="16"/>
                <w:szCs w:val="16"/>
              </w:rPr>
            </w:pPr>
            <w:r w:rsidRPr="0062674B">
              <w:rPr>
                <w:rFonts w:ascii="Arial" w:hAnsi="Arial" w:cs="Arial"/>
                <w:color w:val="000000"/>
                <w:sz w:val="16"/>
                <w:szCs w:val="16"/>
              </w:rPr>
              <w:t>-</w:t>
            </w:r>
          </w:p>
        </w:tc>
      </w:tr>
      <w:tr w:rsidR="00125CC4" w:rsidRPr="0062674B" w:rsidTr="00125CC4">
        <w:trPr>
          <w:trHeight w:val="27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tcBorders>
              <w:top w:val="nil"/>
              <w:left w:val="single" w:sz="4" w:space="0" w:color="auto"/>
              <w:bottom w:val="single" w:sz="4" w:space="0" w:color="auto"/>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6</w:t>
            </w:r>
          </w:p>
        </w:tc>
        <w:tc>
          <w:tcPr>
            <w:tcW w:w="5908" w:type="dxa"/>
            <w:tcBorders>
              <w:top w:val="nil"/>
              <w:left w:val="nil"/>
              <w:bottom w:val="single" w:sz="4" w:space="0" w:color="auto"/>
              <w:right w:val="single" w:sz="4" w:space="0" w:color="auto"/>
            </w:tcBorders>
            <w:shd w:val="clear" w:color="auto" w:fill="auto"/>
            <w:vAlign w:val="center"/>
            <w:hideMark/>
          </w:tcPr>
          <w:p w:rsidR="00125CC4" w:rsidRPr="0062674B" w:rsidRDefault="00125CC4" w:rsidP="00125CC4">
            <w:pPr>
              <w:jc w:val="center"/>
              <w:rPr>
                <w:rFonts w:ascii="Arial" w:hAnsi="Arial" w:cs="Arial"/>
                <w:sz w:val="16"/>
                <w:szCs w:val="16"/>
              </w:rPr>
            </w:pPr>
            <w:r w:rsidRPr="0062674B">
              <w:rPr>
                <w:rFonts w:ascii="Arial" w:hAnsi="Arial" w:cs="Arial"/>
                <w:sz w:val="16"/>
                <w:szCs w:val="16"/>
              </w:rPr>
              <w:t>Quoted Unit Price</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color w:val="000000"/>
                <w:sz w:val="16"/>
                <w:szCs w:val="16"/>
              </w:rPr>
            </w:pPr>
            <w:r w:rsidRPr="0062674B">
              <w:rPr>
                <w:rFonts w:ascii="Arial" w:hAnsi="Arial" w:cs="Arial"/>
                <w:color w:val="000000"/>
                <w:sz w:val="16"/>
                <w:szCs w:val="16"/>
              </w:rPr>
              <w:t>-</w:t>
            </w:r>
          </w:p>
        </w:tc>
      </w:tr>
      <w:tr w:rsidR="00125CC4" w:rsidRPr="0062674B" w:rsidTr="00125CC4">
        <w:trPr>
          <w:trHeight w:val="512"/>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tcBorders>
              <w:top w:val="nil"/>
              <w:left w:val="nil"/>
              <w:bottom w:val="nil"/>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Total T&amp;E Score</w:t>
            </w: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5</w:t>
            </w:r>
          </w:p>
        </w:tc>
        <w:tc>
          <w:tcPr>
            <w:tcW w:w="5908" w:type="dxa"/>
            <w:tcBorders>
              <w:top w:val="nil"/>
              <w:left w:val="nil"/>
              <w:bottom w:val="single" w:sz="4" w:space="0" w:color="auto"/>
              <w:right w:val="single" w:sz="4" w:space="0" w:color="auto"/>
            </w:tcBorders>
            <w:shd w:val="clear" w:color="auto" w:fill="auto"/>
            <w:vAlign w:val="center"/>
            <w:hideMark/>
          </w:tcPr>
          <w:p w:rsidR="00125CC4" w:rsidRPr="0062674B" w:rsidRDefault="00125CC4" w:rsidP="00125CC4">
            <w:pPr>
              <w:jc w:val="center"/>
              <w:rPr>
                <w:rFonts w:ascii="Arial" w:hAnsi="Arial" w:cs="Arial"/>
                <w:sz w:val="16"/>
                <w:szCs w:val="16"/>
              </w:rPr>
            </w:pPr>
            <w:r w:rsidRPr="0062674B">
              <w:rPr>
                <w:rFonts w:ascii="Arial" w:hAnsi="Arial" w:cs="Arial"/>
                <w:sz w:val="16"/>
                <w:szCs w:val="16"/>
              </w:rPr>
              <w:t>Total Technical and Evaluation Marks</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70</w:t>
            </w:r>
          </w:p>
        </w:tc>
      </w:tr>
      <w:tr w:rsidR="00125CC4" w:rsidRPr="0062674B" w:rsidTr="00125CC4">
        <w:trPr>
          <w:trHeight w:val="438"/>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125CC4" w:rsidRPr="0062674B" w:rsidRDefault="00125CC4" w:rsidP="00125CC4">
            <w:pPr>
              <w:ind w:left="113" w:right="113"/>
              <w:jc w:val="center"/>
              <w:rPr>
                <w:rFonts w:ascii="Arial" w:hAnsi="Arial" w:cs="Arial"/>
                <w:b/>
                <w:bCs/>
                <w:color w:val="000000"/>
                <w:sz w:val="16"/>
                <w:szCs w:val="16"/>
              </w:rPr>
            </w:pPr>
            <w:r w:rsidRPr="0062674B">
              <w:rPr>
                <w:rFonts w:ascii="Arial" w:hAnsi="Arial" w:cs="Arial"/>
                <w:b/>
                <w:bCs/>
                <w:color w:val="000000"/>
                <w:sz w:val="16"/>
                <w:szCs w:val="16"/>
              </w:rPr>
              <w:t>Technical Parameters</w:t>
            </w: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1</w:t>
            </w:r>
            <w:r>
              <w:rPr>
                <w:rFonts w:ascii="Arial" w:hAnsi="Arial" w:cs="Arial"/>
                <w:b/>
                <w:bCs/>
                <w:color w:val="000000"/>
                <w:sz w:val="16"/>
                <w:szCs w:val="16"/>
              </w:rPr>
              <w:t>4</w:t>
            </w:r>
          </w:p>
        </w:tc>
        <w:tc>
          <w:tcPr>
            <w:tcW w:w="5908" w:type="dxa"/>
            <w:tcBorders>
              <w:top w:val="nil"/>
              <w:left w:val="nil"/>
              <w:bottom w:val="single" w:sz="4" w:space="0" w:color="auto"/>
              <w:right w:val="single" w:sz="4" w:space="0" w:color="auto"/>
            </w:tcBorders>
            <w:shd w:val="clear" w:color="auto" w:fill="auto"/>
            <w:vAlign w:val="center"/>
            <w:hideMark/>
          </w:tcPr>
          <w:p w:rsidR="00125CC4" w:rsidRDefault="00125CC4" w:rsidP="00125CC4">
            <w:pPr>
              <w:jc w:val="center"/>
              <w:rPr>
                <w:rFonts w:ascii="Arial" w:hAnsi="Arial" w:cs="Arial"/>
                <w:sz w:val="16"/>
                <w:szCs w:val="16"/>
              </w:rPr>
            </w:pPr>
            <w:r w:rsidRPr="0062674B">
              <w:rPr>
                <w:rFonts w:ascii="Arial" w:hAnsi="Arial" w:cs="Arial"/>
                <w:sz w:val="16"/>
                <w:szCs w:val="16"/>
              </w:rPr>
              <w:t xml:space="preserve">Audit report of the last 3 financial year duly attested by chartered accountant </w:t>
            </w:r>
          </w:p>
          <w:p w:rsidR="00125CC4" w:rsidRPr="0062674B" w:rsidRDefault="00125CC4" w:rsidP="00125CC4">
            <w:pPr>
              <w:jc w:val="center"/>
              <w:rPr>
                <w:rFonts w:ascii="Arial" w:hAnsi="Arial" w:cs="Arial"/>
                <w:sz w:val="16"/>
                <w:szCs w:val="16"/>
              </w:rPr>
            </w:pPr>
            <w:r w:rsidRPr="0062674B">
              <w:rPr>
                <w:rFonts w:ascii="Arial" w:hAnsi="Arial" w:cs="Arial"/>
                <w:sz w:val="16"/>
                <w:szCs w:val="16"/>
              </w:rPr>
              <w:t>(2 marks per year)</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color w:val="000000"/>
                <w:sz w:val="16"/>
                <w:szCs w:val="16"/>
              </w:rPr>
            </w:pPr>
            <w:r w:rsidRPr="0062674B">
              <w:rPr>
                <w:rFonts w:ascii="Arial" w:hAnsi="Arial" w:cs="Arial"/>
                <w:color w:val="000000"/>
                <w:sz w:val="16"/>
                <w:szCs w:val="16"/>
              </w:rPr>
              <w:t>6</w:t>
            </w:r>
          </w:p>
        </w:tc>
      </w:tr>
      <w:tr w:rsidR="00125CC4" w:rsidRPr="0062674B" w:rsidTr="00125CC4">
        <w:trPr>
          <w:trHeight w:val="27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13</w:t>
            </w:r>
          </w:p>
        </w:tc>
        <w:tc>
          <w:tcPr>
            <w:tcW w:w="5908" w:type="dxa"/>
            <w:tcBorders>
              <w:top w:val="nil"/>
              <w:left w:val="nil"/>
              <w:bottom w:val="single" w:sz="4" w:space="0" w:color="auto"/>
              <w:right w:val="single" w:sz="4" w:space="0" w:color="auto"/>
            </w:tcBorders>
            <w:shd w:val="clear" w:color="auto" w:fill="auto"/>
            <w:vAlign w:val="center"/>
            <w:hideMark/>
          </w:tcPr>
          <w:p w:rsidR="00125CC4" w:rsidRPr="0062674B" w:rsidRDefault="00125CC4" w:rsidP="00125CC4">
            <w:pPr>
              <w:jc w:val="center"/>
              <w:rPr>
                <w:rFonts w:ascii="Arial" w:hAnsi="Arial" w:cs="Arial"/>
                <w:sz w:val="16"/>
                <w:szCs w:val="16"/>
              </w:rPr>
            </w:pPr>
            <w:r w:rsidRPr="0062674B">
              <w:rPr>
                <w:rFonts w:ascii="Arial" w:hAnsi="Arial" w:cs="Arial"/>
                <w:sz w:val="16"/>
                <w:szCs w:val="16"/>
              </w:rPr>
              <w:t>Last 3 years income tax return (2 marks per year)</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color w:val="000000"/>
                <w:sz w:val="16"/>
                <w:szCs w:val="16"/>
              </w:rPr>
            </w:pPr>
            <w:r w:rsidRPr="0062674B">
              <w:rPr>
                <w:rFonts w:ascii="Arial" w:hAnsi="Arial" w:cs="Arial"/>
                <w:color w:val="000000"/>
                <w:sz w:val="16"/>
                <w:szCs w:val="16"/>
              </w:rPr>
              <w:t>6</w:t>
            </w:r>
          </w:p>
        </w:tc>
      </w:tr>
      <w:tr w:rsidR="00125CC4" w:rsidRPr="0062674B" w:rsidTr="00125CC4">
        <w:trPr>
          <w:trHeight w:val="27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12</w:t>
            </w:r>
          </w:p>
        </w:tc>
        <w:tc>
          <w:tcPr>
            <w:tcW w:w="5908" w:type="dxa"/>
            <w:tcBorders>
              <w:top w:val="nil"/>
              <w:left w:val="nil"/>
              <w:bottom w:val="single" w:sz="4" w:space="0" w:color="auto"/>
              <w:right w:val="single" w:sz="4" w:space="0" w:color="auto"/>
            </w:tcBorders>
            <w:shd w:val="clear" w:color="auto" w:fill="auto"/>
            <w:vAlign w:val="center"/>
            <w:hideMark/>
          </w:tcPr>
          <w:p w:rsidR="00125CC4" w:rsidRPr="0062674B" w:rsidRDefault="00125CC4" w:rsidP="00125CC4">
            <w:pPr>
              <w:jc w:val="center"/>
              <w:rPr>
                <w:rFonts w:ascii="Arial" w:hAnsi="Arial" w:cs="Arial"/>
                <w:sz w:val="16"/>
                <w:szCs w:val="16"/>
              </w:rPr>
            </w:pPr>
            <w:r w:rsidRPr="0062674B">
              <w:rPr>
                <w:rFonts w:ascii="Arial" w:hAnsi="Arial" w:cs="Arial"/>
                <w:sz w:val="16"/>
                <w:szCs w:val="16"/>
              </w:rPr>
              <w:t>Last 3 years annual sales tax returns (2 marks per year)</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color w:val="000000"/>
                <w:sz w:val="16"/>
                <w:szCs w:val="16"/>
              </w:rPr>
            </w:pPr>
            <w:r w:rsidRPr="0062674B">
              <w:rPr>
                <w:rFonts w:ascii="Arial" w:hAnsi="Arial" w:cs="Arial"/>
                <w:color w:val="000000"/>
                <w:sz w:val="16"/>
                <w:szCs w:val="16"/>
              </w:rPr>
              <w:t>6</w:t>
            </w:r>
          </w:p>
        </w:tc>
      </w:tr>
      <w:tr w:rsidR="00125CC4" w:rsidRPr="0062674B" w:rsidTr="00125CC4">
        <w:trPr>
          <w:trHeight w:val="323"/>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11</w:t>
            </w:r>
          </w:p>
        </w:tc>
        <w:tc>
          <w:tcPr>
            <w:tcW w:w="5908" w:type="dxa"/>
            <w:tcBorders>
              <w:top w:val="nil"/>
              <w:left w:val="nil"/>
              <w:bottom w:val="single" w:sz="4" w:space="0" w:color="auto"/>
              <w:right w:val="single" w:sz="4" w:space="0" w:color="auto"/>
            </w:tcBorders>
            <w:shd w:val="clear" w:color="auto" w:fill="auto"/>
            <w:vAlign w:val="center"/>
            <w:hideMark/>
          </w:tcPr>
          <w:p w:rsidR="00125CC4" w:rsidRDefault="00125CC4" w:rsidP="00125CC4">
            <w:pPr>
              <w:jc w:val="center"/>
              <w:rPr>
                <w:rFonts w:ascii="Arial" w:hAnsi="Arial" w:cs="Arial"/>
                <w:sz w:val="16"/>
                <w:szCs w:val="16"/>
              </w:rPr>
            </w:pPr>
            <w:r>
              <w:rPr>
                <w:rFonts w:ascii="Arial" w:hAnsi="Arial" w:cs="Arial"/>
                <w:sz w:val="16"/>
                <w:szCs w:val="16"/>
              </w:rPr>
              <w:t xml:space="preserve">Conformance to </w:t>
            </w:r>
            <w:r w:rsidRPr="00842B94">
              <w:rPr>
                <w:rFonts w:ascii="Arial" w:hAnsi="Arial" w:cs="Arial"/>
                <w:sz w:val="16"/>
                <w:szCs w:val="16"/>
              </w:rPr>
              <w:t xml:space="preserve">specification </w:t>
            </w:r>
          </w:p>
          <w:p w:rsidR="00125CC4" w:rsidRPr="00842B94" w:rsidRDefault="00125CC4" w:rsidP="00125CC4">
            <w:pPr>
              <w:jc w:val="center"/>
              <w:rPr>
                <w:rFonts w:ascii="Arial" w:hAnsi="Arial" w:cs="Arial"/>
                <w:sz w:val="16"/>
                <w:szCs w:val="16"/>
              </w:rPr>
            </w:pPr>
            <w:r w:rsidRPr="00842B94">
              <w:rPr>
                <w:rFonts w:ascii="Arial" w:hAnsi="Arial" w:cs="Arial"/>
                <w:sz w:val="16"/>
                <w:szCs w:val="16"/>
              </w:rPr>
              <w:t>(Fully compliance with the required specifications as per Statement of</w:t>
            </w:r>
          </w:p>
          <w:p w:rsidR="00125CC4" w:rsidRPr="00842B94" w:rsidRDefault="00125CC4" w:rsidP="00125CC4">
            <w:pPr>
              <w:jc w:val="center"/>
              <w:rPr>
                <w:rFonts w:ascii="Arial" w:hAnsi="Arial" w:cs="Arial"/>
                <w:sz w:val="16"/>
                <w:szCs w:val="16"/>
              </w:rPr>
            </w:pPr>
            <w:r w:rsidRPr="00842B94">
              <w:rPr>
                <w:rFonts w:ascii="Arial" w:hAnsi="Arial" w:cs="Arial"/>
                <w:sz w:val="16"/>
                <w:szCs w:val="16"/>
              </w:rPr>
              <w:t>Requirement. Minor deviations may be accommodated up to 4, subject to the</w:t>
            </w:r>
          </w:p>
          <w:p w:rsidR="00125CC4" w:rsidRPr="00842B94" w:rsidRDefault="00125CC4" w:rsidP="00125CC4">
            <w:pPr>
              <w:jc w:val="center"/>
              <w:rPr>
                <w:rFonts w:ascii="Arial" w:hAnsi="Arial" w:cs="Arial"/>
                <w:sz w:val="16"/>
                <w:szCs w:val="16"/>
              </w:rPr>
            </w:pPr>
            <w:r w:rsidRPr="00842B94">
              <w:rPr>
                <w:rFonts w:ascii="Arial" w:hAnsi="Arial" w:cs="Arial"/>
                <w:sz w:val="16"/>
                <w:szCs w:val="16"/>
              </w:rPr>
              <w:t>condition that main function and</w:t>
            </w:r>
            <w:r w:rsidR="00794DC3">
              <w:rPr>
                <w:rFonts w:ascii="Arial" w:hAnsi="Arial" w:cs="Arial"/>
                <w:sz w:val="16"/>
                <w:szCs w:val="16"/>
              </w:rPr>
              <w:t xml:space="preserve"> performance in any aspect should</w:t>
            </w:r>
            <w:r w:rsidRPr="00842B94">
              <w:rPr>
                <w:rFonts w:ascii="Arial" w:hAnsi="Arial" w:cs="Arial"/>
                <w:sz w:val="16"/>
                <w:szCs w:val="16"/>
              </w:rPr>
              <w:t xml:space="preserve"> not be</w:t>
            </w:r>
          </w:p>
          <w:p w:rsidR="00125CC4" w:rsidRPr="00842B94" w:rsidRDefault="00125CC4" w:rsidP="00125CC4">
            <w:pPr>
              <w:jc w:val="center"/>
              <w:rPr>
                <w:rFonts w:ascii="Arial" w:hAnsi="Arial" w:cs="Arial"/>
                <w:sz w:val="16"/>
                <w:szCs w:val="16"/>
              </w:rPr>
            </w:pPr>
            <w:r w:rsidRPr="00842B94">
              <w:rPr>
                <w:rFonts w:ascii="Arial" w:hAnsi="Arial" w:cs="Arial"/>
                <w:sz w:val="16"/>
                <w:szCs w:val="16"/>
              </w:rPr>
              <w:t>affected. More than 4 minor deviation will be considered as major deviation</w:t>
            </w:r>
          </w:p>
          <w:p w:rsidR="00125CC4" w:rsidRPr="00842B94" w:rsidRDefault="00125CC4" w:rsidP="00125CC4">
            <w:pPr>
              <w:jc w:val="center"/>
              <w:rPr>
                <w:rFonts w:ascii="Arial" w:hAnsi="Arial" w:cs="Arial"/>
                <w:sz w:val="16"/>
                <w:szCs w:val="16"/>
              </w:rPr>
            </w:pPr>
            <w:r w:rsidRPr="00842B94">
              <w:rPr>
                <w:rFonts w:ascii="Arial" w:hAnsi="Arial" w:cs="Arial"/>
                <w:sz w:val="16"/>
                <w:szCs w:val="16"/>
              </w:rPr>
              <w:t>and the bidder will be considered as non-responsive for the quoted item. (One</w:t>
            </w:r>
          </w:p>
          <w:p w:rsidR="00125CC4" w:rsidRPr="00842B94" w:rsidRDefault="00125CC4" w:rsidP="00125CC4">
            <w:pPr>
              <w:jc w:val="center"/>
              <w:rPr>
                <w:rFonts w:ascii="Arial" w:hAnsi="Arial" w:cs="Arial"/>
                <w:sz w:val="16"/>
                <w:szCs w:val="16"/>
              </w:rPr>
            </w:pPr>
            <w:r w:rsidRPr="00842B94">
              <w:rPr>
                <w:rFonts w:ascii="Arial" w:hAnsi="Arial" w:cs="Arial"/>
                <w:sz w:val="16"/>
                <w:szCs w:val="16"/>
              </w:rPr>
              <w:t>mark for each deviation will be deducted with due justification by scrutiny</w:t>
            </w:r>
          </w:p>
          <w:p w:rsidR="00125CC4" w:rsidRPr="0062674B" w:rsidRDefault="00125CC4" w:rsidP="00125CC4">
            <w:pPr>
              <w:jc w:val="center"/>
              <w:rPr>
                <w:rFonts w:ascii="Arial" w:hAnsi="Arial" w:cs="Arial"/>
                <w:sz w:val="16"/>
                <w:szCs w:val="16"/>
              </w:rPr>
            </w:pPr>
            <w:r w:rsidRPr="00842B94">
              <w:rPr>
                <w:rFonts w:ascii="Arial" w:hAnsi="Arial" w:cs="Arial"/>
                <w:sz w:val="16"/>
                <w:szCs w:val="16"/>
              </w:rPr>
              <w:t>Committee</w:t>
            </w:r>
            <w:r>
              <w:rPr>
                <w:rFonts w:ascii="Arial" w:hAnsi="Arial" w:cs="Arial"/>
                <w:sz w:val="16"/>
                <w:szCs w:val="16"/>
              </w:rPr>
              <w:t>)</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color w:val="000000"/>
                <w:sz w:val="16"/>
                <w:szCs w:val="16"/>
              </w:rPr>
            </w:pPr>
            <w:r w:rsidRPr="0062674B">
              <w:rPr>
                <w:rFonts w:ascii="Arial" w:hAnsi="Arial" w:cs="Arial"/>
                <w:color w:val="000000"/>
                <w:sz w:val="16"/>
                <w:szCs w:val="16"/>
              </w:rPr>
              <w:t>20</w:t>
            </w:r>
          </w:p>
        </w:tc>
      </w:tr>
      <w:tr w:rsidR="00125CC4" w:rsidRPr="0062674B" w:rsidTr="00125CC4">
        <w:trPr>
          <w:trHeight w:val="61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10</w:t>
            </w:r>
          </w:p>
        </w:tc>
        <w:tc>
          <w:tcPr>
            <w:tcW w:w="5908" w:type="dxa"/>
            <w:tcBorders>
              <w:top w:val="nil"/>
              <w:left w:val="nil"/>
              <w:bottom w:val="single" w:sz="4" w:space="0" w:color="auto"/>
              <w:right w:val="single" w:sz="4" w:space="0" w:color="auto"/>
            </w:tcBorders>
            <w:shd w:val="clear" w:color="auto" w:fill="auto"/>
            <w:vAlign w:val="center"/>
            <w:hideMark/>
          </w:tcPr>
          <w:p w:rsidR="00125CC4" w:rsidRPr="0062674B" w:rsidRDefault="00125CC4" w:rsidP="00125CC4">
            <w:pPr>
              <w:jc w:val="center"/>
              <w:rPr>
                <w:rFonts w:ascii="Arial" w:hAnsi="Arial" w:cs="Arial"/>
                <w:sz w:val="16"/>
                <w:szCs w:val="16"/>
              </w:rPr>
            </w:pPr>
            <w:r w:rsidRPr="00BF4794">
              <w:rPr>
                <w:rFonts w:ascii="Arial" w:hAnsi="Arial" w:cs="Arial"/>
                <w:sz w:val="16"/>
                <w:szCs w:val="16"/>
              </w:rPr>
              <w:t xml:space="preserve">Revenue from sales </w:t>
            </w:r>
            <w:r w:rsidRPr="00D9614B">
              <w:rPr>
                <w:rFonts w:ascii="Arial" w:hAnsi="Arial" w:cs="Arial"/>
                <w:i/>
                <w:sz w:val="16"/>
                <w:szCs w:val="16"/>
              </w:rPr>
              <w:t>(documents must be verified from the chartered accountant. Moreover, revenue from sales will be verified from the tax return)</w:t>
            </w:r>
            <w:r w:rsidRPr="00BF4794">
              <w:rPr>
                <w:rFonts w:ascii="Arial" w:hAnsi="Arial" w:cs="Arial"/>
                <w:sz w:val="16"/>
                <w:szCs w:val="16"/>
              </w:rPr>
              <w:br/>
              <w:t xml:space="preserve">(More than </w:t>
            </w:r>
            <w:r>
              <w:rPr>
                <w:rFonts w:ascii="Arial" w:hAnsi="Arial" w:cs="Arial"/>
                <w:sz w:val="16"/>
                <w:szCs w:val="16"/>
              </w:rPr>
              <w:t>50 Million sales in last FY = 5</w:t>
            </w:r>
            <w:r w:rsidRPr="00BF4794">
              <w:rPr>
                <w:rFonts w:ascii="Arial" w:hAnsi="Arial" w:cs="Arial"/>
                <w:sz w:val="16"/>
                <w:szCs w:val="16"/>
              </w:rPr>
              <w:t xml:space="preserve"> marks, less than 50 to 20 Million sales in las</w:t>
            </w:r>
            <w:r>
              <w:rPr>
                <w:rFonts w:ascii="Arial" w:hAnsi="Arial" w:cs="Arial"/>
                <w:sz w:val="16"/>
                <w:szCs w:val="16"/>
              </w:rPr>
              <w:t>t FY = 3</w:t>
            </w:r>
            <w:r w:rsidRPr="00BF4794">
              <w:rPr>
                <w:rFonts w:ascii="Arial" w:hAnsi="Arial" w:cs="Arial"/>
                <w:sz w:val="16"/>
                <w:szCs w:val="16"/>
              </w:rPr>
              <w:t xml:space="preserve"> marks and below</w:t>
            </w:r>
            <w:r>
              <w:rPr>
                <w:rFonts w:ascii="Arial" w:hAnsi="Arial" w:cs="Arial"/>
                <w:sz w:val="16"/>
                <w:szCs w:val="16"/>
              </w:rPr>
              <w:t xml:space="preserve"> 20 Million sales in last FY = 2 marks</w:t>
            </w:r>
            <w:r w:rsidRPr="00BF4794">
              <w:rPr>
                <w:rFonts w:ascii="Arial" w:hAnsi="Arial" w:cs="Arial"/>
                <w:sz w:val="16"/>
                <w:szCs w:val="16"/>
              </w:rPr>
              <w:t>)</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color w:val="000000"/>
                <w:sz w:val="16"/>
                <w:szCs w:val="16"/>
              </w:rPr>
            </w:pPr>
            <w:r w:rsidRPr="0062674B">
              <w:rPr>
                <w:rFonts w:ascii="Arial" w:hAnsi="Arial" w:cs="Arial"/>
                <w:color w:val="000000"/>
                <w:sz w:val="16"/>
                <w:szCs w:val="16"/>
              </w:rPr>
              <w:t>5</w:t>
            </w:r>
          </w:p>
        </w:tc>
      </w:tr>
      <w:tr w:rsidR="00125CC4" w:rsidRPr="0062674B" w:rsidTr="00125CC4">
        <w:trPr>
          <w:trHeight w:val="227"/>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9</w:t>
            </w:r>
          </w:p>
        </w:tc>
        <w:tc>
          <w:tcPr>
            <w:tcW w:w="5908" w:type="dxa"/>
            <w:tcBorders>
              <w:top w:val="nil"/>
              <w:left w:val="nil"/>
              <w:bottom w:val="single" w:sz="4" w:space="0" w:color="auto"/>
              <w:right w:val="single" w:sz="4" w:space="0" w:color="auto"/>
            </w:tcBorders>
            <w:shd w:val="clear" w:color="auto" w:fill="auto"/>
            <w:vAlign w:val="center"/>
            <w:hideMark/>
          </w:tcPr>
          <w:p w:rsidR="00125CC4" w:rsidRPr="0062674B" w:rsidRDefault="00125CC4" w:rsidP="00125CC4">
            <w:pPr>
              <w:jc w:val="center"/>
              <w:rPr>
                <w:rFonts w:ascii="Arial" w:hAnsi="Arial" w:cs="Arial"/>
                <w:sz w:val="16"/>
                <w:szCs w:val="16"/>
              </w:rPr>
            </w:pPr>
            <w:r>
              <w:rPr>
                <w:rFonts w:ascii="Arial" w:hAnsi="Arial" w:cs="Arial"/>
                <w:sz w:val="16"/>
                <w:szCs w:val="16"/>
              </w:rPr>
              <w:t>Office setup at</w:t>
            </w:r>
            <w:r w:rsidRPr="0062674B">
              <w:rPr>
                <w:rFonts w:ascii="Arial" w:hAnsi="Arial" w:cs="Arial"/>
                <w:sz w:val="16"/>
                <w:szCs w:val="16"/>
              </w:rPr>
              <w:t xml:space="preserve"> national level</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color w:val="000000"/>
                <w:sz w:val="16"/>
                <w:szCs w:val="16"/>
              </w:rPr>
            </w:pPr>
            <w:r>
              <w:rPr>
                <w:rFonts w:ascii="Arial" w:hAnsi="Arial" w:cs="Arial"/>
                <w:color w:val="000000"/>
                <w:sz w:val="16"/>
                <w:szCs w:val="16"/>
              </w:rPr>
              <w:t>4</w:t>
            </w:r>
          </w:p>
        </w:tc>
      </w:tr>
      <w:tr w:rsidR="00631ABC" w:rsidRPr="0062674B" w:rsidTr="00125CC4">
        <w:trPr>
          <w:trHeight w:val="395"/>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631ABC" w:rsidRPr="0062674B" w:rsidRDefault="00631ABC" w:rsidP="00631ABC">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631ABC" w:rsidRPr="0062674B" w:rsidRDefault="00631ABC" w:rsidP="00631ABC">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631ABC" w:rsidRPr="0062674B" w:rsidRDefault="00631ABC" w:rsidP="00631ABC">
            <w:pPr>
              <w:jc w:val="center"/>
              <w:rPr>
                <w:rFonts w:ascii="Arial" w:hAnsi="Arial" w:cs="Arial"/>
                <w:b/>
                <w:bCs/>
                <w:color w:val="000000"/>
                <w:sz w:val="16"/>
                <w:szCs w:val="16"/>
              </w:rPr>
            </w:pPr>
            <w:r w:rsidRPr="0062674B">
              <w:rPr>
                <w:rFonts w:ascii="Arial" w:hAnsi="Arial" w:cs="Arial"/>
                <w:b/>
                <w:bCs/>
                <w:color w:val="000000"/>
                <w:sz w:val="16"/>
                <w:szCs w:val="16"/>
              </w:rPr>
              <w:t>8</w:t>
            </w:r>
          </w:p>
        </w:tc>
        <w:tc>
          <w:tcPr>
            <w:tcW w:w="5908" w:type="dxa"/>
            <w:tcBorders>
              <w:top w:val="nil"/>
              <w:left w:val="nil"/>
              <w:bottom w:val="single" w:sz="4" w:space="0" w:color="auto"/>
              <w:right w:val="single" w:sz="4" w:space="0" w:color="auto"/>
            </w:tcBorders>
            <w:shd w:val="clear" w:color="auto" w:fill="auto"/>
            <w:vAlign w:val="center"/>
            <w:hideMark/>
          </w:tcPr>
          <w:p w:rsidR="00631ABC" w:rsidRPr="00957E01" w:rsidRDefault="00631ABC" w:rsidP="00631ABC">
            <w:pPr>
              <w:jc w:val="center"/>
              <w:rPr>
                <w:rFonts w:ascii="Arial" w:hAnsi="Arial" w:cs="Arial"/>
                <w:sz w:val="16"/>
                <w:szCs w:val="16"/>
              </w:rPr>
            </w:pPr>
            <w:r w:rsidRPr="00957E01">
              <w:rPr>
                <w:rFonts w:ascii="Arial" w:hAnsi="Arial" w:cs="Arial"/>
                <w:sz w:val="16"/>
                <w:szCs w:val="16"/>
              </w:rPr>
              <w:t>2 marks for each satisfactory performance certificate of the quoted item coupled with purchase order of private institutes/sector</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631ABC" w:rsidRPr="0062674B" w:rsidRDefault="00631ABC" w:rsidP="00631ABC">
            <w:pPr>
              <w:jc w:val="center"/>
              <w:rPr>
                <w:rFonts w:ascii="Arial" w:hAnsi="Arial" w:cs="Arial"/>
                <w:color w:val="000000"/>
                <w:sz w:val="16"/>
                <w:szCs w:val="16"/>
              </w:rPr>
            </w:pPr>
            <w:r w:rsidRPr="0062674B">
              <w:rPr>
                <w:rFonts w:ascii="Arial" w:hAnsi="Arial" w:cs="Arial"/>
                <w:color w:val="000000"/>
                <w:sz w:val="16"/>
                <w:szCs w:val="16"/>
              </w:rPr>
              <w:t>6</w:t>
            </w:r>
          </w:p>
        </w:tc>
      </w:tr>
      <w:tr w:rsidR="00631ABC" w:rsidRPr="0062674B" w:rsidTr="00125CC4">
        <w:trPr>
          <w:trHeight w:val="431"/>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631ABC" w:rsidRPr="0062674B" w:rsidRDefault="00631ABC" w:rsidP="00631ABC">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631ABC" w:rsidRPr="0062674B" w:rsidRDefault="00631ABC" w:rsidP="00631ABC">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631ABC" w:rsidRPr="0062674B" w:rsidRDefault="00631ABC" w:rsidP="00631ABC">
            <w:pPr>
              <w:jc w:val="center"/>
              <w:rPr>
                <w:rFonts w:ascii="Arial" w:hAnsi="Arial" w:cs="Arial"/>
                <w:b/>
                <w:bCs/>
                <w:color w:val="000000"/>
                <w:sz w:val="16"/>
                <w:szCs w:val="16"/>
              </w:rPr>
            </w:pPr>
            <w:r w:rsidRPr="0062674B">
              <w:rPr>
                <w:rFonts w:ascii="Arial" w:hAnsi="Arial" w:cs="Arial"/>
                <w:b/>
                <w:bCs/>
                <w:color w:val="000000"/>
                <w:sz w:val="16"/>
                <w:szCs w:val="16"/>
              </w:rPr>
              <w:t>7</w:t>
            </w:r>
          </w:p>
        </w:tc>
        <w:tc>
          <w:tcPr>
            <w:tcW w:w="5908" w:type="dxa"/>
            <w:tcBorders>
              <w:top w:val="nil"/>
              <w:left w:val="nil"/>
              <w:bottom w:val="single" w:sz="4" w:space="0" w:color="auto"/>
              <w:right w:val="single" w:sz="4" w:space="0" w:color="auto"/>
            </w:tcBorders>
            <w:shd w:val="clear" w:color="auto" w:fill="auto"/>
            <w:vAlign w:val="center"/>
            <w:hideMark/>
          </w:tcPr>
          <w:p w:rsidR="00631ABC" w:rsidRPr="00957E01" w:rsidRDefault="00631ABC" w:rsidP="00631ABC">
            <w:pPr>
              <w:jc w:val="center"/>
              <w:rPr>
                <w:rFonts w:ascii="Arial" w:hAnsi="Arial" w:cs="Arial"/>
                <w:sz w:val="16"/>
                <w:szCs w:val="16"/>
              </w:rPr>
            </w:pPr>
            <w:r w:rsidRPr="00957E01">
              <w:rPr>
                <w:rFonts w:ascii="Arial" w:hAnsi="Arial" w:cs="Arial"/>
                <w:sz w:val="16"/>
                <w:szCs w:val="16"/>
              </w:rPr>
              <w:t>2 marks for each satisfactory performance certificate of the quoted item coupled with purchase order/contract agreement/award letter of public institutes/sector</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631ABC" w:rsidRPr="0062674B" w:rsidRDefault="00631ABC" w:rsidP="00631ABC">
            <w:pPr>
              <w:jc w:val="center"/>
              <w:rPr>
                <w:rFonts w:ascii="Arial" w:hAnsi="Arial" w:cs="Arial"/>
                <w:color w:val="000000"/>
                <w:sz w:val="16"/>
                <w:szCs w:val="16"/>
              </w:rPr>
            </w:pPr>
            <w:r w:rsidRPr="0062674B">
              <w:rPr>
                <w:rFonts w:ascii="Arial" w:hAnsi="Arial" w:cs="Arial"/>
                <w:color w:val="000000"/>
                <w:sz w:val="16"/>
                <w:szCs w:val="16"/>
              </w:rPr>
              <w:t>6</w:t>
            </w:r>
          </w:p>
        </w:tc>
      </w:tr>
      <w:tr w:rsidR="00631ABC" w:rsidRPr="0062674B" w:rsidTr="00125CC4">
        <w:trPr>
          <w:trHeight w:val="657"/>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631ABC" w:rsidRPr="0062674B" w:rsidRDefault="00631ABC" w:rsidP="00631ABC">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631ABC" w:rsidRPr="0062674B" w:rsidRDefault="00631ABC" w:rsidP="00631ABC">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631ABC" w:rsidRPr="0062674B" w:rsidRDefault="00631ABC" w:rsidP="00631ABC">
            <w:pPr>
              <w:jc w:val="center"/>
              <w:rPr>
                <w:rFonts w:ascii="Arial" w:hAnsi="Arial" w:cs="Arial"/>
                <w:b/>
                <w:bCs/>
                <w:color w:val="000000"/>
                <w:sz w:val="16"/>
                <w:szCs w:val="16"/>
              </w:rPr>
            </w:pPr>
            <w:r w:rsidRPr="0062674B">
              <w:rPr>
                <w:rFonts w:ascii="Arial" w:hAnsi="Arial" w:cs="Arial"/>
                <w:b/>
                <w:bCs/>
                <w:color w:val="000000"/>
                <w:sz w:val="16"/>
                <w:szCs w:val="16"/>
              </w:rPr>
              <w:t>6</w:t>
            </w:r>
          </w:p>
        </w:tc>
        <w:tc>
          <w:tcPr>
            <w:tcW w:w="5908" w:type="dxa"/>
            <w:tcBorders>
              <w:top w:val="nil"/>
              <w:left w:val="nil"/>
              <w:bottom w:val="single" w:sz="4" w:space="0" w:color="auto"/>
              <w:right w:val="single" w:sz="4" w:space="0" w:color="auto"/>
            </w:tcBorders>
            <w:shd w:val="clear" w:color="auto" w:fill="auto"/>
            <w:vAlign w:val="center"/>
            <w:hideMark/>
          </w:tcPr>
          <w:p w:rsidR="00631ABC" w:rsidRDefault="00631ABC" w:rsidP="00631ABC">
            <w:pPr>
              <w:jc w:val="center"/>
              <w:rPr>
                <w:rFonts w:ascii="Arial" w:hAnsi="Arial" w:cs="Arial"/>
                <w:sz w:val="16"/>
                <w:szCs w:val="16"/>
              </w:rPr>
            </w:pPr>
            <w:r w:rsidRPr="005332F6">
              <w:rPr>
                <w:rFonts w:ascii="Arial" w:hAnsi="Arial" w:cs="Arial"/>
                <w:sz w:val="16"/>
                <w:szCs w:val="16"/>
              </w:rPr>
              <w:t>Goods Declaration certificate</w:t>
            </w:r>
            <w:r>
              <w:rPr>
                <w:rFonts w:ascii="Arial" w:hAnsi="Arial" w:cs="Arial"/>
                <w:sz w:val="16"/>
                <w:szCs w:val="16"/>
              </w:rPr>
              <w:t xml:space="preserve"> of importer</w:t>
            </w:r>
            <w:r w:rsidRPr="005332F6">
              <w:rPr>
                <w:rFonts w:ascii="Arial" w:hAnsi="Arial" w:cs="Arial"/>
                <w:sz w:val="16"/>
                <w:szCs w:val="16"/>
              </w:rPr>
              <w:t xml:space="preserve"> coupled with airway / way bill for the quoted item/s</w:t>
            </w:r>
          </w:p>
          <w:p w:rsidR="00631ABC" w:rsidRPr="0062674B" w:rsidRDefault="00631ABC" w:rsidP="00631ABC">
            <w:pPr>
              <w:jc w:val="center"/>
              <w:rPr>
                <w:rFonts w:ascii="Arial" w:hAnsi="Arial" w:cs="Arial"/>
                <w:sz w:val="16"/>
                <w:szCs w:val="16"/>
              </w:rPr>
            </w:pPr>
            <w:r>
              <w:rPr>
                <w:rFonts w:ascii="Arial" w:hAnsi="Arial" w:cs="Arial"/>
                <w:sz w:val="16"/>
                <w:szCs w:val="16"/>
              </w:rPr>
              <w:t xml:space="preserve">Goods Declaration certificate of raw material for local manufacturer </w:t>
            </w:r>
            <w:r w:rsidRPr="005332F6">
              <w:rPr>
                <w:rFonts w:ascii="Arial" w:hAnsi="Arial" w:cs="Arial"/>
                <w:sz w:val="16"/>
                <w:szCs w:val="16"/>
              </w:rPr>
              <w:t>coupled with airway / way bill</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631ABC" w:rsidRPr="0062674B" w:rsidRDefault="00631ABC" w:rsidP="00631ABC">
            <w:pPr>
              <w:jc w:val="center"/>
              <w:rPr>
                <w:rFonts w:ascii="Arial" w:hAnsi="Arial" w:cs="Arial"/>
                <w:color w:val="000000"/>
                <w:sz w:val="16"/>
                <w:szCs w:val="16"/>
              </w:rPr>
            </w:pPr>
            <w:r w:rsidRPr="0062674B">
              <w:rPr>
                <w:rFonts w:ascii="Arial" w:hAnsi="Arial" w:cs="Arial"/>
                <w:color w:val="000000"/>
                <w:sz w:val="16"/>
                <w:szCs w:val="16"/>
              </w:rPr>
              <w:t>6</w:t>
            </w:r>
          </w:p>
        </w:tc>
      </w:tr>
      <w:tr w:rsidR="00125CC4" w:rsidRPr="0062674B" w:rsidTr="00125CC4">
        <w:trPr>
          <w:trHeight w:val="227"/>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5</w:t>
            </w:r>
          </w:p>
        </w:tc>
        <w:tc>
          <w:tcPr>
            <w:tcW w:w="5908" w:type="dxa"/>
            <w:tcBorders>
              <w:top w:val="nil"/>
              <w:left w:val="nil"/>
              <w:bottom w:val="single" w:sz="4" w:space="0" w:color="auto"/>
              <w:right w:val="single" w:sz="4" w:space="0" w:color="auto"/>
            </w:tcBorders>
            <w:shd w:val="clear" w:color="auto" w:fill="auto"/>
            <w:vAlign w:val="center"/>
            <w:hideMark/>
          </w:tcPr>
          <w:p w:rsidR="00125CC4" w:rsidRPr="0062674B" w:rsidRDefault="00FC28A1" w:rsidP="00125CC4">
            <w:pPr>
              <w:jc w:val="center"/>
              <w:rPr>
                <w:rFonts w:ascii="Arial" w:hAnsi="Arial" w:cs="Arial"/>
                <w:sz w:val="16"/>
                <w:szCs w:val="16"/>
              </w:rPr>
            </w:pPr>
            <w:r>
              <w:rPr>
                <w:rFonts w:ascii="Arial" w:hAnsi="Arial" w:cs="Arial"/>
                <w:sz w:val="16"/>
                <w:szCs w:val="16"/>
              </w:rPr>
              <w:t xml:space="preserve">Valid </w:t>
            </w:r>
            <w:r w:rsidRPr="0062674B">
              <w:rPr>
                <w:rFonts w:ascii="Arial" w:hAnsi="Arial" w:cs="Arial"/>
                <w:sz w:val="16"/>
                <w:szCs w:val="16"/>
              </w:rPr>
              <w:t>ISO</w:t>
            </w:r>
            <w:r>
              <w:rPr>
                <w:rFonts w:ascii="Arial" w:hAnsi="Arial" w:cs="Arial"/>
                <w:sz w:val="16"/>
                <w:szCs w:val="16"/>
              </w:rPr>
              <w:t xml:space="preserve"> 13485 Quality Management System</w:t>
            </w:r>
            <w:r w:rsidRPr="0062674B">
              <w:rPr>
                <w:rFonts w:ascii="Arial" w:hAnsi="Arial" w:cs="Arial"/>
                <w:sz w:val="16"/>
                <w:szCs w:val="16"/>
              </w:rPr>
              <w:t xml:space="preserve"> certificate</w:t>
            </w:r>
            <w:r>
              <w:rPr>
                <w:rFonts w:ascii="Arial" w:hAnsi="Arial" w:cs="Arial"/>
                <w:sz w:val="16"/>
                <w:szCs w:val="16"/>
              </w:rPr>
              <w:t xml:space="preserve"> of the manufacturer fr</w:t>
            </w:r>
            <w:r w:rsidR="00DB0A64">
              <w:rPr>
                <w:rFonts w:ascii="Arial" w:hAnsi="Arial" w:cs="Arial"/>
                <w:sz w:val="16"/>
                <w:szCs w:val="16"/>
              </w:rPr>
              <w:t>om international accreditation f</w:t>
            </w:r>
            <w:r>
              <w:rPr>
                <w:rFonts w:ascii="Arial" w:hAnsi="Arial" w:cs="Arial"/>
                <w:sz w:val="16"/>
                <w:szCs w:val="16"/>
              </w:rPr>
              <w:t>orum (IAF)</w:t>
            </w:r>
            <w:r w:rsidR="00DB0A64">
              <w:rPr>
                <w:rFonts w:ascii="Arial" w:hAnsi="Arial" w:cs="Arial"/>
                <w:sz w:val="16"/>
                <w:szCs w:val="16"/>
              </w:rPr>
              <w:t xml:space="preserve"> a</w:t>
            </w:r>
            <w:r>
              <w:rPr>
                <w:rFonts w:ascii="Arial" w:hAnsi="Arial" w:cs="Arial"/>
                <w:sz w:val="16"/>
                <w:szCs w:val="16"/>
              </w:rPr>
              <w:t>ccredited bodies</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color w:val="000000"/>
                <w:sz w:val="16"/>
                <w:szCs w:val="16"/>
              </w:rPr>
            </w:pPr>
            <w:r>
              <w:rPr>
                <w:rFonts w:ascii="Arial" w:hAnsi="Arial" w:cs="Arial"/>
                <w:color w:val="000000"/>
                <w:sz w:val="16"/>
                <w:szCs w:val="16"/>
              </w:rPr>
              <w:t>5</w:t>
            </w:r>
          </w:p>
        </w:tc>
      </w:tr>
      <w:tr w:rsidR="00125CC4" w:rsidRPr="0062674B" w:rsidTr="007932D3">
        <w:trPr>
          <w:trHeight w:val="227"/>
        </w:trPr>
        <w:tc>
          <w:tcPr>
            <w:tcW w:w="649" w:type="dxa"/>
            <w:vMerge/>
            <w:tcBorders>
              <w:top w:val="single" w:sz="4" w:space="0" w:color="auto"/>
              <w:left w:val="single" w:sz="4" w:space="0" w:color="auto"/>
              <w:bottom w:val="single" w:sz="4" w:space="0" w:color="000000"/>
              <w:right w:val="single" w:sz="4" w:space="0" w:color="auto"/>
            </w:tcBorders>
            <w:vAlign w:val="center"/>
          </w:tcPr>
          <w:p w:rsidR="00125CC4" w:rsidRPr="0062674B" w:rsidRDefault="00125CC4" w:rsidP="00125CC4">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Pr>
                <w:rFonts w:ascii="Arial" w:hAnsi="Arial" w:cs="Arial"/>
                <w:b/>
                <w:bCs/>
                <w:color w:val="000000"/>
                <w:sz w:val="16"/>
                <w:szCs w:val="16"/>
              </w:rPr>
              <w:t>4</w:t>
            </w:r>
          </w:p>
        </w:tc>
        <w:tc>
          <w:tcPr>
            <w:tcW w:w="5908" w:type="dxa"/>
            <w:tcBorders>
              <w:top w:val="nil"/>
              <w:left w:val="nil"/>
              <w:bottom w:val="single" w:sz="4" w:space="0" w:color="auto"/>
              <w:right w:val="single" w:sz="4" w:space="0" w:color="auto"/>
            </w:tcBorders>
            <w:shd w:val="clear" w:color="auto" w:fill="auto"/>
            <w:vAlign w:val="center"/>
          </w:tcPr>
          <w:p w:rsidR="00125CC4" w:rsidRPr="0062674B" w:rsidRDefault="00FF7BB9" w:rsidP="00125CC4">
            <w:pPr>
              <w:jc w:val="center"/>
              <w:rPr>
                <w:rFonts w:ascii="Arial" w:hAnsi="Arial" w:cs="Arial"/>
                <w:sz w:val="16"/>
                <w:szCs w:val="16"/>
              </w:rPr>
            </w:pPr>
            <w:r>
              <w:rPr>
                <w:rFonts w:ascii="Arial" w:hAnsi="Arial" w:cs="Arial"/>
                <w:sz w:val="16"/>
                <w:szCs w:val="16"/>
              </w:rPr>
              <w:t>DRAP Registration</w:t>
            </w:r>
            <w:r w:rsidR="00631ABC">
              <w:rPr>
                <w:rFonts w:ascii="Arial" w:hAnsi="Arial" w:cs="Arial"/>
                <w:sz w:val="16"/>
                <w:szCs w:val="16"/>
              </w:rPr>
              <w:t xml:space="preserve"> of the firm</w:t>
            </w:r>
            <w:r>
              <w:rPr>
                <w:rFonts w:ascii="Arial" w:hAnsi="Arial" w:cs="Arial"/>
                <w:sz w:val="16"/>
                <w:szCs w:val="16"/>
              </w:rPr>
              <w:t xml:space="preserve"> </w:t>
            </w:r>
            <w:r w:rsidRPr="00BF4794">
              <w:rPr>
                <w:rFonts w:ascii="Arial" w:hAnsi="Arial" w:cs="Arial"/>
                <w:sz w:val="16"/>
                <w:szCs w:val="16"/>
              </w:rPr>
              <w:t>is mandatory and non-provision will lead to disqualification</w:t>
            </w:r>
          </w:p>
        </w:tc>
        <w:tc>
          <w:tcPr>
            <w:tcW w:w="720" w:type="dxa"/>
            <w:tcBorders>
              <w:top w:val="nil"/>
              <w:left w:val="nil"/>
              <w:bottom w:val="single" w:sz="4" w:space="0" w:color="auto"/>
              <w:right w:val="single" w:sz="4" w:space="0" w:color="auto"/>
            </w:tcBorders>
            <w:shd w:val="clear" w:color="auto" w:fill="auto"/>
            <w:textDirection w:val="btLr"/>
            <w:vAlign w:val="center"/>
          </w:tcPr>
          <w:p w:rsidR="00125CC4" w:rsidRDefault="00125CC4" w:rsidP="00125CC4">
            <w:pPr>
              <w:jc w:val="center"/>
              <w:rPr>
                <w:rFonts w:ascii="Arial" w:hAnsi="Arial" w:cs="Arial"/>
                <w:color w:val="000000"/>
                <w:sz w:val="16"/>
                <w:szCs w:val="16"/>
              </w:rPr>
            </w:pPr>
            <w:r>
              <w:rPr>
                <w:rFonts w:ascii="Arial" w:hAnsi="Arial" w:cs="Arial"/>
                <w:color w:val="000000"/>
                <w:sz w:val="16"/>
                <w:szCs w:val="16"/>
              </w:rPr>
              <w:t>-</w:t>
            </w:r>
          </w:p>
        </w:tc>
      </w:tr>
      <w:tr w:rsidR="00125CC4" w:rsidRPr="0062674B" w:rsidTr="007932D3">
        <w:trPr>
          <w:trHeight w:val="227"/>
        </w:trPr>
        <w:tc>
          <w:tcPr>
            <w:tcW w:w="649" w:type="dxa"/>
            <w:vMerge/>
            <w:tcBorders>
              <w:top w:val="single" w:sz="4" w:space="0" w:color="auto"/>
              <w:left w:val="single" w:sz="4" w:space="0" w:color="auto"/>
              <w:bottom w:val="single" w:sz="4" w:space="0" w:color="000000"/>
              <w:right w:val="single" w:sz="4" w:space="0" w:color="auto"/>
            </w:tcBorders>
            <w:vAlign w:val="center"/>
          </w:tcPr>
          <w:p w:rsidR="00125CC4" w:rsidRPr="0062674B" w:rsidRDefault="00125CC4" w:rsidP="00125CC4">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b/>
                <w:bCs/>
                <w:color w:val="000000"/>
                <w:sz w:val="16"/>
                <w:szCs w:val="16"/>
              </w:rPr>
            </w:pPr>
            <w:r>
              <w:rPr>
                <w:rFonts w:ascii="Arial" w:hAnsi="Arial" w:cs="Arial"/>
                <w:b/>
                <w:bCs/>
                <w:color w:val="000000"/>
                <w:sz w:val="16"/>
                <w:szCs w:val="16"/>
              </w:rPr>
              <w:t>3</w:t>
            </w:r>
          </w:p>
        </w:tc>
        <w:tc>
          <w:tcPr>
            <w:tcW w:w="5908" w:type="dxa"/>
            <w:tcBorders>
              <w:top w:val="nil"/>
              <w:left w:val="nil"/>
              <w:bottom w:val="single" w:sz="4" w:space="0" w:color="auto"/>
              <w:right w:val="single" w:sz="4" w:space="0" w:color="auto"/>
            </w:tcBorders>
            <w:shd w:val="clear" w:color="auto" w:fill="auto"/>
            <w:vAlign w:val="center"/>
          </w:tcPr>
          <w:p w:rsidR="00125CC4" w:rsidRPr="0062674B" w:rsidRDefault="00631ABC" w:rsidP="00125CC4">
            <w:pPr>
              <w:jc w:val="center"/>
              <w:rPr>
                <w:rFonts w:ascii="Arial" w:hAnsi="Arial" w:cs="Arial"/>
                <w:sz w:val="16"/>
                <w:szCs w:val="16"/>
              </w:rPr>
            </w:pPr>
            <w:r>
              <w:rPr>
                <w:rFonts w:ascii="Arial" w:hAnsi="Arial" w:cs="Arial"/>
                <w:sz w:val="16"/>
                <w:szCs w:val="16"/>
              </w:rPr>
              <w:t>Free sale certificate for importer or GMP for local manufacturer with CE</w:t>
            </w:r>
            <w:r w:rsidRPr="00200AA1">
              <w:rPr>
                <w:rFonts w:ascii="Arial" w:hAnsi="Arial" w:cs="Arial"/>
                <w:sz w:val="16"/>
                <w:szCs w:val="16"/>
              </w:rPr>
              <w:t xml:space="preserve"> Certificate or Declaration of Conformity or</w:t>
            </w:r>
            <w:r>
              <w:rPr>
                <w:rFonts w:ascii="Arial" w:hAnsi="Arial" w:cs="Arial"/>
                <w:sz w:val="16"/>
                <w:szCs w:val="16"/>
              </w:rPr>
              <w:t xml:space="preserve"> fully quality assurance certificate from conformity assessment body (CAB) or </w:t>
            </w:r>
            <w:r w:rsidRPr="00200AA1">
              <w:rPr>
                <w:rFonts w:ascii="Arial" w:hAnsi="Arial" w:cs="Arial"/>
                <w:sz w:val="16"/>
                <w:szCs w:val="16"/>
              </w:rPr>
              <w:t>USFDA</w:t>
            </w:r>
            <w:r>
              <w:rPr>
                <w:rFonts w:ascii="Arial" w:hAnsi="Arial" w:cs="Arial"/>
                <w:sz w:val="16"/>
                <w:szCs w:val="16"/>
              </w:rPr>
              <w:t xml:space="preserve"> and WHO Prequalification </w:t>
            </w:r>
            <w:r w:rsidRPr="0062674B">
              <w:rPr>
                <w:rFonts w:ascii="Arial" w:hAnsi="Arial" w:cs="Arial"/>
                <w:sz w:val="16"/>
                <w:szCs w:val="16"/>
              </w:rPr>
              <w:t>is mandatory and non-provision will lead to disqualification</w:t>
            </w:r>
            <w:r>
              <w:rPr>
                <w:rFonts w:ascii="Arial" w:hAnsi="Arial" w:cs="Arial"/>
                <w:sz w:val="16"/>
                <w:szCs w:val="16"/>
              </w:rPr>
              <w:t xml:space="preserve"> (Verifiable)</w:t>
            </w:r>
          </w:p>
        </w:tc>
        <w:tc>
          <w:tcPr>
            <w:tcW w:w="720" w:type="dxa"/>
            <w:tcBorders>
              <w:top w:val="nil"/>
              <w:left w:val="nil"/>
              <w:bottom w:val="single" w:sz="4" w:space="0" w:color="auto"/>
              <w:right w:val="single" w:sz="4" w:space="0" w:color="auto"/>
            </w:tcBorders>
            <w:shd w:val="clear" w:color="auto" w:fill="auto"/>
            <w:textDirection w:val="btLr"/>
            <w:vAlign w:val="center"/>
          </w:tcPr>
          <w:p w:rsidR="00125CC4" w:rsidRPr="0062674B" w:rsidRDefault="00125CC4" w:rsidP="00125CC4">
            <w:pPr>
              <w:jc w:val="center"/>
              <w:rPr>
                <w:rFonts w:ascii="Arial" w:hAnsi="Arial" w:cs="Arial"/>
                <w:color w:val="000000"/>
                <w:sz w:val="16"/>
                <w:szCs w:val="16"/>
              </w:rPr>
            </w:pPr>
            <w:r>
              <w:rPr>
                <w:rFonts w:ascii="Arial" w:hAnsi="Arial" w:cs="Arial"/>
                <w:color w:val="000000"/>
                <w:sz w:val="16"/>
                <w:szCs w:val="16"/>
              </w:rPr>
              <w:t>-</w:t>
            </w:r>
          </w:p>
        </w:tc>
      </w:tr>
      <w:tr w:rsidR="00125CC4" w:rsidRPr="0062674B" w:rsidTr="007932D3">
        <w:trPr>
          <w:trHeight w:val="438"/>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2</w:t>
            </w:r>
          </w:p>
        </w:tc>
        <w:tc>
          <w:tcPr>
            <w:tcW w:w="5908" w:type="dxa"/>
            <w:tcBorders>
              <w:top w:val="nil"/>
              <w:left w:val="nil"/>
              <w:bottom w:val="single" w:sz="4" w:space="0" w:color="auto"/>
              <w:right w:val="single" w:sz="4" w:space="0" w:color="auto"/>
            </w:tcBorders>
            <w:shd w:val="clear" w:color="auto" w:fill="auto"/>
            <w:vAlign w:val="center"/>
            <w:hideMark/>
          </w:tcPr>
          <w:p w:rsidR="00125CC4" w:rsidRPr="0062674B" w:rsidRDefault="00125CC4" w:rsidP="00125CC4">
            <w:pPr>
              <w:jc w:val="center"/>
              <w:rPr>
                <w:rFonts w:ascii="Arial" w:hAnsi="Arial" w:cs="Arial"/>
                <w:sz w:val="16"/>
                <w:szCs w:val="16"/>
              </w:rPr>
            </w:pPr>
            <w:r w:rsidRPr="0062674B">
              <w:rPr>
                <w:rFonts w:ascii="Arial" w:hAnsi="Arial" w:cs="Arial"/>
                <w:sz w:val="16"/>
                <w:szCs w:val="16"/>
              </w:rPr>
              <w:t>NTN &amp; STRN registration certificate is mandatory and non-provision will lead to disqualification</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color w:val="000000"/>
                <w:sz w:val="16"/>
                <w:szCs w:val="16"/>
              </w:rPr>
            </w:pPr>
            <w:r w:rsidRPr="0062674B">
              <w:rPr>
                <w:rFonts w:ascii="Arial" w:hAnsi="Arial" w:cs="Arial"/>
                <w:color w:val="000000"/>
                <w:sz w:val="16"/>
                <w:szCs w:val="16"/>
              </w:rPr>
              <w:t>-</w:t>
            </w:r>
          </w:p>
        </w:tc>
      </w:tr>
      <w:tr w:rsidR="00125CC4" w:rsidRPr="0062674B" w:rsidTr="007932D3">
        <w:trPr>
          <w:trHeight w:val="438"/>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106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649"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1</w:t>
            </w:r>
          </w:p>
        </w:tc>
        <w:tc>
          <w:tcPr>
            <w:tcW w:w="5908" w:type="dxa"/>
            <w:tcBorders>
              <w:top w:val="nil"/>
              <w:left w:val="nil"/>
              <w:bottom w:val="single" w:sz="4" w:space="0" w:color="auto"/>
              <w:right w:val="single" w:sz="4" w:space="0" w:color="auto"/>
            </w:tcBorders>
            <w:shd w:val="clear" w:color="auto" w:fill="auto"/>
            <w:vAlign w:val="center"/>
            <w:hideMark/>
          </w:tcPr>
          <w:p w:rsidR="00125CC4" w:rsidRPr="0062674B" w:rsidRDefault="00125CC4" w:rsidP="00125CC4">
            <w:pPr>
              <w:jc w:val="center"/>
              <w:rPr>
                <w:rFonts w:ascii="Arial" w:hAnsi="Arial" w:cs="Arial"/>
                <w:sz w:val="16"/>
                <w:szCs w:val="16"/>
              </w:rPr>
            </w:pPr>
            <w:r>
              <w:rPr>
                <w:rFonts w:ascii="Arial" w:hAnsi="Arial" w:cs="Arial"/>
                <w:sz w:val="16"/>
                <w:szCs w:val="16"/>
              </w:rPr>
              <w:t xml:space="preserve">Manufacturer / </w:t>
            </w:r>
            <w:r w:rsidRPr="00666074">
              <w:rPr>
                <w:rFonts w:ascii="Arial" w:hAnsi="Arial" w:cs="Arial"/>
                <w:sz w:val="16"/>
                <w:szCs w:val="16"/>
              </w:rPr>
              <w:t>Manufacturer</w:t>
            </w:r>
            <w:r w:rsidRPr="0062674B">
              <w:rPr>
                <w:rFonts w:ascii="Arial" w:hAnsi="Arial" w:cs="Arial"/>
                <w:sz w:val="16"/>
                <w:szCs w:val="16"/>
              </w:rPr>
              <w:t xml:space="preserve"> </w:t>
            </w:r>
            <w:r>
              <w:rPr>
                <w:rFonts w:ascii="Arial" w:hAnsi="Arial" w:cs="Arial"/>
                <w:sz w:val="16"/>
                <w:szCs w:val="16"/>
              </w:rPr>
              <w:t>a</w:t>
            </w:r>
            <w:r w:rsidRPr="0062674B">
              <w:rPr>
                <w:rFonts w:ascii="Arial" w:hAnsi="Arial" w:cs="Arial"/>
                <w:sz w:val="16"/>
                <w:szCs w:val="16"/>
              </w:rPr>
              <w:t>uthorization letter</w:t>
            </w:r>
            <w:r>
              <w:rPr>
                <w:rFonts w:ascii="Arial" w:hAnsi="Arial" w:cs="Arial"/>
                <w:sz w:val="16"/>
                <w:szCs w:val="16"/>
              </w:rPr>
              <w:t xml:space="preserve"> </w:t>
            </w:r>
            <w:r w:rsidRPr="00BF4794">
              <w:rPr>
                <w:rFonts w:ascii="Arial" w:hAnsi="Arial" w:cs="Arial"/>
                <w:sz w:val="16"/>
                <w:szCs w:val="16"/>
              </w:rPr>
              <w:t>for</w:t>
            </w:r>
            <w:r>
              <w:rPr>
                <w:rFonts w:ascii="Arial" w:hAnsi="Arial" w:cs="Arial"/>
                <w:sz w:val="16"/>
                <w:szCs w:val="16"/>
              </w:rPr>
              <w:t xml:space="preserve"> sole distributor</w:t>
            </w:r>
            <w:r w:rsidRPr="0062674B">
              <w:rPr>
                <w:rFonts w:ascii="Arial" w:hAnsi="Arial" w:cs="Arial"/>
                <w:sz w:val="16"/>
                <w:szCs w:val="16"/>
              </w:rPr>
              <w:t xml:space="preserve"> is mandatory and non-provision will lead to disqualification</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125CC4" w:rsidRPr="0062674B" w:rsidRDefault="00125CC4" w:rsidP="00125CC4">
            <w:pPr>
              <w:jc w:val="center"/>
              <w:rPr>
                <w:rFonts w:ascii="Arial" w:hAnsi="Arial" w:cs="Arial"/>
                <w:color w:val="000000"/>
                <w:sz w:val="16"/>
                <w:szCs w:val="16"/>
              </w:rPr>
            </w:pPr>
            <w:r w:rsidRPr="0062674B">
              <w:rPr>
                <w:rFonts w:ascii="Arial" w:hAnsi="Arial" w:cs="Arial"/>
                <w:color w:val="000000"/>
                <w:sz w:val="16"/>
                <w:szCs w:val="16"/>
              </w:rPr>
              <w:t>-</w:t>
            </w:r>
          </w:p>
        </w:tc>
      </w:tr>
      <w:tr w:rsidR="00125CC4" w:rsidRPr="0062674B" w:rsidTr="00DB0A64">
        <w:trPr>
          <w:trHeight w:val="620"/>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8346"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Quoted Item</w:t>
            </w:r>
          </w:p>
        </w:tc>
      </w:tr>
      <w:tr w:rsidR="00125CC4" w:rsidRPr="0062674B" w:rsidTr="00125CC4">
        <w:trPr>
          <w:trHeight w:val="773"/>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8346"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Name of Country Origin</w:t>
            </w:r>
          </w:p>
        </w:tc>
      </w:tr>
      <w:tr w:rsidR="00125CC4" w:rsidRPr="0062674B" w:rsidTr="007932D3">
        <w:trPr>
          <w:trHeight w:val="1115"/>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8346"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Name of Principle Manufacturer</w:t>
            </w:r>
          </w:p>
        </w:tc>
      </w:tr>
      <w:tr w:rsidR="00125CC4" w:rsidRPr="0062674B" w:rsidTr="007932D3">
        <w:trPr>
          <w:trHeight w:val="800"/>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8346"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Name of the Firm</w:t>
            </w:r>
          </w:p>
        </w:tc>
      </w:tr>
      <w:tr w:rsidR="00125CC4" w:rsidRPr="0062674B" w:rsidTr="007932D3">
        <w:trPr>
          <w:trHeight w:val="657"/>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125CC4" w:rsidRPr="0062674B" w:rsidRDefault="00125CC4" w:rsidP="00125CC4">
            <w:pPr>
              <w:rPr>
                <w:rFonts w:ascii="Arial" w:hAnsi="Arial" w:cs="Arial"/>
                <w:b/>
                <w:bCs/>
                <w:color w:val="000000"/>
                <w:sz w:val="16"/>
                <w:szCs w:val="16"/>
              </w:rPr>
            </w:pPr>
          </w:p>
        </w:tc>
        <w:tc>
          <w:tcPr>
            <w:tcW w:w="8346"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25CC4" w:rsidRPr="0062674B" w:rsidRDefault="00125CC4" w:rsidP="00125CC4">
            <w:pPr>
              <w:jc w:val="center"/>
              <w:rPr>
                <w:rFonts w:ascii="Arial" w:hAnsi="Arial" w:cs="Arial"/>
                <w:b/>
                <w:bCs/>
                <w:color w:val="000000"/>
                <w:sz w:val="16"/>
                <w:szCs w:val="16"/>
              </w:rPr>
            </w:pPr>
            <w:r w:rsidRPr="0062674B">
              <w:rPr>
                <w:rFonts w:ascii="Arial" w:hAnsi="Arial" w:cs="Arial"/>
                <w:b/>
                <w:bCs/>
                <w:color w:val="000000"/>
                <w:sz w:val="16"/>
                <w:szCs w:val="16"/>
              </w:rPr>
              <w:t>S.No</w:t>
            </w:r>
          </w:p>
        </w:tc>
      </w:tr>
    </w:tbl>
    <w:p w:rsidR="00607F0C" w:rsidRPr="00C27906" w:rsidRDefault="00ED45CD" w:rsidP="00607F0C">
      <w:pPr>
        <w:shd w:val="clear" w:color="auto" w:fill="FFFFFF"/>
        <w:spacing w:after="200" w:line="276" w:lineRule="auto"/>
        <w:jc w:val="center"/>
        <w:rPr>
          <w:rFonts w:ascii="Arial" w:hAnsi="Arial" w:cs="Arial"/>
          <w:b/>
          <w:bCs/>
          <w:color w:val="000000"/>
        </w:rPr>
      </w:pPr>
      <w:r>
        <w:rPr>
          <w:rFonts w:ascii="Arial" w:hAnsi="Arial" w:cs="Arial"/>
          <w:b/>
          <w:bCs/>
          <w:color w:val="000000"/>
        </w:rPr>
        <w:lastRenderedPageBreak/>
        <w:t xml:space="preserve">Technical Evaluation Criteria </w:t>
      </w:r>
      <w:r w:rsidR="00964A85">
        <w:rPr>
          <w:rFonts w:ascii="Arial" w:hAnsi="Arial" w:cs="Arial"/>
          <w:b/>
          <w:bCs/>
          <w:color w:val="000000"/>
        </w:rPr>
        <w:t>for</w:t>
      </w:r>
      <w:r w:rsidR="00607F0C" w:rsidRPr="00C27906">
        <w:rPr>
          <w:rFonts w:ascii="Arial" w:hAnsi="Arial" w:cs="Arial"/>
          <w:b/>
          <w:bCs/>
          <w:color w:val="000000"/>
        </w:rPr>
        <w:t xml:space="preserve"> </w:t>
      </w:r>
      <w:r>
        <w:rPr>
          <w:rFonts w:ascii="Arial" w:eastAsiaTheme="minorEastAsia" w:hAnsi="Arial" w:cs="Arial"/>
          <w:b/>
          <w:bCs/>
        </w:rPr>
        <w:t xml:space="preserve">LLINs </w:t>
      </w:r>
    </w:p>
    <w:tbl>
      <w:tblPr>
        <w:tblW w:w="9240" w:type="dxa"/>
        <w:tblInd w:w="113" w:type="dxa"/>
        <w:tblLook w:val="04A0" w:firstRow="1" w:lastRow="0" w:firstColumn="1" w:lastColumn="0" w:noHBand="0" w:noVBand="1"/>
      </w:tblPr>
      <w:tblGrid>
        <w:gridCol w:w="799"/>
        <w:gridCol w:w="1315"/>
        <w:gridCol w:w="581"/>
        <w:gridCol w:w="5745"/>
        <w:gridCol w:w="800"/>
      </w:tblGrid>
      <w:tr w:rsidR="001E2AC7" w:rsidRPr="001E2AC7" w:rsidTr="00D1711D">
        <w:trPr>
          <w:trHeight w:val="647"/>
        </w:trPr>
        <w:tc>
          <w:tcPr>
            <w:tcW w:w="79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bookmarkStart w:id="30" w:name="RANGE!A1:E23"/>
            <w:r w:rsidRPr="001E2AC7">
              <w:rPr>
                <w:rFonts w:ascii="Arial" w:hAnsi="Arial" w:cs="Arial"/>
                <w:b/>
                <w:bCs/>
                <w:color w:val="000000"/>
                <w:sz w:val="16"/>
                <w:szCs w:val="16"/>
              </w:rPr>
              <w:t>Bid Evaluation Report of LLIN's</w:t>
            </w:r>
            <w:bookmarkEnd w:id="30"/>
          </w:p>
        </w:tc>
        <w:tc>
          <w:tcPr>
            <w:tcW w:w="1315" w:type="dxa"/>
            <w:tcBorders>
              <w:top w:val="single" w:sz="4" w:space="0" w:color="auto"/>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Final Grand Total of Scores</w:t>
            </w:r>
          </w:p>
        </w:tc>
        <w:tc>
          <w:tcPr>
            <w:tcW w:w="581" w:type="dxa"/>
            <w:tcBorders>
              <w:top w:val="single" w:sz="4" w:space="0" w:color="auto"/>
              <w:left w:val="nil"/>
              <w:bottom w:val="single" w:sz="4" w:space="0" w:color="auto"/>
              <w:right w:val="single" w:sz="4" w:space="0" w:color="auto"/>
            </w:tcBorders>
            <w:shd w:val="clear" w:color="auto" w:fill="auto"/>
            <w:textDirection w:val="btLr"/>
            <w:vAlign w:val="center"/>
            <w:hideMark/>
          </w:tcPr>
          <w:p w:rsidR="001E2AC7" w:rsidRPr="001E2AC7" w:rsidRDefault="001E2AC7" w:rsidP="00532B73">
            <w:pPr>
              <w:jc w:val="center"/>
              <w:rPr>
                <w:rFonts w:ascii="Arial" w:hAnsi="Arial" w:cs="Arial"/>
                <w:b/>
                <w:bCs/>
                <w:color w:val="000000"/>
                <w:sz w:val="16"/>
                <w:szCs w:val="16"/>
              </w:rPr>
            </w:pPr>
            <w:r w:rsidRPr="001E2AC7">
              <w:rPr>
                <w:rFonts w:ascii="Arial" w:hAnsi="Arial" w:cs="Arial"/>
                <w:b/>
                <w:bCs/>
                <w:color w:val="000000"/>
                <w:sz w:val="16"/>
                <w:szCs w:val="16"/>
              </w:rPr>
              <w:t>1</w:t>
            </w:r>
            <w:r w:rsidR="00532B73">
              <w:rPr>
                <w:rFonts w:ascii="Arial" w:hAnsi="Arial" w:cs="Arial"/>
                <w:b/>
                <w:bCs/>
                <w:color w:val="000000"/>
                <w:sz w:val="16"/>
                <w:szCs w:val="16"/>
              </w:rPr>
              <w:t>7</w:t>
            </w:r>
          </w:p>
        </w:tc>
        <w:tc>
          <w:tcPr>
            <w:tcW w:w="5745" w:type="dxa"/>
            <w:tcBorders>
              <w:top w:val="single" w:sz="4" w:space="0" w:color="auto"/>
              <w:left w:val="nil"/>
              <w:bottom w:val="single" w:sz="4" w:space="0" w:color="auto"/>
              <w:right w:val="single" w:sz="4" w:space="0" w:color="auto"/>
            </w:tcBorders>
            <w:shd w:val="clear" w:color="auto" w:fill="auto"/>
            <w:vAlign w:val="center"/>
            <w:hideMark/>
          </w:tcPr>
          <w:p w:rsidR="001E2AC7" w:rsidRPr="001E2AC7" w:rsidRDefault="001E2AC7" w:rsidP="001E2AC7">
            <w:pPr>
              <w:jc w:val="center"/>
              <w:rPr>
                <w:rFonts w:ascii="Arial" w:hAnsi="Arial" w:cs="Arial"/>
                <w:sz w:val="16"/>
                <w:szCs w:val="16"/>
              </w:rPr>
            </w:pPr>
            <w:r w:rsidRPr="001E2AC7">
              <w:rPr>
                <w:rFonts w:ascii="Arial" w:hAnsi="Arial" w:cs="Arial"/>
                <w:sz w:val="16"/>
                <w:szCs w:val="16"/>
              </w:rPr>
              <w:t>Total Marks = Technical + Financial</w:t>
            </w:r>
          </w:p>
        </w:tc>
        <w:tc>
          <w:tcPr>
            <w:tcW w:w="800" w:type="dxa"/>
            <w:tcBorders>
              <w:top w:val="single" w:sz="4" w:space="0" w:color="auto"/>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100</w:t>
            </w:r>
          </w:p>
        </w:tc>
      </w:tr>
      <w:tr w:rsidR="001E2AC7" w:rsidRPr="001E2AC7" w:rsidTr="00D1711D">
        <w:trPr>
          <w:trHeight w:val="345"/>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Financial</w:t>
            </w: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532B73">
            <w:pPr>
              <w:jc w:val="center"/>
              <w:rPr>
                <w:rFonts w:ascii="Arial" w:hAnsi="Arial" w:cs="Arial"/>
                <w:b/>
                <w:bCs/>
                <w:color w:val="000000"/>
                <w:sz w:val="16"/>
                <w:szCs w:val="16"/>
              </w:rPr>
            </w:pPr>
            <w:r w:rsidRPr="001E2AC7">
              <w:rPr>
                <w:rFonts w:ascii="Arial" w:hAnsi="Arial" w:cs="Arial"/>
                <w:b/>
                <w:bCs/>
                <w:color w:val="000000"/>
                <w:sz w:val="16"/>
                <w:szCs w:val="16"/>
              </w:rPr>
              <w:t>1</w:t>
            </w:r>
            <w:r w:rsidR="00532B73">
              <w:rPr>
                <w:rFonts w:ascii="Arial" w:hAnsi="Arial" w:cs="Arial"/>
                <w:b/>
                <w:bCs/>
                <w:color w:val="000000"/>
                <w:sz w:val="16"/>
                <w:szCs w:val="16"/>
              </w:rPr>
              <w:t>6</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1E2AC7" w:rsidP="001E2AC7">
            <w:pPr>
              <w:jc w:val="center"/>
              <w:rPr>
                <w:rFonts w:ascii="Arial" w:hAnsi="Arial" w:cs="Arial"/>
                <w:sz w:val="16"/>
                <w:szCs w:val="16"/>
              </w:rPr>
            </w:pPr>
            <w:r w:rsidRPr="001E2AC7">
              <w:rPr>
                <w:rFonts w:ascii="Arial" w:hAnsi="Arial" w:cs="Arial"/>
                <w:sz w:val="16"/>
                <w:szCs w:val="16"/>
              </w:rPr>
              <w:t>Financial marks obtained in 30</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30</w:t>
            </w:r>
          </w:p>
        </w:tc>
      </w:tr>
      <w:tr w:rsidR="001E2AC7" w:rsidRPr="001E2AC7" w:rsidTr="00D1711D">
        <w:trPr>
          <w:trHeight w:val="359"/>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532B73">
            <w:pPr>
              <w:jc w:val="center"/>
              <w:rPr>
                <w:rFonts w:ascii="Arial" w:hAnsi="Arial" w:cs="Arial"/>
                <w:b/>
                <w:bCs/>
                <w:color w:val="000000"/>
                <w:sz w:val="16"/>
                <w:szCs w:val="16"/>
              </w:rPr>
            </w:pPr>
            <w:r w:rsidRPr="001E2AC7">
              <w:rPr>
                <w:rFonts w:ascii="Arial" w:hAnsi="Arial" w:cs="Arial"/>
                <w:b/>
                <w:bCs/>
                <w:color w:val="000000"/>
                <w:sz w:val="16"/>
                <w:szCs w:val="16"/>
              </w:rPr>
              <w:t>1</w:t>
            </w:r>
            <w:r w:rsidR="00532B73">
              <w:rPr>
                <w:rFonts w:ascii="Arial" w:hAnsi="Arial" w:cs="Arial"/>
                <w:b/>
                <w:bCs/>
                <w:color w:val="000000"/>
                <w:sz w:val="16"/>
                <w:szCs w:val="16"/>
              </w:rPr>
              <w:t>5</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1E2AC7" w:rsidP="001E2AC7">
            <w:pPr>
              <w:jc w:val="center"/>
              <w:rPr>
                <w:rFonts w:ascii="Arial" w:hAnsi="Arial" w:cs="Arial"/>
                <w:sz w:val="16"/>
                <w:szCs w:val="16"/>
              </w:rPr>
            </w:pPr>
            <w:r w:rsidRPr="001E2AC7">
              <w:rPr>
                <w:rFonts w:ascii="Arial" w:hAnsi="Arial" w:cs="Arial"/>
                <w:sz w:val="16"/>
                <w:szCs w:val="16"/>
              </w:rPr>
              <w:t>Lowest Quoted Price among the qualified bids for particular item</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color w:val="000000"/>
                <w:sz w:val="16"/>
                <w:szCs w:val="16"/>
              </w:rPr>
            </w:pPr>
            <w:r w:rsidRPr="001E2AC7">
              <w:rPr>
                <w:rFonts w:ascii="Arial" w:hAnsi="Arial" w:cs="Arial"/>
                <w:color w:val="000000"/>
                <w:sz w:val="16"/>
                <w:szCs w:val="16"/>
              </w:rPr>
              <w:t>-</w:t>
            </w:r>
          </w:p>
        </w:tc>
      </w:tr>
      <w:tr w:rsidR="001E2AC7" w:rsidRPr="001E2AC7" w:rsidTr="00D1711D">
        <w:trPr>
          <w:trHeight w:val="345"/>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532B73">
            <w:pPr>
              <w:jc w:val="center"/>
              <w:rPr>
                <w:rFonts w:ascii="Arial" w:hAnsi="Arial" w:cs="Arial"/>
                <w:b/>
                <w:bCs/>
                <w:color w:val="000000"/>
                <w:sz w:val="16"/>
                <w:szCs w:val="16"/>
              </w:rPr>
            </w:pPr>
            <w:r w:rsidRPr="001E2AC7">
              <w:rPr>
                <w:rFonts w:ascii="Arial" w:hAnsi="Arial" w:cs="Arial"/>
                <w:b/>
                <w:bCs/>
                <w:color w:val="000000"/>
                <w:sz w:val="16"/>
                <w:szCs w:val="16"/>
              </w:rPr>
              <w:t>1</w:t>
            </w:r>
            <w:r w:rsidR="00532B73">
              <w:rPr>
                <w:rFonts w:ascii="Arial" w:hAnsi="Arial" w:cs="Arial"/>
                <w:b/>
                <w:bCs/>
                <w:color w:val="000000"/>
                <w:sz w:val="16"/>
                <w:szCs w:val="16"/>
              </w:rPr>
              <w:t>4</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1E2AC7" w:rsidP="001E2AC7">
            <w:pPr>
              <w:jc w:val="center"/>
              <w:rPr>
                <w:rFonts w:ascii="Arial" w:hAnsi="Arial" w:cs="Arial"/>
                <w:sz w:val="16"/>
                <w:szCs w:val="16"/>
              </w:rPr>
            </w:pPr>
            <w:r w:rsidRPr="001E2AC7">
              <w:rPr>
                <w:rFonts w:ascii="Arial" w:hAnsi="Arial" w:cs="Arial"/>
                <w:sz w:val="16"/>
                <w:szCs w:val="16"/>
              </w:rPr>
              <w:t>Quoted Unit Price</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color w:val="000000"/>
                <w:sz w:val="16"/>
                <w:szCs w:val="16"/>
              </w:rPr>
            </w:pPr>
            <w:r w:rsidRPr="001E2AC7">
              <w:rPr>
                <w:rFonts w:ascii="Arial" w:hAnsi="Arial" w:cs="Arial"/>
                <w:color w:val="000000"/>
                <w:sz w:val="16"/>
                <w:szCs w:val="16"/>
              </w:rPr>
              <w:t>-</w:t>
            </w:r>
          </w:p>
        </w:tc>
      </w:tr>
      <w:tr w:rsidR="001E2AC7" w:rsidRPr="001E2AC7" w:rsidTr="00D1711D">
        <w:trPr>
          <w:trHeight w:val="521"/>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tcBorders>
              <w:top w:val="nil"/>
              <w:left w:val="nil"/>
              <w:bottom w:val="nil"/>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Total T&amp;E Score</w:t>
            </w: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532B73">
            <w:pPr>
              <w:jc w:val="center"/>
              <w:rPr>
                <w:rFonts w:ascii="Arial" w:hAnsi="Arial" w:cs="Arial"/>
                <w:b/>
                <w:bCs/>
                <w:color w:val="000000"/>
                <w:sz w:val="16"/>
                <w:szCs w:val="16"/>
              </w:rPr>
            </w:pPr>
            <w:r w:rsidRPr="001E2AC7">
              <w:rPr>
                <w:rFonts w:ascii="Arial" w:hAnsi="Arial" w:cs="Arial"/>
                <w:b/>
                <w:bCs/>
                <w:color w:val="000000"/>
                <w:sz w:val="16"/>
                <w:szCs w:val="16"/>
              </w:rPr>
              <w:t>1</w:t>
            </w:r>
            <w:r w:rsidR="00532B73">
              <w:rPr>
                <w:rFonts w:ascii="Arial" w:hAnsi="Arial" w:cs="Arial"/>
                <w:b/>
                <w:bCs/>
                <w:color w:val="000000"/>
                <w:sz w:val="16"/>
                <w:szCs w:val="16"/>
              </w:rPr>
              <w:t>3</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1E2AC7" w:rsidP="001E2AC7">
            <w:pPr>
              <w:jc w:val="center"/>
              <w:rPr>
                <w:rFonts w:ascii="Arial" w:hAnsi="Arial" w:cs="Arial"/>
                <w:sz w:val="16"/>
                <w:szCs w:val="16"/>
              </w:rPr>
            </w:pPr>
            <w:r w:rsidRPr="001E2AC7">
              <w:rPr>
                <w:rFonts w:ascii="Arial" w:hAnsi="Arial" w:cs="Arial"/>
                <w:sz w:val="16"/>
                <w:szCs w:val="16"/>
              </w:rPr>
              <w:t>Total Technical and Evaluation Marks</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70</w:t>
            </w:r>
          </w:p>
        </w:tc>
      </w:tr>
      <w:tr w:rsidR="001E2AC7" w:rsidRPr="001E2AC7" w:rsidTr="00532B73">
        <w:trPr>
          <w:trHeight w:val="557"/>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1E2AC7" w:rsidRPr="001E2AC7" w:rsidRDefault="00532B73" w:rsidP="00532B73">
            <w:pPr>
              <w:ind w:left="113" w:right="113"/>
              <w:jc w:val="center"/>
              <w:rPr>
                <w:rFonts w:ascii="Arial" w:hAnsi="Arial" w:cs="Arial"/>
                <w:b/>
                <w:bCs/>
                <w:color w:val="000000"/>
                <w:sz w:val="16"/>
                <w:szCs w:val="16"/>
              </w:rPr>
            </w:pPr>
            <w:r w:rsidRPr="001E2AC7">
              <w:rPr>
                <w:rFonts w:ascii="Arial" w:hAnsi="Arial" w:cs="Arial"/>
                <w:b/>
                <w:bCs/>
                <w:color w:val="000000"/>
                <w:sz w:val="16"/>
                <w:szCs w:val="16"/>
              </w:rPr>
              <w:t>Technical Parameters</w:t>
            </w: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12</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1E2AC7" w:rsidP="001E2AC7">
            <w:pPr>
              <w:jc w:val="center"/>
              <w:rPr>
                <w:rFonts w:ascii="Arial" w:hAnsi="Arial" w:cs="Arial"/>
                <w:sz w:val="16"/>
                <w:szCs w:val="16"/>
              </w:rPr>
            </w:pPr>
            <w:r w:rsidRPr="001E2AC7">
              <w:rPr>
                <w:rFonts w:ascii="Arial" w:hAnsi="Arial" w:cs="Arial"/>
                <w:sz w:val="16"/>
                <w:szCs w:val="16"/>
              </w:rPr>
              <w:t>Audit report of the last 3 financial year duly attested by chartered accountant (2 marks per year)</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color w:val="000000"/>
                <w:sz w:val="16"/>
                <w:szCs w:val="16"/>
              </w:rPr>
            </w:pPr>
            <w:r w:rsidRPr="001E2AC7">
              <w:rPr>
                <w:rFonts w:ascii="Arial" w:hAnsi="Arial" w:cs="Arial"/>
                <w:color w:val="000000"/>
                <w:sz w:val="16"/>
                <w:szCs w:val="16"/>
              </w:rPr>
              <w:t>6</w:t>
            </w:r>
          </w:p>
        </w:tc>
      </w:tr>
      <w:tr w:rsidR="001E2AC7" w:rsidRPr="001E2AC7" w:rsidTr="00D1711D">
        <w:trPr>
          <w:trHeight w:val="345"/>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11</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1E2AC7" w:rsidP="001E2AC7">
            <w:pPr>
              <w:jc w:val="center"/>
              <w:rPr>
                <w:rFonts w:ascii="Arial" w:hAnsi="Arial" w:cs="Arial"/>
                <w:sz w:val="16"/>
                <w:szCs w:val="16"/>
              </w:rPr>
            </w:pPr>
            <w:r w:rsidRPr="001E2AC7">
              <w:rPr>
                <w:rFonts w:ascii="Arial" w:hAnsi="Arial" w:cs="Arial"/>
                <w:sz w:val="16"/>
                <w:szCs w:val="16"/>
              </w:rPr>
              <w:t>Last 3 years income tax return (2 marks per year)</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color w:val="000000"/>
                <w:sz w:val="16"/>
                <w:szCs w:val="16"/>
              </w:rPr>
            </w:pPr>
            <w:r w:rsidRPr="001E2AC7">
              <w:rPr>
                <w:rFonts w:ascii="Arial" w:hAnsi="Arial" w:cs="Arial"/>
                <w:color w:val="000000"/>
                <w:sz w:val="16"/>
                <w:szCs w:val="16"/>
              </w:rPr>
              <w:t>6</w:t>
            </w:r>
          </w:p>
        </w:tc>
      </w:tr>
      <w:tr w:rsidR="001E2AC7" w:rsidRPr="001E2AC7" w:rsidTr="00D1711D">
        <w:trPr>
          <w:trHeight w:val="345"/>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10</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1E2AC7" w:rsidP="001E2AC7">
            <w:pPr>
              <w:jc w:val="center"/>
              <w:rPr>
                <w:rFonts w:ascii="Arial" w:hAnsi="Arial" w:cs="Arial"/>
                <w:sz w:val="16"/>
                <w:szCs w:val="16"/>
              </w:rPr>
            </w:pPr>
            <w:r w:rsidRPr="001E2AC7">
              <w:rPr>
                <w:rFonts w:ascii="Arial" w:hAnsi="Arial" w:cs="Arial"/>
                <w:sz w:val="16"/>
                <w:szCs w:val="16"/>
              </w:rPr>
              <w:t>Last 3 years annual sales tax returns (2 marks per year)</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color w:val="000000"/>
                <w:sz w:val="16"/>
                <w:szCs w:val="16"/>
              </w:rPr>
            </w:pPr>
            <w:r w:rsidRPr="001E2AC7">
              <w:rPr>
                <w:rFonts w:ascii="Arial" w:hAnsi="Arial" w:cs="Arial"/>
                <w:color w:val="000000"/>
                <w:sz w:val="16"/>
                <w:szCs w:val="16"/>
              </w:rPr>
              <w:t>6</w:t>
            </w:r>
          </w:p>
        </w:tc>
      </w:tr>
      <w:tr w:rsidR="001E2AC7" w:rsidRPr="001E2AC7" w:rsidTr="0007617D">
        <w:trPr>
          <w:trHeight w:val="350"/>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9</w:t>
            </w:r>
          </w:p>
        </w:tc>
        <w:tc>
          <w:tcPr>
            <w:tcW w:w="5745" w:type="dxa"/>
            <w:tcBorders>
              <w:top w:val="nil"/>
              <w:left w:val="nil"/>
              <w:bottom w:val="single" w:sz="4" w:space="0" w:color="auto"/>
              <w:right w:val="single" w:sz="4" w:space="0" w:color="auto"/>
            </w:tcBorders>
            <w:shd w:val="clear" w:color="auto" w:fill="auto"/>
            <w:vAlign w:val="center"/>
            <w:hideMark/>
          </w:tcPr>
          <w:p w:rsidR="00842B94" w:rsidRDefault="00842B94" w:rsidP="00842B94">
            <w:pPr>
              <w:jc w:val="center"/>
              <w:rPr>
                <w:rFonts w:ascii="Arial" w:hAnsi="Arial" w:cs="Arial"/>
                <w:sz w:val="16"/>
                <w:szCs w:val="16"/>
              </w:rPr>
            </w:pPr>
            <w:r>
              <w:rPr>
                <w:rFonts w:ascii="Arial" w:hAnsi="Arial" w:cs="Arial"/>
                <w:sz w:val="16"/>
                <w:szCs w:val="16"/>
              </w:rPr>
              <w:t xml:space="preserve">Conformance to </w:t>
            </w:r>
            <w:r w:rsidRPr="00842B94">
              <w:rPr>
                <w:rFonts w:ascii="Arial" w:hAnsi="Arial" w:cs="Arial"/>
                <w:sz w:val="16"/>
                <w:szCs w:val="16"/>
              </w:rPr>
              <w:t xml:space="preserve">specification </w:t>
            </w:r>
          </w:p>
          <w:p w:rsidR="00842B94" w:rsidRPr="00842B94" w:rsidRDefault="00842B94" w:rsidP="00842B94">
            <w:pPr>
              <w:jc w:val="center"/>
              <w:rPr>
                <w:rFonts w:ascii="Arial" w:hAnsi="Arial" w:cs="Arial"/>
                <w:sz w:val="16"/>
                <w:szCs w:val="16"/>
              </w:rPr>
            </w:pPr>
            <w:r w:rsidRPr="00842B94">
              <w:rPr>
                <w:rFonts w:ascii="Arial" w:hAnsi="Arial" w:cs="Arial"/>
                <w:sz w:val="16"/>
                <w:szCs w:val="16"/>
              </w:rPr>
              <w:t>(Fully compliance with the required specifications as per Statement of</w:t>
            </w:r>
          </w:p>
          <w:p w:rsidR="00842B94" w:rsidRPr="00842B94" w:rsidRDefault="00842B94" w:rsidP="00842B94">
            <w:pPr>
              <w:jc w:val="center"/>
              <w:rPr>
                <w:rFonts w:ascii="Arial" w:hAnsi="Arial" w:cs="Arial"/>
                <w:sz w:val="16"/>
                <w:szCs w:val="16"/>
              </w:rPr>
            </w:pPr>
            <w:r w:rsidRPr="00842B94">
              <w:rPr>
                <w:rFonts w:ascii="Arial" w:hAnsi="Arial" w:cs="Arial"/>
                <w:sz w:val="16"/>
                <w:szCs w:val="16"/>
              </w:rPr>
              <w:t>Requirement. Minor deviations may be accommodated up to 4, subject to the</w:t>
            </w:r>
          </w:p>
          <w:p w:rsidR="00842B94" w:rsidRPr="00842B94" w:rsidRDefault="00842B94" w:rsidP="00842B94">
            <w:pPr>
              <w:jc w:val="center"/>
              <w:rPr>
                <w:rFonts w:ascii="Arial" w:hAnsi="Arial" w:cs="Arial"/>
                <w:sz w:val="16"/>
                <w:szCs w:val="16"/>
              </w:rPr>
            </w:pPr>
            <w:r w:rsidRPr="00842B94">
              <w:rPr>
                <w:rFonts w:ascii="Arial" w:hAnsi="Arial" w:cs="Arial"/>
                <w:sz w:val="16"/>
                <w:szCs w:val="16"/>
              </w:rPr>
              <w:t>condition that main function and</w:t>
            </w:r>
            <w:r w:rsidR="00794DC3">
              <w:rPr>
                <w:rFonts w:ascii="Arial" w:hAnsi="Arial" w:cs="Arial"/>
                <w:sz w:val="16"/>
                <w:szCs w:val="16"/>
              </w:rPr>
              <w:t xml:space="preserve"> performance in any aspect should</w:t>
            </w:r>
            <w:r w:rsidRPr="00842B94">
              <w:rPr>
                <w:rFonts w:ascii="Arial" w:hAnsi="Arial" w:cs="Arial"/>
                <w:sz w:val="16"/>
                <w:szCs w:val="16"/>
              </w:rPr>
              <w:t xml:space="preserve"> not be</w:t>
            </w:r>
          </w:p>
          <w:p w:rsidR="00842B94" w:rsidRPr="00842B94" w:rsidRDefault="00842B94" w:rsidP="00842B94">
            <w:pPr>
              <w:jc w:val="center"/>
              <w:rPr>
                <w:rFonts w:ascii="Arial" w:hAnsi="Arial" w:cs="Arial"/>
                <w:sz w:val="16"/>
                <w:szCs w:val="16"/>
              </w:rPr>
            </w:pPr>
            <w:r w:rsidRPr="00842B94">
              <w:rPr>
                <w:rFonts w:ascii="Arial" w:hAnsi="Arial" w:cs="Arial"/>
                <w:sz w:val="16"/>
                <w:szCs w:val="16"/>
              </w:rPr>
              <w:t>affected. More than 4 minor deviation will be considered as major deviation</w:t>
            </w:r>
          </w:p>
          <w:p w:rsidR="00842B94" w:rsidRPr="00842B94" w:rsidRDefault="00842B94" w:rsidP="00842B94">
            <w:pPr>
              <w:jc w:val="center"/>
              <w:rPr>
                <w:rFonts w:ascii="Arial" w:hAnsi="Arial" w:cs="Arial"/>
                <w:sz w:val="16"/>
                <w:szCs w:val="16"/>
              </w:rPr>
            </w:pPr>
            <w:r w:rsidRPr="00842B94">
              <w:rPr>
                <w:rFonts w:ascii="Arial" w:hAnsi="Arial" w:cs="Arial"/>
                <w:sz w:val="16"/>
                <w:szCs w:val="16"/>
              </w:rPr>
              <w:t>and the bidder will be considered as non-responsive for the quoted item. (One</w:t>
            </w:r>
          </w:p>
          <w:p w:rsidR="00842B94" w:rsidRPr="00842B94" w:rsidRDefault="00842B94" w:rsidP="00842B94">
            <w:pPr>
              <w:jc w:val="center"/>
              <w:rPr>
                <w:rFonts w:ascii="Arial" w:hAnsi="Arial" w:cs="Arial"/>
                <w:sz w:val="16"/>
                <w:szCs w:val="16"/>
              </w:rPr>
            </w:pPr>
            <w:r w:rsidRPr="00842B94">
              <w:rPr>
                <w:rFonts w:ascii="Arial" w:hAnsi="Arial" w:cs="Arial"/>
                <w:sz w:val="16"/>
                <w:szCs w:val="16"/>
              </w:rPr>
              <w:t>mark for each deviation will be deducted with due justification by scrutiny</w:t>
            </w:r>
          </w:p>
          <w:p w:rsidR="001E2AC7" w:rsidRPr="001E2AC7" w:rsidRDefault="00842B94" w:rsidP="00842B94">
            <w:pPr>
              <w:jc w:val="center"/>
              <w:rPr>
                <w:rFonts w:ascii="Arial" w:hAnsi="Arial" w:cs="Arial"/>
                <w:sz w:val="16"/>
                <w:szCs w:val="16"/>
              </w:rPr>
            </w:pPr>
            <w:r w:rsidRPr="00842B94">
              <w:rPr>
                <w:rFonts w:ascii="Arial" w:hAnsi="Arial" w:cs="Arial"/>
                <w:sz w:val="16"/>
                <w:szCs w:val="16"/>
              </w:rPr>
              <w:t>Committee</w:t>
            </w:r>
            <w:r>
              <w:rPr>
                <w:rFonts w:ascii="Arial" w:hAnsi="Arial" w:cs="Arial"/>
                <w:sz w:val="16"/>
                <w:szCs w:val="16"/>
              </w:rPr>
              <w:t>)</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546B4E">
            <w:pPr>
              <w:jc w:val="center"/>
              <w:rPr>
                <w:rFonts w:ascii="Arial" w:hAnsi="Arial" w:cs="Arial"/>
                <w:color w:val="000000"/>
                <w:sz w:val="16"/>
                <w:szCs w:val="16"/>
              </w:rPr>
            </w:pPr>
            <w:r w:rsidRPr="001E2AC7">
              <w:rPr>
                <w:rFonts w:ascii="Arial" w:hAnsi="Arial" w:cs="Arial"/>
                <w:color w:val="000000"/>
                <w:sz w:val="16"/>
                <w:szCs w:val="16"/>
              </w:rPr>
              <w:t>2</w:t>
            </w:r>
            <w:r w:rsidR="00546B4E">
              <w:rPr>
                <w:rFonts w:ascii="Arial" w:hAnsi="Arial" w:cs="Arial"/>
                <w:color w:val="000000"/>
                <w:sz w:val="16"/>
                <w:szCs w:val="16"/>
              </w:rPr>
              <w:t>5</w:t>
            </w:r>
          </w:p>
        </w:tc>
      </w:tr>
      <w:tr w:rsidR="001E2AC7" w:rsidRPr="001E2AC7" w:rsidTr="00D1711D">
        <w:trPr>
          <w:trHeight w:val="629"/>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8</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D1711D" w:rsidP="001E2AC7">
            <w:pPr>
              <w:jc w:val="center"/>
              <w:rPr>
                <w:rFonts w:ascii="Arial" w:hAnsi="Arial" w:cs="Arial"/>
                <w:sz w:val="16"/>
                <w:szCs w:val="16"/>
              </w:rPr>
            </w:pPr>
            <w:r w:rsidRPr="00BF4794">
              <w:rPr>
                <w:rFonts w:ascii="Arial" w:hAnsi="Arial" w:cs="Arial"/>
                <w:sz w:val="16"/>
                <w:szCs w:val="16"/>
              </w:rPr>
              <w:t xml:space="preserve">Revenue from sales </w:t>
            </w:r>
            <w:r w:rsidRPr="00D9614B">
              <w:rPr>
                <w:rFonts w:ascii="Arial" w:hAnsi="Arial" w:cs="Arial"/>
                <w:i/>
                <w:sz w:val="16"/>
                <w:szCs w:val="16"/>
              </w:rPr>
              <w:t>(documents must be verified from the chartered accountant. Moreover, revenue from sales will be verified from the tax return)</w:t>
            </w:r>
            <w:r w:rsidRPr="00BF4794">
              <w:rPr>
                <w:rFonts w:ascii="Arial" w:hAnsi="Arial" w:cs="Arial"/>
                <w:sz w:val="16"/>
                <w:szCs w:val="16"/>
              </w:rPr>
              <w:br/>
              <w:t xml:space="preserve">(More than </w:t>
            </w:r>
            <w:r>
              <w:rPr>
                <w:rFonts w:ascii="Arial" w:hAnsi="Arial" w:cs="Arial"/>
                <w:sz w:val="16"/>
                <w:szCs w:val="16"/>
              </w:rPr>
              <w:t>50 Million sales in last FY = 5</w:t>
            </w:r>
            <w:r w:rsidRPr="00BF4794">
              <w:rPr>
                <w:rFonts w:ascii="Arial" w:hAnsi="Arial" w:cs="Arial"/>
                <w:sz w:val="16"/>
                <w:szCs w:val="16"/>
              </w:rPr>
              <w:t xml:space="preserve"> marks, less than 50 to 20 Million sales in las</w:t>
            </w:r>
            <w:r>
              <w:rPr>
                <w:rFonts w:ascii="Arial" w:hAnsi="Arial" w:cs="Arial"/>
                <w:sz w:val="16"/>
                <w:szCs w:val="16"/>
              </w:rPr>
              <w:t>t FY = 3</w:t>
            </w:r>
            <w:r w:rsidRPr="00BF4794">
              <w:rPr>
                <w:rFonts w:ascii="Arial" w:hAnsi="Arial" w:cs="Arial"/>
                <w:sz w:val="16"/>
                <w:szCs w:val="16"/>
              </w:rPr>
              <w:t xml:space="preserve"> marks and below</w:t>
            </w:r>
            <w:r>
              <w:rPr>
                <w:rFonts w:ascii="Arial" w:hAnsi="Arial" w:cs="Arial"/>
                <w:sz w:val="16"/>
                <w:szCs w:val="16"/>
              </w:rPr>
              <w:t xml:space="preserve"> 20 Million sales in last FY = 2 marks</w:t>
            </w:r>
            <w:r w:rsidRPr="00BF4794">
              <w:rPr>
                <w:rFonts w:ascii="Arial" w:hAnsi="Arial" w:cs="Arial"/>
                <w:sz w:val="16"/>
                <w:szCs w:val="16"/>
              </w:rPr>
              <w:t>)</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color w:val="000000"/>
                <w:sz w:val="16"/>
                <w:szCs w:val="16"/>
              </w:rPr>
            </w:pPr>
            <w:r w:rsidRPr="001E2AC7">
              <w:rPr>
                <w:rFonts w:ascii="Arial" w:hAnsi="Arial" w:cs="Arial"/>
                <w:color w:val="000000"/>
                <w:sz w:val="16"/>
                <w:szCs w:val="16"/>
              </w:rPr>
              <w:t>5</w:t>
            </w:r>
          </w:p>
        </w:tc>
      </w:tr>
      <w:tr w:rsidR="001E2AC7" w:rsidRPr="001E2AC7" w:rsidTr="00D1711D">
        <w:trPr>
          <w:trHeight w:val="290"/>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7</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DE7F7A" w:rsidP="001E2AC7">
            <w:pPr>
              <w:jc w:val="center"/>
              <w:rPr>
                <w:rFonts w:ascii="Arial" w:hAnsi="Arial" w:cs="Arial"/>
                <w:sz w:val="16"/>
                <w:szCs w:val="16"/>
              </w:rPr>
            </w:pPr>
            <w:r>
              <w:rPr>
                <w:rFonts w:ascii="Arial" w:hAnsi="Arial" w:cs="Arial"/>
                <w:sz w:val="16"/>
                <w:szCs w:val="16"/>
              </w:rPr>
              <w:t>Office setup at</w:t>
            </w:r>
            <w:r w:rsidR="001E2AC7" w:rsidRPr="001E2AC7">
              <w:rPr>
                <w:rFonts w:ascii="Arial" w:hAnsi="Arial" w:cs="Arial"/>
                <w:sz w:val="16"/>
                <w:szCs w:val="16"/>
              </w:rPr>
              <w:t xml:space="preserve"> national level</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color w:val="000000"/>
                <w:sz w:val="16"/>
                <w:szCs w:val="16"/>
              </w:rPr>
            </w:pPr>
            <w:r w:rsidRPr="001E2AC7">
              <w:rPr>
                <w:rFonts w:ascii="Arial" w:hAnsi="Arial" w:cs="Arial"/>
                <w:color w:val="000000"/>
                <w:sz w:val="16"/>
                <w:szCs w:val="16"/>
              </w:rPr>
              <w:t>5</w:t>
            </w:r>
          </w:p>
        </w:tc>
      </w:tr>
      <w:tr w:rsidR="00E54CC0" w:rsidRPr="001E2AC7" w:rsidTr="00D1711D">
        <w:trPr>
          <w:trHeight w:val="485"/>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E54CC0" w:rsidRPr="001E2AC7" w:rsidRDefault="00E54CC0" w:rsidP="00E54CC0">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E54CC0" w:rsidRPr="001E2AC7" w:rsidRDefault="00E54CC0" w:rsidP="00E54CC0">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E54CC0" w:rsidRPr="001E2AC7" w:rsidRDefault="00E54CC0" w:rsidP="00E54CC0">
            <w:pPr>
              <w:jc w:val="center"/>
              <w:rPr>
                <w:rFonts w:ascii="Arial" w:hAnsi="Arial" w:cs="Arial"/>
                <w:b/>
                <w:bCs/>
                <w:color w:val="000000"/>
                <w:sz w:val="16"/>
                <w:szCs w:val="16"/>
              </w:rPr>
            </w:pPr>
            <w:r w:rsidRPr="001E2AC7">
              <w:rPr>
                <w:rFonts w:ascii="Arial" w:hAnsi="Arial" w:cs="Arial"/>
                <w:b/>
                <w:bCs/>
                <w:color w:val="000000"/>
                <w:sz w:val="16"/>
                <w:szCs w:val="16"/>
              </w:rPr>
              <w:t>6</w:t>
            </w:r>
          </w:p>
        </w:tc>
        <w:tc>
          <w:tcPr>
            <w:tcW w:w="5745" w:type="dxa"/>
            <w:tcBorders>
              <w:top w:val="nil"/>
              <w:left w:val="nil"/>
              <w:bottom w:val="single" w:sz="4" w:space="0" w:color="auto"/>
              <w:right w:val="single" w:sz="4" w:space="0" w:color="auto"/>
            </w:tcBorders>
            <w:shd w:val="clear" w:color="auto" w:fill="auto"/>
            <w:vAlign w:val="center"/>
            <w:hideMark/>
          </w:tcPr>
          <w:p w:rsidR="00E54CC0" w:rsidRPr="00957E01" w:rsidRDefault="00E54CC0" w:rsidP="00E54CC0">
            <w:pPr>
              <w:jc w:val="center"/>
              <w:rPr>
                <w:rFonts w:ascii="Arial" w:hAnsi="Arial" w:cs="Arial"/>
                <w:sz w:val="16"/>
                <w:szCs w:val="16"/>
              </w:rPr>
            </w:pPr>
            <w:r w:rsidRPr="00957E01">
              <w:rPr>
                <w:rFonts w:ascii="Arial" w:hAnsi="Arial" w:cs="Arial"/>
                <w:sz w:val="16"/>
                <w:szCs w:val="16"/>
              </w:rPr>
              <w:t>2 marks for each satisfactory performance certificate of the quoted item coupled with purchase order of private institutes/sector</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E54CC0" w:rsidRPr="001E2AC7" w:rsidRDefault="00E54CC0" w:rsidP="00E54CC0">
            <w:pPr>
              <w:jc w:val="center"/>
              <w:rPr>
                <w:rFonts w:ascii="Arial" w:hAnsi="Arial" w:cs="Arial"/>
                <w:color w:val="000000"/>
                <w:sz w:val="16"/>
                <w:szCs w:val="16"/>
              </w:rPr>
            </w:pPr>
            <w:r w:rsidRPr="001E2AC7">
              <w:rPr>
                <w:rFonts w:ascii="Arial" w:hAnsi="Arial" w:cs="Arial"/>
                <w:color w:val="000000"/>
                <w:sz w:val="16"/>
                <w:szCs w:val="16"/>
              </w:rPr>
              <w:t>6</w:t>
            </w:r>
          </w:p>
        </w:tc>
      </w:tr>
      <w:tr w:rsidR="00E54CC0" w:rsidRPr="001E2AC7" w:rsidTr="00D1711D">
        <w:trPr>
          <w:trHeight w:val="539"/>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E54CC0" w:rsidRPr="001E2AC7" w:rsidRDefault="00E54CC0" w:rsidP="00E54CC0">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E54CC0" w:rsidRPr="001E2AC7" w:rsidRDefault="00E54CC0" w:rsidP="00E54CC0">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E54CC0" w:rsidRPr="001E2AC7" w:rsidRDefault="00E54CC0" w:rsidP="00E54CC0">
            <w:pPr>
              <w:jc w:val="center"/>
              <w:rPr>
                <w:rFonts w:ascii="Arial" w:hAnsi="Arial" w:cs="Arial"/>
                <w:b/>
                <w:bCs/>
                <w:color w:val="000000"/>
                <w:sz w:val="16"/>
                <w:szCs w:val="16"/>
              </w:rPr>
            </w:pPr>
            <w:r w:rsidRPr="001E2AC7">
              <w:rPr>
                <w:rFonts w:ascii="Arial" w:hAnsi="Arial" w:cs="Arial"/>
                <w:b/>
                <w:bCs/>
                <w:color w:val="000000"/>
                <w:sz w:val="16"/>
                <w:szCs w:val="16"/>
              </w:rPr>
              <w:t>5</w:t>
            </w:r>
          </w:p>
        </w:tc>
        <w:tc>
          <w:tcPr>
            <w:tcW w:w="5745" w:type="dxa"/>
            <w:tcBorders>
              <w:top w:val="nil"/>
              <w:left w:val="nil"/>
              <w:bottom w:val="single" w:sz="4" w:space="0" w:color="auto"/>
              <w:right w:val="single" w:sz="4" w:space="0" w:color="auto"/>
            </w:tcBorders>
            <w:shd w:val="clear" w:color="auto" w:fill="auto"/>
            <w:vAlign w:val="center"/>
            <w:hideMark/>
          </w:tcPr>
          <w:p w:rsidR="00E54CC0" w:rsidRPr="00957E01" w:rsidRDefault="00E54CC0" w:rsidP="00E54CC0">
            <w:pPr>
              <w:jc w:val="center"/>
              <w:rPr>
                <w:rFonts w:ascii="Arial" w:hAnsi="Arial" w:cs="Arial"/>
                <w:sz w:val="16"/>
                <w:szCs w:val="16"/>
              </w:rPr>
            </w:pPr>
            <w:r w:rsidRPr="00957E01">
              <w:rPr>
                <w:rFonts w:ascii="Arial" w:hAnsi="Arial" w:cs="Arial"/>
                <w:sz w:val="16"/>
                <w:szCs w:val="16"/>
              </w:rPr>
              <w:t>2 marks for each satisfactory performance certificate of the quoted item coupled with purchase order/contract agreement/award letter of public institutes/sector</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E54CC0" w:rsidRPr="001E2AC7" w:rsidRDefault="00E54CC0" w:rsidP="00E54CC0">
            <w:pPr>
              <w:jc w:val="center"/>
              <w:rPr>
                <w:rFonts w:ascii="Arial" w:hAnsi="Arial" w:cs="Arial"/>
                <w:color w:val="000000"/>
                <w:sz w:val="16"/>
                <w:szCs w:val="16"/>
              </w:rPr>
            </w:pPr>
            <w:r w:rsidRPr="001E2AC7">
              <w:rPr>
                <w:rFonts w:ascii="Arial" w:hAnsi="Arial" w:cs="Arial"/>
                <w:color w:val="000000"/>
                <w:sz w:val="16"/>
                <w:szCs w:val="16"/>
              </w:rPr>
              <w:t>6</w:t>
            </w:r>
          </w:p>
        </w:tc>
      </w:tr>
      <w:tr w:rsidR="00E54CC0" w:rsidRPr="001E2AC7" w:rsidTr="00D1711D">
        <w:trPr>
          <w:trHeight w:val="611"/>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E54CC0" w:rsidRPr="001E2AC7" w:rsidRDefault="00E54CC0" w:rsidP="00E54CC0">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E54CC0" w:rsidRPr="001E2AC7" w:rsidRDefault="00E54CC0" w:rsidP="00E54CC0">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E54CC0" w:rsidRPr="001E2AC7" w:rsidRDefault="00E54CC0" w:rsidP="00E54CC0">
            <w:pPr>
              <w:jc w:val="center"/>
              <w:rPr>
                <w:rFonts w:ascii="Arial" w:hAnsi="Arial" w:cs="Arial"/>
                <w:b/>
                <w:bCs/>
                <w:color w:val="000000"/>
                <w:sz w:val="16"/>
                <w:szCs w:val="16"/>
              </w:rPr>
            </w:pPr>
            <w:r w:rsidRPr="001E2AC7">
              <w:rPr>
                <w:rFonts w:ascii="Arial" w:hAnsi="Arial" w:cs="Arial"/>
                <w:b/>
                <w:bCs/>
                <w:color w:val="000000"/>
                <w:sz w:val="16"/>
                <w:szCs w:val="16"/>
              </w:rPr>
              <w:t>4</w:t>
            </w:r>
          </w:p>
        </w:tc>
        <w:tc>
          <w:tcPr>
            <w:tcW w:w="5745" w:type="dxa"/>
            <w:tcBorders>
              <w:top w:val="nil"/>
              <w:left w:val="nil"/>
              <w:bottom w:val="single" w:sz="4" w:space="0" w:color="auto"/>
              <w:right w:val="single" w:sz="4" w:space="0" w:color="auto"/>
            </w:tcBorders>
            <w:shd w:val="clear" w:color="auto" w:fill="auto"/>
            <w:vAlign w:val="center"/>
            <w:hideMark/>
          </w:tcPr>
          <w:p w:rsidR="00E54CC0" w:rsidRDefault="00E54CC0" w:rsidP="00E54CC0">
            <w:pPr>
              <w:jc w:val="center"/>
              <w:rPr>
                <w:rFonts w:ascii="Arial" w:hAnsi="Arial" w:cs="Arial"/>
                <w:sz w:val="16"/>
                <w:szCs w:val="16"/>
              </w:rPr>
            </w:pPr>
            <w:r w:rsidRPr="005332F6">
              <w:rPr>
                <w:rFonts w:ascii="Arial" w:hAnsi="Arial" w:cs="Arial"/>
                <w:sz w:val="16"/>
                <w:szCs w:val="16"/>
              </w:rPr>
              <w:t>Goods Declaration certificate</w:t>
            </w:r>
            <w:r>
              <w:rPr>
                <w:rFonts w:ascii="Arial" w:hAnsi="Arial" w:cs="Arial"/>
                <w:sz w:val="16"/>
                <w:szCs w:val="16"/>
              </w:rPr>
              <w:t xml:space="preserve"> of importer</w:t>
            </w:r>
            <w:r w:rsidRPr="005332F6">
              <w:rPr>
                <w:rFonts w:ascii="Arial" w:hAnsi="Arial" w:cs="Arial"/>
                <w:sz w:val="16"/>
                <w:szCs w:val="16"/>
              </w:rPr>
              <w:t xml:space="preserve"> coupled with airway / way bill for the quoted item/s</w:t>
            </w:r>
          </w:p>
          <w:p w:rsidR="00E54CC0" w:rsidRPr="0062674B" w:rsidRDefault="00E54CC0" w:rsidP="00E54CC0">
            <w:pPr>
              <w:jc w:val="center"/>
              <w:rPr>
                <w:rFonts w:ascii="Arial" w:hAnsi="Arial" w:cs="Arial"/>
                <w:sz w:val="16"/>
                <w:szCs w:val="16"/>
              </w:rPr>
            </w:pPr>
            <w:r>
              <w:rPr>
                <w:rFonts w:ascii="Arial" w:hAnsi="Arial" w:cs="Arial"/>
                <w:sz w:val="16"/>
                <w:szCs w:val="16"/>
              </w:rPr>
              <w:t xml:space="preserve">Goods Declaration certificate of raw material for local manufacturer </w:t>
            </w:r>
            <w:r w:rsidRPr="005332F6">
              <w:rPr>
                <w:rFonts w:ascii="Arial" w:hAnsi="Arial" w:cs="Arial"/>
                <w:sz w:val="16"/>
                <w:szCs w:val="16"/>
              </w:rPr>
              <w:t>coupled with airway / way bill</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E54CC0" w:rsidRPr="001E2AC7" w:rsidRDefault="00E54CC0" w:rsidP="00E54CC0">
            <w:pPr>
              <w:jc w:val="center"/>
              <w:rPr>
                <w:rFonts w:ascii="Arial" w:hAnsi="Arial" w:cs="Arial"/>
                <w:color w:val="000000"/>
                <w:sz w:val="16"/>
                <w:szCs w:val="16"/>
              </w:rPr>
            </w:pPr>
            <w:r>
              <w:rPr>
                <w:rFonts w:ascii="Arial" w:hAnsi="Arial" w:cs="Arial"/>
                <w:color w:val="000000"/>
                <w:sz w:val="16"/>
                <w:szCs w:val="16"/>
              </w:rPr>
              <w:t>5</w:t>
            </w:r>
          </w:p>
        </w:tc>
      </w:tr>
      <w:tr w:rsidR="001E2AC7" w:rsidRPr="001E2AC7" w:rsidTr="009F07AC">
        <w:trPr>
          <w:trHeight w:val="422"/>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3</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1E2AC7" w:rsidP="001E2AC7">
            <w:pPr>
              <w:jc w:val="center"/>
              <w:rPr>
                <w:rFonts w:ascii="Arial" w:hAnsi="Arial" w:cs="Arial"/>
                <w:sz w:val="16"/>
                <w:szCs w:val="16"/>
              </w:rPr>
            </w:pPr>
            <w:r w:rsidRPr="001E2AC7">
              <w:rPr>
                <w:rFonts w:ascii="Arial" w:hAnsi="Arial" w:cs="Arial"/>
                <w:sz w:val="16"/>
                <w:szCs w:val="16"/>
              </w:rPr>
              <w:t>NTN &amp; STRN registration certificate is mandatory and non-provision will lead to disqualification</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color w:val="000000"/>
                <w:sz w:val="16"/>
                <w:szCs w:val="16"/>
              </w:rPr>
            </w:pPr>
            <w:r w:rsidRPr="001E2AC7">
              <w:rPr>
                <w:rFonts w:ascii="Arial" w:hAnsi="Arial" w:cs="Arial"/>
                <w:color w:val="000000"/>
                <w:sz w:val="16"/>
                <w:szCs w:val="16"/>
              </w:rPr>
              <w:t>-</w:t>
            </w:r>
          </w:p>
        </w:tc>
      </w:tr>
      <w:tr w:rsidR="001E2AC7" w:rsidRPr="001E2AC7" w:rsidTr="009F07AC">
        <w:trPr>
          <w:trHeight w:val="440"/>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2</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025F21" w:rsidP="00DE7F7A">
            <w:pPr>
              <w:jc w:val="center"/>
              <w:rPr>
                <w:rFonts w:ascii="Arial" w:hAnsi="Arial" w:cs="Arial"/>
                <w:sz w:val="16"/>
                <w:szCs w:val="16"/>
              </w:rPr>
            </w:pPr>
            <w:r>
              <w:rPr>
                <w:rFonts w:ascii="Arial" w:hAnsi="Arial" w:cs="Arial"/>
                <w:sz w:val="16"/>
                <w:szCs w:val="16"/>
              </w:rPr>
              <w:t xml:space="preserve">Manufacturer / </w:t>
            </w:r>
            <w:r w:rsidR="00DE7F7A" w:rsidRPr="00666074">
              <w:rPr>
                <w:rFonts w:ascii="Arial" w:hAnsi="Arial" w:cs="Arial"/>
                <w:sz w:val="16"/>
                <w:szCs w:val="16"/>
              </w:rPr>
              <w:t>Manufacturer</w:t>
            </w:r>
            <w:r w:rsidR="00DE7F7A" w:rsidRPr="0062674B">
              <w:rPr>
                <w:rFonts w:ascii="Arial" w:hAnsi="Arial" w:cs="Arial"/>
                <w:sz w:val="16"/>
                <w:szCs w:val="16"/>
              </w:rPr>
              <w:t xml:space="preserve"> </w:t>
            </w:r>
            <w:r w:rsidR="00DE7F7A">
              <w:rPr>
                <w:rFonts w:ascii="Arial" w:hAnsi="Arial" w:cs="Arial"/>
                <w:sz w:val="16"/>
                <w:szCs w:val="16"/>
              </w:rPr>
              <w:t>a</w:t>
            </w:r>
            <w:r w:rsidRPr="0062674B">
              <w:rPr>
                <w:rFonts w:ascii="Arial" w:hAnsi="Arial" w:cs="Arial"/>
                <w:sz w:val="16"/>
                <w:szCs w:val="16"/>
              </w:rPr>
              <w:t>uthorization letter</w:t>
            </w:r>
            <w:r w:rsidR="00011FB7">
              <w:rPr>
                <w:rFonts w:ascii="Arial" w:hAnsi="Arial" w:cs="Arial"/>
                <w:sz w:val="16"/>
                <w:szCs w:val="16"/>
              </w:rPr>
              <w:t xml:space="preserve"> </w:t>
            </w:r>
            <w:r w:rsidR="00011FB7" w:rsidRPr="00BF4794">
              <w:rPr>
                <w:rFonts w:ascii="Arial" w:hAnsi="Arial" w:cs="Arial"/>
                <w:sz w:val="16"/>
                <w:szCs w:val="16"/>
              </w:rPr>
              <w:t>for</w:t>
            </w:r>
            <w:r w:rsidR="00011FB7">
              <w:rPr>
                <w:rFonts w:ascii="Arial" w:hAnsi="Arial" w:cs="Arial"/>
                <w:sz w:val="16"/>
                <w:szCs w:val="16"/>
              </w:rPr>
              <w:t xml:space="preserve"> sole distributor</w:t>
            </w:r>
            <w:r w:rsidRPr="0062674B">
              <w:rPr>
                <w:rFonts w:ascii="Arial" w:hAnsi="Arial" w:cs="Arial"/>
                <w:sz w:val="16"/>
                <w:szCs w:val="16"/>
              </w:rPr>
              <w:t xml:space="preserve"> is mandatory and non-provision will lead to disqualification</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color w:val="000000"/>
                <w:sz w:val="16"/>
                <w:szCs w:val="16"/>
              </w:rPr>
            </w:pPr>
            <w:r w:rsidRPr="001E2AC7">
              <w:rPr>
                <w:rFonts w:ascii="Arial" w:hAnsi="Arial" w:cs="Arial"/>
                <w:color w:val="000000"/>
                <w:sz w:val="16"/>
                <w:szCs w:val="16"/>
              </w:rPr>
              <w:t>-</w:t>
            </w:r>
          </w:p>
        </w:tc>
      </w:tr>
      <w:tr w:rsidR="001E2AC7" w:rsidRPr="001E2AC7" w:rsidTr="00D1711D">
        <w:trPr>
          <w:trHeight w:val="557"/>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1</w:t>
            </w:r>
          </w:p>
        </w:tc>
        <w:tc>
          <w:tcPr>
            <w:tcW w:w="5745" w:type="dxa"/>
            <w:tcBorders>
              <w:top w:val="nil"/>
              <w:left w:val="nil"/>
              <w:bottom w:val="single" w:sz="4" w:space="0" w:color="auto"/>
              <w:right w:val="single" w:sz="4" w:space="0" w:color="auto"/>
            </w:tcBorders>
            <w:shd w:val="clear" w:color="auto" w:fill="auto"/>
            <w:vAlign w:val="center"/>
            <w:hideMark/>
          </w:tcPr>
          <w:p w:rsidR="001E2AC7" w:rsidRPr="001E2AC7" w:rsidRDefault="001E2AC7" w:rsidP="001E2AC7">
            <w:pPr>
              <w:jc w:val="center"/>
              <w:rPr>
                <w:rFonts w:ascii="Arial" w:hAnsi="Arial" w:cs="Arial"/>
                <w:sz w:val="16"/>
                <w:szCs w:val="16"/>
              </w:rPr>
            </w:pPr>
            <w:r w:rsidRPr="001E2AC7">
              <w:rPr>
                <w:rFonts w:ascii="Arial" w:hAnsi="Arial" w:cs="Arial"/>
                <w:sz w:val="16"/>
                <w:szCs w:val="16"/>
              </w:rPr>
              <w:t>WHO-PQ certificate is mandatory and non-provision will lead to disqualification</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1E2AC7" w:rsidRPr="001E2AC7" w:rsidRDefault="001E2AC7" w:rsidP="001E2AC7">
            <w:pPr>
              <w:jc w:val="center"/>
              <w:rPr>
                <w:rFonts w:ascii="Arial" w:hAnsi="Arial" w:cs="Arial"/>
                <w:color w:val="000000"/>
                <w:sz w:val="16"/>
                <w:szCs w:val="16"/>
              </w:rPr>
            </w:pPr>
            <w:r w:rsidRPr="001E2AC7">
              <w:rPr>
                <w:rFonts w:ascii="Arial" w:hAnsi="Arial" w:cs="Arial"/>
                <w:color w:val="000000"/>
                <w:sz w:val="16"/>
                <w:szCs w:val="16"/>
              </w:rPr>
              <w:t>-</w:t>
            </w:r>
          </w:p>
        </w:tc>
      </w:tr>
      <w:tr w:rsidR="001E2AC7" w:rsidRPr="001E2AC7" w:rsidTr="001E2AC7">
        <w:trPr>
          <w:trHeight w:val="728"/>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8441"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Quoted Item</w:t>
            </w:r>
          </w:p>
        </w:tc>
      </w:tr>
      <w:tr w:rsidR="001E2AC7" w:rsidRPr="001E2AC7" w:rsidTr="001E2AC7">
        <w:trPr>
          <w:trHeight w:val="791"/>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8441"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Name of Country Origin</w:t>
            </w:r>
          </w:p>
        </w:tc>
      </w:tr>
      <w:tr w:rsidR="001E2AC7" w:rsidRPr="001E2AC7" w:rsidTr="001E2AC7">
        <w:trPr>
          <w:trHeight w:val="1169"/>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8441"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Name of Principle Manufacturer</w:t>
            </w:r>
          </w:p>
        </w:tc>
      </w:tr>
      <w:tr w:rsidR="001E2AC7" w:rsidRPr="001E2AC7" w:rsidTr="001E2AC7">
        <w:trPr>
          <w:trHeight w:val="710"/>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8441"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Name of the Firm</w:t>
            </w:r>
          </w:p>
        </w:tc>
      </w:tr>
      <w:tr w:rsidR="001E2AC7" w:rsidRPr="001E2AC7" w:rsidTr="001E2AC7">
        <w:trPr>
          <w:trHeight w:val="521"/>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1E2AC7" w:rsidRPr="001E2AC7" w:rsidRDefault="001E2AC7" w:rsidP="001E2AC7">
            <w:pPr>
              <w:rPr>
                <w:rFonts w:ascii="Arial" w:hAnsi="Arial" w:cs="Arial"/>
                <w:b/>
                <w:bCs/>
                <w:color w:val="000000"/>
                <w:sz w:val="16"/>
                <w:szCs w:val="16"/>
              </w:rPr>
            </w:pPr>
          </w:p>
        </w:tc>
        <w:tc>
          <w:tcPr>
            <w:tcW w:w="8441"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1E2AC7" w:rsidRPr="001E2AC7" w:rsidRDefault="001E2AC7" w:rsidP="001E2AC7">
            <w:pPr>
              <w:jc w:val="center"/>
              <w:rPr>
                <w:rFonts w:ascii="Arial" w:hAnsi="Arial" w:cs="Arial"/>
                <w:b/>
                <w:bCs/>
                <w:color w:val="000000"/>
                <w:sz w:val="16"/>
                <w:szCs w:val="16"/>
              </w:rPr>
            </w:pPr>
            <w:r w:rsidRPr="001E2AC7">
              <w:rPr>
                <w:rFonts w:ascii="Arial" w:hAnsi="Arial" w:cs="Arial"/>
                <w:b/>
                <w:bCs/>
                <w:color w:val="000000"/>
                <w:sz w:val="16"/>
                <w:szCs w:val="16"/>
              </w:rPr>
              <w:t>S.No</w:t>
            </w:r>
          </w:p>
        </w:tc>
      </w:tr>
    </w:tbl>
    <w:p w:rsidR="003A705D" w:rsidRPr="00955ED6" w:rsidRDefault="003A705D" w:rsidP="00955ED6">
      <w:pPr>
        <w:shd w:val="clear" w:color="auto" w:fill="FFFFFF"/>
        <w:spacing w:after="200" w:line="276" w:lineRule="auto"/>
        <w:jc w:val="center"/>
        <w:rPr>
          <w:rFonts w:ascii="Arial" w:eastAsiaTheme="minorEastAsia" w:hAnsi="Arial" w:cs="Arial"/>
          <w:b/>
          <w:bCs/>
        </w:rPr>
      </w:pPr>
      <w:r>
        <w:rPr>
          <w:rFonts w:ascii="Arial" w:hAnsi="Arial" w:cs="Arial"/>
          <w:b/>
          <w:bCs/>
          <w:color w:val="000000"/>
        </w:rPr>
        <w:lastRenderedPageBreak/>
        <w:t xml:space="preserve">Technical Evaluation Criteria </w:t>
      </w:r>
      <w:r w:rsidR="001E2AC7">
        <w:rPr>
          <w:rFonts w:ascii="Arial" w:hAnsi="Arial" w:cs="Arial"/>
          <w:b/>
          <w:bCs/>
          <w:color w:val="000000"/>
        </w:rPr>
        <w:t>for</w:t>
      </w:r>
      <w:r w:rsidRPr="00C27906">
        <w:rPr>
          <w:rFonts w:ascii="Arial" w:hAnsi="Arial" w:cs="Arial"/>
          <w:b/>
          <w:bCs/>
          <w:color w:val="000000"/>
        </w:rPr>
        <w:t xml:space="preserve"> </w:t>
      </w:r>
      <w:r>
        <w:rPr>
          <w:rFonts w:ascii="Arial" w:eastAsiaTheme="minorEastAsia" w:hAnsi="Arial" w:cs="Arial"/>
          <w:b/>
          <w:bCs/>
        </w:rPr>
        <w:t>Lab: Chemicals &amp; Reagents</w:t>
      </w:r>
    </w:p>
    <w:tbl>
      <w:tblPr>
        <w:tblW w:w="9216" w:type="dxa"/>
        <w:tblInd w:w="113" w:type="dxa"/>
        <w:tblLook w:val="04A0" w:firstRow="1" w:lastRow="0" w:firstColumn="1" w:lastColumn="0" w:noHBand="0" w:noVBand="1"/>
      </w:tblPr>
      <w:tblGrid>
        <w:gridCol w:w="797"/>
        <w:gridCol w:w="1311"/>
        <w:gridCol w:w="497"/>
        <w:gridCol w:w="5813"/>
        <w:gridCol w:w="798"/>
      </w:tblGrid>
      <w:tr w:rsidR="00666074" w:rsidRPr="00666074" w:rsidTr="0098791B">
        <w:trPr>
          <w:trHeight w:val="683"/>
        </w:trPr>
        <w:tc>
          <w:tcPr>
            <w:tcW w:w="79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Bid Evaluation Report of Lab: Chemical &amp; Reagents</w:t>
            </w:r>
          </w:p>
        </w:tc>
        <w:tc>
          <w:tcPr>
            <w:tcW w:w="1311" w:type="dxa"/>
            <w:tcBorders>
              <w:top w:val="single" w:sz="4" w:space="0" w:color="auto"/>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Final Grand Total of Scores</w:t>
            </w:r>
          </w:p>
        </w:tc>
        <w:tc>
          <w:tcPr>
            <w:tcW w:w="497" w:type="dxa"/>
            <w:tcBorders>
              <w:top w:val="single" w:sz="4" w:space="0" w:color="auto"/>
              <w:left w:val="nil"/>
              <w:bottom w:val="single" w:sz="4" w:space="0" w:color="auto"/>
              <w:right w:val="single" w:sz="4" w:space="0" w:color="auto"/>
            </w:tcBorders>
            <w:shd w:val="clear" w:color="auto" w:fill="auto"/>
            <w:textDirection w:val="btLr"/>
            <w:vAlign w:val="center"/>
            <w:hideMark/>
          </w:tcPr>
          <w:p w:rsidR="00666074" w:rsidRPr="00666074" w:rsidRDefault="00666074" w:rsidP="00532B73">
            <w:pPr>
              <w:jc w:val="center"/>
              <w:rPr>
                <w:rFonts w:ascii="Arial" w:hAnsi="Arial" w:cs="Arial"/>
                <w:b/>
                <w:bCs/>
                <w:color w:val="000000"/>
                <w:sz w:val="16"/>
                <w:szCs w:val="16"/>
              </w:rPr>
            </w:pPr>
            <w:r w:rsidRPr="00666074">
              <w:rPr>
                <w:rFonts w:ascii="Arial" w:hAnsi="Arial" w:cs="Arial"/>
                <w:b/>
                <w:bCs/>
                <w:color w:val="000000"/>
                <w:sz w:val="16"/>
                <w:szCs w:val="16"/>
              </w:rPr>
              <w:t>1</w:t>
            </w:r>
            <w:r w:rsidR="00532B73">
              <w:rPr>
                <w:rFonts w:ascii="Arial" w:hAnsi="Arial" w:cs="Arial"/>
                <w:b/>
                <w:bCs/>
                <w:color w:val="000000"/>
                <w:sz w:val="16"/>
                <w:szCs w:val="16"/>
              </w:rPr>
              <w:t>5</w:t>
            </w:r>
          </w:p>
        </w:tc>
        <w:tc>
          <w:tcPr>
            <w:tcW w:w="5813" w:type="dxa"/>
            <w:tcBorders>
              <w:top w:val="single" w:sz="4" w:space="0" w:color="auto"/>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Total Marks = Technical + Financial</w:t>
            </w:r>
          </w:p>
        </w:tc>
        <w:tc>
          <w:tcPr>
            <w:tcW w:w="798" w:type="dxa"/>
            <w:tcBorders>
              <w:top w:val="single" w:sz="4" w:space="0" w:color="auto"/>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100</w:t>
            </w:r>
          </w:p>
        </w:tc>
      </w:tr>
      <w:tr w:rsidR="00666074" w:rsidRPr="00666074" w:rsidTr="0098791B">
        <w:trPr>
          <w:trHeight w:val="329"/>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Financial</w:t>
            </w: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532B73">
            <w:pPr>
              <w:jc w:val="center"/>
              <w:rPr>
                <w:rFonts w:ascii="Arial" w:hAnsi="Arial" w:cs="Arial"/>
                <w:b/>
                <w:bCs/>
                <w:color w:val="000000"/>
                <w:sz w:val="16"/>
                <w:szCs w:val="16"/>
              </w:rPr>
            </w:pPr>
            <w:r w:rsidRPr="00666074">
              <w:rPr>
                <w:rFonts w:ascii="Arial" w:hAnsi="Arial" w:cs="Arial"/>
                <w:b/>
                <w:bCs/>
                <w:color w:val="000000"/>
                <w:sz w:val="16"/>
                <w:szCs w:val="16"/>
              </w:rPr>
              <w:t>1</w:t>
            </w:r>
            <w:r w:rsidR="00532B73">
              <w:rPr>
                <w:rFonts w:ascii="Arial" w:hAnsi="Arial" w:cs="Arial"/>
                <w:b/>
                <w:bCs/>
                <w:color w:val="000000"/>
                <w:sz w:val="16"/>
                <w:szCs w:val="16"/>
              </w:rPr>
              <w:t>4</w:t>
            </w:r>
          </w:p>
        </w:tc>
        <w:tc>
          <w:tcPr>
            <w:tcW w:w="5813"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Financial marks obtained in 30</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30</w:t>
            </w:r>
          </w:p>
        </w:tc>
      </w:tr>
      <w:tr w:rsidR="00666074" w:rsidRPr="00666074" w:rsidTr="0098791B">
        <w:trPr>
          <w:trHeight w:val="368"/>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vMerge/>
            <w:tcBorders>
              <w:top w:val="nil"/>
              <w:left w:val="single" w:sz="4" w:space="0" w:color="auto"/>
              <w:bottom w:val="single" w:sz="4" w:space="0" w:color="auto"/>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532B73">
            <w:pPr>
              <w:jc w:val="center"/>
              <w:rPr>
                <w:rFonts w:ascii="Arial" w:hAnsi="Arial" w:cs="Arial"/>
                <w:b/>
                <w:bCs/>
                <w:color w:val="000000"/>
                <w:sz w:val="16"/>
                <w:szCs w:val="16"/>
              </w:rPr>
            </w:pPr>
            <w:r w:rsidRPr="00666074">
              <w:rPr>
                <w:rFonts w:ascii="Arial" w:hAnsi="Arial" w:cs="Arial"/>
                <w:b/>
                <w:bCs/>
                <w:color w:val="000000"/>
                <w:sz w:val="16"/>
                <w:szCs w:val="16"/>
              </w:rPr>
              <w:t>1</w:t>
            </w:r>
            <w:r w:rsidR="00532B73">
              <w:rPr>
                <w:rFonts w:ascii="Arial" w:hAnsi="Arial" w:cs="Arial"/>
                <w:b/>
                <w:bCs/>
                <w:color w:val="000000"/>
                <w:sz w:val="16"/>
                <w:szCs w:val="16"/>
              </w:rPr>
              <w:t>3</w:t>
            </w:r>
          </w:p>
        </w:tc>
        <w:tc>
          <w:tcPr>
            <w:tcW w:w="5813"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Lowest Quoted Price among the qualified bids for particular item</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color w:val="000000"/>
                <w:sz w:val="16"/>
                <w:szCs w:val="16"/>
              </w:rPr>
            </w:pPr>
            <w:r w:rsidRPr="00666074">
              <w:rPr>
                <w:rFonts w:ascii="Arial" w:hAnsi="Arial" w:cs="Arial"/>
                <w:color w:val="000000"/>
                <w:sz w:val="16"/>
                <w:szCs w:val="16"/>
              </w:rPr>
              <w:t>-</w:t>
            </w:r>
          </w:p>
        </w:tc>
      </w:tr>
      <w:tr w:rsidR="00666074" w:rsidRPr="00666074" w:rsidTr="0098791B">
        <w:trPr>
          <w:trHeight w:val="329"/>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vMerge/>
            <w:tcBorders>
              <w:top w:val="nil"/>
              <w:left w:val="single" w:sz="4" w:space="0" w:color="auto"/>
              <w:bottom w:val="single" w:sz="4" w:space="0" w:color="auto"/>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532B73">
            <w:pPr>
              <w:jc w:val="center"/>
              <w:rPr>
                <w:rFonts w:ascii="Arial" w:hAnsi="Arial" w:cs="Arial"/>
                <w:b/>
                <w:bCs/>
                <w:color w:val="000000"/>
                <w:sz w:val="16"/>
                <w:szCs w:val="16"/>
              </w:rPr>
            </w:pPr>
            <w:r w:rsidRPr="00666074">
              <w:rPr>
                <w:rFonts w:ascii="Arial" w:hAnsi="Arial" w:cs="Arial"/>
                <w:b/>
                <w:bCs/>
                <w:color w:val="000000"/>
                <w:sz w:val="16"/>
                <w:szCs w:val="16"/>
              </w:rPr>
              <w:t>1</w:t>
            </w:r>
            <w:r w:rsidR="00532B73">
              <w:rPr>
                <w:rFonts w:ascii="Arial" w:hAnsi="Arial" w:cs="Arial"/>
                <w:b/>
                <w:bCs/>
                <w:color w:val="000000"/>
                <w:sz w:val="16"/>
                <w:szCs w:val="16"/>
              </w:rPr>
              <w:t>2</w:t>
            </w:r>
          </w:p>
        </w:tc>
        <w:tc>
          <w:tcPr>
            <w:tcW w:w="5813"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Quoted Unit Price</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color w:val="000000"/>
                <w:sz w:val="16"/>
                <w:szCs w:val="16"/>
              </w:rPr>
            </w:pPr>
            <w:r w:rsidRPr="00666074">
              <w:rPr>
                <w:rFonts w:ascii="Arial" w:hAnsi="Arial" w:cs="Arial"/>
                <w:color w:val="000000"/>
                <w:sz w:val="16"/>
                <w:szCs w:val="16"/>
              </w:rPr>
              <w:t>-</w:t>
            </w:r>
          </w:p>
        </w:tc>
      </w:tr>
      <w:tr w:rsidR="00666074" w:rsidRPr="00666074" w:rsidTr="0098791B">
        <w:trPr>
          <w:trHeight w:val="557"/>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tcBorders>
              <w:top w:val="nil"/>
              <w:left w:val="nil"/>
              <w:bottom w:val="nil"/>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Total T&amp;E Score</w:t>
            </w: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532B73">
            <w:pPr>
              <w:jc w:val="center"/>
              <w:rPr>
                <w:rFonts w:ascii="Arial" w:hAnsi="Arial" w:cs="Arial"/>
                <w:b/>
                <w:bCs/>
                <w:color w:val="000000"/>
                <w:sz w:val="16"/>
                <w:szCs w:val="16"/>
              </w:rPr>
            </w:pPr>
            <w:r w:rsidRPr="00666074">
              <w:rPr>
                <w:rFonts w:ascii="Arial" w:hAnsi="Arial" w:cs="Arial"/>
                <w:b/>
                <w:bCs/>
                <w:color w:val="000000"/>
                <w:sz w:val="16"/>
                <w:szCs w:val="16"/>
              </w:rPr>
              <w:t>1</w:t>
            </w:r>
            <w:r w:rsidR="00532B73">
              <w:rPr>
                <w:rFonts w:ascii="Arial" w:hAnsi="Arial" w:cs="Arial"/>
                <w:b/>
                <w:bCs/>
                <w:color w:val="000000"/>
                <w:sz w:val="16"/>
                <w:szCs w:val="16"/>
              </w:rPr>
              <w:t>1</w:t>
            </w:r>
          </w:p>
        </w:tc>
        <w:tc>
          <w:tcPr>
            <w:tcW w:w="5813"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Total Technical and Evaluation Marks</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70</w:t>
            </w:r>
          </w:p>
        </w:tc>
      </w:tr>
      <w:tr w:rsidR="00666074" w:rsidRPr="00666074" w:rsidTr="00532B73">
        <w:trPr>
          <w:trHeight w:val="531"/>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vMerge w:val="restart"/>
            <w:tcBorders>
              <w:top w:val="single" w:sz="4" w:space="0" w:color="auto"/>
              <w:left w:val="single" w:sz="4" w:space="0" w:color="auto"/>
              <w:bottom w:val="nil"/>
              <w:right w:val="single" w:sz="4" w:space="0" w:color="auto"/>
            </w:tcBorders>
            <w:textDirection w:val="btLr"/>
            <w:vAlign w:val="center"/>
            <w:hideMark/>
          </w:tcPr>
          <w:p w:rsidR="00666074" w:rsidRPr="00666074" w:rsidRDefault="00532B73" w:rsidP="00532B73">
            <w:pPr>
              <w:ind w:left="113" w:right="113"/>
              <w:jc w:val="center"/>
              <w:rPr>
                <w:rFonts w:ascii="Arial" w:hAnsi="Arial" w:cs="Arial"/>
                <w:b/>
                <w:bCs/>
                <w:color w:val="000000"/>
                <w:sz w:val="16"/>
                <w:szCs w:val="16"/>
              </w:rPr>
            </w:pPr>
            <w:r w:rsidRPr="00666074">
              <w:rPr>
                <w:rFonts w:ascii="Arial" w:hAnsi="Arial" w:cs="Arial"/>
                <w:b/>
                <w:bCs/>
                <w:color w:val="000000"/>
                <w:sz w:val="16"/>
                <w:szCs w:val="16"/>
              </w:rPr>
              <w:t>Technical Parameters</w:t>
            </w: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532B73">
            <w:pPr>
              <w:jc w:val="center"/>
              <w:rPr>
                <w:rFonts w:ascii="Arial" w:hAnsi="Arial" w:cs="Arial"/>
                <w:b/>
                <w:bCs/>
                <w:color w:val="000000"/>
                <w:sz w:val="16"/>
                <w:szCs w:val="16"/>
              </w:rPr>
            </w:pPr>
            <w:r w:rsidRPr="00666074">
              <w:rPr>
                <w:rFonts w:ascii="Arial" w:hAnsi="Arial" w:cs="Arial"/>
                <w:b/>
                <w:bCs/>
                <w:color w:val="000000"/>
                <w:sz w:val="16"/>
                <w:szCs w:val="16"/>
              </w:rPr>
              <w:t>1</w:t>
            </w:r>
            <w:r w:rsidR="00532B73">
              <w:rPr>
                <w:rFonts w:ascii="Arial" w:hAnsi="Arial" w:cs="Arial"/>
                <w:b/>
                <w:bCs/>
                <w:color w:val="000000"/>
                <w:sz w:val="16"/>
                <w:szCs w:val="16"/>
              </w:rPr>
              <w:t>0</w:t>
            </w:r>
          </w:p>
        </w:tc>
        <w:tc>
          <w:tcPr>
            <w:tcW w:w="5813" w:type="dxa"/>
            <w:tcBorders>
              <w:top w:val="nil"/>
              <w:left w:val="nil"/>
              <w:bottom w:val="single" w:sz="4" w:space="0" w:color="auto"/>
              <w:right w:val="single" w:sz="4" w:space="0" w:color="auto"/>
            </w:tcBorders>
            <w:shd w:val="clear" w:color="auto" w:fill="auto"/>
            <w:vAlign w:val="center"/>
            <w:hideMark/>
          </w:tcPr>
          <w:p w:rsidR="00FB13D4" w:rsidRDefault="00666074" w:rsidP="00666074">
            <w:pPr>
              <w:jc w:val="center"/>
              <w:rPr>
                <w:rFonts w:ascii="Arial" w:hAnsi="Arial" w:cs="Arial"/>
                <w:sz w:val="16"/>
                <w:szCs w:val="16"/>
              </w:rPr>
            </w:pPr>
            <w:r w:rsidRPr="00666074">
              <w:rPr>
                <w:rFonts w:ascii="Arial" w:hAnsi="Arial" w:cs="Arial"/>
                <w:sz w:val="16"/>
                <w:szCs w:val="16"/>
              </w:rPr>
              <w:t xml:space="preserve">Audit report of the last 3 financial year duly attested by chartered accountant </w:t>
            </w:r>
          </w:p>
          <w:p w:rsidR="00666074" w:rsidRPr="00666074" w:rsidRDefault="00666074" w:rsidP="00666074">
            <w:pPr>
              <w:jc w:val="center"/>
              <w:rPr>
                <w:rFonts w:ascii="Arial" w:hAnsi="Arial" w:cs="Arial"/>
                <w:sz w:val="16"/>
                <w:szCs w:val="16"/>
              </w:rPr>
            </w:pPr>
            <w:r w:rsidRPr="00666074">
              <w:rPr>
                <w:rFonts w:ascii="Arial" w:hAnsi="Arial" w:cs="Arial"/>
                <w:sz w:val="16"/>
                <w:szCs w:val="16"/>
              </w:rPr>
              <w:t>(2 marks per year)</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color w:val="000000"/>
                <w:sz w:val="16"/>
                <w:szCs w:val="16"/>
              </w:rPr>
            </w:pPr>
            <w:r w:rsidRPr="00666074">
              <w:rPr>
                <w:rFonts w:ascii="Arial" w:hAnsi="Arial" w:cs="Arial"/>
                <w:color w:val="000000"/>
                <w:sz w:val="16"/>
                <w:szCs w:val="16"/>
              </w:rPr>
              <w:t>6</w:t>
            </w:r>
          </w:p>
        </w:tc>
      </w:tr>
      <w:tr w:rsidR="00666074" w:rsidRPr="00666074" w:rsidTr="0098791B">
        <w:trPr>
          <w:trHeight w:val="329"/>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vMerge/>
            <w:tcBorders>
              <w:top w:val="single" w:sz="4" w:space="0" w:color="auto"/>
              <w:left w:val="single" w:sz="4" w:space="0" w:color="auto"/>
              <w:bottom w:val="nil"/>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532B73" w:rsidP="00666074">
            <w:pPr>
              <w:jc w:val="center"/>
              <w:rPr>
                <w:rFonts w:ascii="Arial" w:hAnsi="Arial" w:cs="Arial"/>
                <w:b/>
                <w:bCs/>
                <w:color w:val="000000"/>
                <w:sz w:val="16"/>
                <w:szCs w:val="16"/>
              </w:rPr>
            </w:pPr>
            <w:r>
              <w:rPr>
                <w:rFonts w:ascii="Arial" w:hAnsi="Arial" w:cs="Arial"/>
                <w:b/>
                <w:bCs/>
                <w:color w:val="000000"/>
                <w:sz w:val="16"/>
                <w:szCs w:val="16"/>
              </w:rPr>
              <w:t>9</w:t>
            </w:r>
          </w:p>
        </w:tc>
        <w:tc>
          <w:tcPr>
            <w:tcW w:w="5813"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Last 3 years income tax return (2 marks per year)</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color w:val="000000"/>
                <w:sz w:val="16"/>
                <w:szCs w:val="16"/>
              </w:rPr>
            </w:pPr>
            <w:r w:rsidRPr="00666074">
              <w:rPr>
                <w:rFonts w:ascii="Arial" w:hAnsi="Arial" w:cs="Arial"/>
                <w:color w:val="000000"/>
                <w:sz w:val="16"/>
                <w:szCs w:val="16"/>
              </w:rPr>
              <w:t>6</w:t>
            </w:r>
          </w:p>
        </w:tc>
      </w:tr>
      <w:tr w:rsidR="00666074" w:rsidRPr="00666074" w:rsidTr="0098791B">
        <w:trPr>
          <w:trHeight w:val="276"/>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vMerge/>
            <w:tcBorders>
              <w:top w:val="single" w:sz="4" w:space="0" w:color="auto"/>
              <w:left w:val="single" w:sz="4" w:space="0" w:color="auto"/>
              <w:bottom w:val="nil"/>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532B73" w:rsidP="00666074">
            <w:pPr>
              <w:jc w:val="center"/>
              <w:rPr>
                <w:rFonts w:ascii="Arial" w:hAnsi="Arial" w:cs="Arial"/>
                <w:b/>
                <w:bCs/>
                <w:color w:val="000000"/>
                <w:sz w:val="16"/>
                <w:szCs w:val="16"/>
              </w:rPr>
            </w:pPr>
            <w:r>
              <w:rPr>
                <w:rFonts w:ascii="Arial" w:hAnsi="Arial" w:cs="Arial"/>
                <w:b/>
                <w:bCs/>
                <w:color w:val="000000"/>
                <w:sz w:val="16"/>
                <w:szCs w:val="16"/>
              </w:rPr>
              <w:t>8</w:t>
            </w:r>
          </w:p>
        </w:tc>
        <w:tc>
          <w:tcPr>
            <w:tcW w:w="5813"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Last 3 years annual sales tax returns (2 marks per year)</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color w:val="000000"/>
                <w:sz w:val="16"/>
                <w:szCs w:val="16"/>
              </w:rPr>
            </w:pPr>
            <w:r w:rsidRPr="00666074">
              <w:rPr>
                <w:rFonts w:ascii="Arial" w:hAnsi="Arial" w:cs="Arial"/>
                <w:color w:val="000000"/>
                <w:sz w:val="16"/>
                <w:szCs w:val="16"/>
              </w:rPr>
              <w:t>6</w:t>
            </w:r>
          </w:p>
        </w:tc>
      </w:tr>
      <w:tr w:rsidR="00666074" w:rsidRPr="00666074" w:rsidTr="0098791B">
        <w:trPr>
          <w:trHeight w:val="467"/>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vMerge/>
            <w:tcBorders>
              <w:top w:val="single" w:sz="4" w:space="0" w:color="auto"/>
              <w:left w:val="single" w:sz="4" w:space="0" w:color="auto"/>
              <w:bottom w:val="nil"/>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532B73" w:rsidP="00666074">
            <w:pPr>
              <w:jc w:val="center"/>
              <w:rPr>
                <w:rFonts w:ascii="Arial" w:hAnsi="Arial" w:cs="Arial"/>
                <w:b/>
                <w:bCs/>
                <w:color w:val="000000"/>
                <w:sz w:val="16"/>
                <w:szCs w:val="16"/>
              </w:rPr>
            </w:pPr>
            <w:r>
              <w:rPr>
                <w:rFonts w:ascii="Arial" w:hAnsi="Arial" w:cs="Arial"/>
                <w:b/>
                <w:bCs/>
                <w:color w:val="000000"/>
                <w:sz w:val="16"/>
                <w:szCs w:val="16"/>
              </w:rPr>
              <w:t>7</w:t>
            </w:r>
          </w:p>
        </w:tc>
        <w:tc>
          <w:tcPr>
            <w:tcW w:w="5813"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B35C3F">
            <w:pPr>
              <w:jc w:val="center"/>
              <w:rPr>
                <w:rFonts w:ascii="Arial" w:hAnsi="Arial" w:cs="Arial"/>
                <w:sz w:val="16"/>
                <w:szCs w:val="16"/>
              </w:rPr>
            </w:pPr>
            <w:r w:rsidRPr="00666074">
              <w:rPr>
                <w:rFonts w:ascii="Arial" w:hAnsi="Arial" w:cs="Arial"/>
                <w:sz w:val="16"/>
                <w:szCs w:val="16"/>
              </w:rPr>
              <w:t xml:space="preserve">Conformance to specification </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821E07" w:rsidP="00666074">
            <w:pPr>
              <w:jc w:val="center"/>
              <w:rPr>
                <w:rFonts w:ascii="Arial" w:hAnsi="Arial" w:cs="Arial"/>
                <w:color w:val="000000"/>
                <w:sz w:val="16"/>
                <w:szCs w:val="16"/>
              </w:rPr>
            </w:pPr>
            <w:r>
              <w:rPr>
                <w:rFonts w:ascii="Arial" w:hAnsi="Arial" w:cs="Arial"/>
                <w:color w:val="000000"/>
                <w:sz w:val="16"/>
                <w:szCs w:val="16"/>
              </w:rPr>
              <w:t>25</w:t>
            </w:r>
          </w:p>
        </w:tc>
      </w:tr>
      <w:tr w:rsidR="00666074" w:rsidRPr="00666074" w:rsidTr="0098791B">
        <w:trPr>
          <w:trHeight w:val="701"/>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vMerge/>
            <w:tcBorders>
              <w:top w:val="single" w:sz="4" w:space="0" w:color="auto"/>
              <w:left w:val="single" w:sz="4" w:space="0" w:color="auto"/>
              <w:bottom w:val="nil"/>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532B73" w:rsidP="00666074">
            <w:pPr>
              <w:jc w:val="center"/>
              <w:rPr>
                <w:rFonts w:ascii="Arial" w:hAnsi="Arial" w:cs="Arial"/>
                <w:b/>
                <w:bCs/>
                <w:color w:val="000000"/>
                <w:sz w:val="16"/>
                <w:szCs w:val="16"/>
              </w:rPr>
            </w:pPr>
            <w:r>
              <w:rPr>
                <w:rFonts w:ascii="Arial" w:hAnsi="Arial" w:cs="Arial"/>
                <w:b/>
                <w:bCs/>
                <w:color w:val="000000"/>
                <w:sz w:val="16"/>
                <w:szCs w:val="16"/>
              </w:rPr>
              <w:t>6</w:t>
            </w:r>
          </w:p>
        </w:tc>
        <w:tc>
          <w:tcPr>
            <w:tcW w:w="5813"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Revenue from sales</w:t>
            </w:r>
            <w:r w:rsidR="0054006E">
              <w:rPr>
                <w:rFonts w:ascii="Arial" w:hAnsi="Arial" w:cs="Arial"/>
                <w:sz w:val="16"/>
                <w:szCs w:val="16"/>
              </w:rPr>
              <w:t xml:space="preserve"> </w:t>
            </w:r>
            <w:r w:rsidR="0054006E" w:rsidRPr="00D9614B">
              <w:rPr>
                <w:rFonts w:ascii="Arial" w:hAnsi="Arial" w:cs="Arial"/>
                <w:i/>
                <w:sz w:val="16"/>
                <w:szCs w:val="16"/>
              </w:rPr>
              <w:t>(documents must be verified from the chartered accountant. Moreover, revenue from sales will be verified from the tax return)</w:t>
            </w:r>
            <w:r w:rsidRPr="00666074">
              <w:rPr>
                <w:rFonts w:ascii="Arial" w:hAnsi="Arial" w:cs="Arial"/>
                <w:sz w:val="16"/>
                <w:szCs w:val="16"/>
              </w:rPr>
              <w:t xml:space="preserve"> </w:t>
            </w:r>
            <w:r w:rsidRPr="00666074">
              <w:rPr>
                <w:rFonts w:ascii="Arial" w:hAnsi="Arial" w:cs="Arial"/>
                <w:sz w:val="16"/>
                <w:szCs w:val="16"/>
              </w:rPr>
              <w:br/>
              <w:t>(More than 20 Million sales in last FY =</w:t>
            </w:r>
            <w:r w:rsidR="000B61B6">
              <w:rPr>
                <w:rFonts w:ascii="Arial" w:hAnsi="Arial" w:cs="Arial"/>
                <w:sz w:val="16"/>
                <w:szCs w:val="16"/>
              </w:rPr>
              <w:t xml:space="preserve"> </w:t>
            </w:r>
            <w:r w:rsidR="00546B4E">
              <w:rPr>
                <w:rFonts w:ascii="Arial" w:hAnsi="Arial" w:cs="Arial"/>
                <w:sz w:val="16"/>
                <w:szCs w:val="16"/>
              </w:rPr>
              <w:t>5</w:t>
            </w:r>
            <w:r w:rsidRPr="00666074">
              <w:rPr>
                <w:rFonts w:ascii="Arial" w:hAnsi="Arial" w:cs="Arial"/>
                <w:sz w:val="16"/>
                <w:szCs w:val="16"/>
              </w:rPr>
              <w:t xml:space="preserve"> marks, less than 20 to 10 Million sales in last FY =</w:t>
            </w:r>
            <w:r w:rsidR="00546B4E">
              <w:rPr>
                <w:rFonts w:ascii="Arial" w:hAnsi="Arial" w:cs="Arial"/>
                <w:sz w:val="16"/>
                <w:szCs w:val="16"/>
              </w:rPr>
              <w:t xml:space="preserve"> 4</w:t>
            </w:r>
            <w:r w:rsidRPr="00666074">
              <w:rPr>
                <w:rFonts w:ascii="Arial" w:hAnsi="Arial" w:cs="Arial"/>
                <w:sz w:val="16"/>
                <w:szCs w:val="16"/>
              </w:rPr>
              <w:t xml:space="preserve"> marks and below</w:t>
            </w:r>
            <w:r w:rsidR="00546B4E">
              <w:rPr>
                <w:rFonts w:ascii="Arial" w:hAnsi="Arial" w:cs="Arial"/>
                <w:sz w:val="16"/>
                <w:szCs w:val="16"/>
              </w:rPr>
              <w:t xml:space="preserve"> 10 Million sales in last FY = 3</w:t>
            </w:r>
            <w:r w:rsidRPr="00666074">
              <w:rPr>
                <w:rFonts w:ascii="Arial" w:hAnsi="Arial" w:cs="Arial"/>
                <w:sz w:val="16"/>
                <w:szCs w:val="16"/>
              </w:rPr>
              <w:t xml:space="preserve"> marks)</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546B4E" w:rsidP="00666074">
            <w:pPr>
              <w:jc w:val="center"/>
              <w:rPr>
                <w:rFonts w:ascii="Arial" w:hAnsi="Arial" w:cs="Arial"/>
                <w:color w:val="000000"/>
                <w:sz w:val="16"/>
                <w:szCs w:val="16"/>
              </w:rPr>
            </w:pPr>
            <w:r>
              <w:rPr>
                <w:rFonts w:ascii="Arial" w:hAnsi="Arial" w:cs="Arial"/>
                <w:color w:val="000000"/>
                <w:sz w:val="16"/>
                <w:szCs w:val="16"/>
              </w:rPr>
              <w:t>5</w:t>
            </w:r>
          </w:p>
        </w:tc>
      </w:tr>
      <w:tr w:rsidR="00666074" w:rsidRPr="00666074" w:rsidTr="0098791B">
        <w:trPr>
          <w:trHeight w:val="276"/>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vMerge/>
            <w:tcBorders>
              <w:top w:val="single" w:sz="4" w:space="0" w:color="auto"/>
              <w:left w:val="single" w:sz="4" w:space="0" w:color="auto"/>
              <w:bottom w:val="nil"/>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532B73" w:rsidP="00666074">
            <w:pPr>
              <w:jc w:val="center"/>
              <w:rPr>
                <w:rFonts w:ascii="Arial" w:hAnsi="Arial" w:cs="Arial"/>
                <w:b/>
                <w:bCs/>
                <w:color w:val="000000"/>
                <w:sz w:val="16"/>
                <w:szCs w:val="16"/>
              </w:rPr>
            </w:pPr>
            <w:r>
              <w:rPr>
                <w:rFonts w:ascii="Arial" w:hAnsi="Arial" w:cs="Arial"/>
                <w:b/>
                <w:bCs/>
                <w:color w:val="000000"/>
                <w:sz w:val="16"/>
                <w:szCs w:val="16"/>
              </w:rPr>
              <w:t>5</w:t>
            </w:r>
          </w:p>
        </w:tc>
        <w:tc>
          <w:tcPr>
            <w:tcW w:w="5813" w:type="dxa"/>
            <w:tcBorders>
              <w:top w:val="nil"/>
              <w:left w:val="nil"/>
              <w:bottom w:val="single" w:sz="4" w:space="0" w:color="auto"/>
              <w:right w:val="single" w:sz="4" w:space="0" w:color="auto"/>
            </w:tcBorders>
            <w:shd w:val="clear" w:color="auto" w:fill="auto"/>
            <w:vAlign w:val="center"/>
            <w:hideMark/>
          </w:tcPr>
          <w:p w:rsidR="00666074" w:rsidRPr="00666074" w:rsidRDefault="00FB13D4" w:rsidP="00666074">
            <w:pPr>
              <w:jc w:val="center"/>
              <w:rPr>
                <w:rFonts w:ascii="Arial" w:hAnsi="Arial" w:cs="Arial"/>
                <w:sz w:val="16"/>
                <w:szCs w:val="16"/>
              </w:rPr>
            </w:pPr>
            <w:r>
              <w:rPr>
                <w:rFonts w:ascii="Arial" w:hAnsi="Arial" w:cs="Arial"/>
                <w:sz w:val="16"/>
                <w:szCs w:val="16"/>
              </w:rPr>
              <w:t>Office setup at</w:t>
            </w:r>
            <w:r w:rsidR="00666074" w:rsidRPr="00666074">
              <w:rPr>
                <w:rFonts w:ascii="Arial" w:hAnsi="Arial" w:cs="Arial"/>
                <w:sz w:val="16"/>
                <w:szCs w:val="16"/>
              </w:rPr>
              <w:t xml:space="preserve"> national level</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9F6BFC" w:rsidP="00666074">
            <w:pPr>
              <w:jc w:val="center"/>
              <w:rPr>
                <w:rFonts w:ascii="Arial" w:hAnsi="Arial" w:cs="Arial"/>
                <w:color w:val="000000"/>
                <w:sz w:val="16"/>
                <w:szCs w:val="16"/>
              </w:rPr>
            </w:pPr>
            <w:r>
              <w:rPr>
                <w:rFonts w:ascii="Arial" w:hAnsi="Arial" w:cs="Arial"/>
                <w:color w:val="000000"/>
                <w:sz w:val="16"/>
                <w:szCs w:val="16"/>
              </w:rPr>
              <w:t>4</w:t>
            </w:r>
          </w:p>
        </w:tc>
      </w:tr>
      <w:tr w:rsidR="00905600" w:rsidRPr="00666074" w:rsidTr="0098791B">
        <w:trPr>
          <w:trHeight w:val="521"/>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905600" w:rsidRPr="00666074" w:rsidRDefault="00905600" w:rsidP="00905600">
            <w:pPr>
              <w:rPr>
                <w:rFonts w:ascii="Arial" w:hAnsi="Arial" w:cs="Arial"/>
                <w:b/>
                <w:bCs/>
                <w:color w:val="000000"/>
                <w:sz w:val="16"/>
                <w:szCs w:val="16"/>
              </w:rPr>
            </w:pPr>
          </w:p>
        </w:tc>
        <w:tc>
          <w:tcPr>
            <w:tcW w:w="1311" w:type="dxa"/>
            <w:vMerge/>
            <w:tcBorders>
              <w:top w:val="single" w:sz="4" w:space="0" w:color="auto"/>
              <w:left w:val="single" w:sz="4" w:space="0" w:color="auto"/>
              <w:bottom w:val="nil"/>
              <w:right w:val="single" w:sz="4" w:space="0" w:color="auto"/>
            </w:tcBorders>
            <w:vAlign w:val="center"/>
            <w:hideMark/>
          </w:tcPr>
          <w:p w:rsidR="00905600" w:rsidRPr="00666074" w:rsidRDefault="00905600" w:rsidP="00905600">
            <w:pPr>
              <w:rPr>
                <w:rFonts w:ascii="Arial" w:hAnsi="Arial" w:cs="Arial"/>
                <w:b/>
                <w:bCs/>
                <w:color w:val="000000"/>
                <w:sz w:val="16"/>
                <w:szCs w:val="16"/>
              </w:rPr>
            </w:pPr>
          </w:p>
        </w:tc>
        <w:tc>
          <w:tcPr>
            <w:tcW w:w="497" w:type="dxa"/>
            <w:tcBorders>
              <w:top w:val="nil"/>
              <w:left w:val="nil"/>
              <w:bottom w:val="single" w:sz="4" w:space="0" w:color="auto"/>
              <w:right w:val="single" w:sz="4" w:space="0" w:color="auto"/>
            </w:tcBorders>
            <w:shd w:val="clear" w:color="auto" w:fill="auto"/>
            <w:textDirection w:val="btLr"/>
            <w:vAlign w:val="center"/>
            <w:hideMark/>
          </w:tcPr>
          <w:p w:rsidR="00905600" w:rsidRPr="00666074" w:rsidRDefault="00905600" w:rsidP="00905600">
            <w:pPr>
              <w:jc w:val="center"/>
              <w:rPr>
                <w:rFonts w:ascii="Arial" w:hAnsi="Arial" w:cs="Arial"/>
                <w:b/>
                <w:bCs/>
                <w:color w:val="000000"/>
                <w:sz w:val="16"/>
                <w:szCs w:val="16"/>
              </w:rPr>
            </w:pPr>
            <w:r>
              <w:rPr>
                <w:rFonts w:ascii="Arial" w:hAnsi="Arial" w:cs="Arial"/>
                <w:b/>
                <w:bCs/>
                <w:color w:val="000000"/>
                <w:sz w:val="16"/>
                <w:szCs w:val="16"/>
              </w:rPr>
              <w:t>4</w:t>
            </w:r>
          </w:p>
        </w:tc>
        <w:tc>
          <w:tcPr>
            <w:tcW w:w="5813" w:type="dxa"/>
            <w:tcBorders>
              <w:top w:val="nil"/>
              <w:left w:val="nil"/>
              <w:bottom w:val="single" w:sz="4" w:space="0" w:color="auto"/>
              <w:right w:val="single" w:sz="4" w:space="0" w:color="auto"/>
            </w:tcBorders>
            <w:shd w:val="clear" w:color="auto" w:fill="auto"/>
            <w:vAlign w:val="center"/>
            <w:hideMark/>
          </w:tcPr>
          <w:p w:rsidR="00905600" w:rsidRPr="00957E01" w:rsidRDefault="00905600" w:rsidP="00905600">
            <w:pPr>
              <w:jc w:val="center"/>
              <w:rPr>
                <w:rFonts w:ascii="Arial" w:hAnsi="Arial" w:cs="Arial"/>
                <w:sz w:val="16"/>
                <w:szCs w:val="16"/>
              </w:rPr>
            </w:pPr>
            <w:r w:rsidRPr="00957E01">
              <w:rPr>
                <w:rFonts w:ascii="Arial" w:hAnsi="Arial" w:cs="Arial"/>
                <w:sz w:val="16"/>
                <w:szCs w:val="16"/>
              </w:rPr>
              <w:t>2 marks for each satisfactory performance certificate of the quoted item coupled with purchase order of private institutes/sector</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905600" w:rsidRPr="00666074" w:rsidRDefault="00905600" w:rsidP="00905600">
            <w:pPr>
              <w:jc w:val="center"/>
              <w:rPr>
                <w:rFonts w:ascii="Arial" w:hAnsi="Arial" w:cs="Arial"/>
                <w:color w:val="000000"/>
                <w:sz w:val="16"/>
                <w:szCs w:val="16"/>
              </w:rPr>
            </w:pPr>
            <w:r>
              <w:rPr>
                <w:rFonts w:ascii="Arial" w:hAnsi="Arial" w:cs="Arial"/>
                <w:color w:val="000000"/>
                <w:sz w:val="16"/>
                <w:szCs w:val="16"/>
              </w:rPr>
              <w:t>8</w:t>
            </w:r>
          </w:p>
        </w:tc>
      </w:tr>
      <w:tr w:rsidR="00905600" w:rsidRPr="00666074" w:rsidTr="0098791B">
        <w:trPr>
          <w:trHeight w:val="440"/>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905600" w:rsidRPr="00666074" w:rsidRDefault="00905600" w:rsidP="00905600">
            <w:pPr>
              <w:rPr>
                <w:rFonts w:ascii="Arial" w:hAnsi="Arial" w:cs="Arial"/>
                <w:b/>
                <w:bCs/>
                <w:color w:val="000000"/>
                <w:sz w:val="16"/>
                <w:szCs w:val="16"/>
              </w:rPr>
            </w:pPr>
          </w:p>
        </w:tc>
        <w:tc>
          <w:tcPr>
            <w:tcW w:w="1311" w:type="dxa"/>
            <w:vMerge/>
            <w:tcBorders>
              <w:top w:val="single" w:sz="4" w:space="0" w:color="auto"/>
              <w:left w:val="single" w:sz="4" w:space="0" w:color="auto"/>
              <w:bottom w:val="nil"/>
              <w:right w:val="single" w:sz="4" w:space="0" w:color="auto"/>
            </w:tcBorders>
            <w:vAlign w:val="center"/>
            <w:hideMark/>
          </w:tcPr>
          <w:p w:rsidR="00905600" w:rsidRPr="00666074" w:rsidRDefault="00905600" w:rsidP="00905600">
            <w:pPr>
              <w:rPr>
                <w:rFonts w:ascii="Arial" w:hAnsi="Arial" w:cs="Arial"/>
                <w:b/>
                <w:bCs/>
                <w:color w:val="000000"/>
                <w:sz w:val="16"/>
                <w:szCs w:val="16"/>
              </w:rPr>
            </w:pPr>
          </w:p>
        </w:tc>
        <w:tc>
          <w:tcPr>
            <w:tcW w:w="497" w:type="dxa"/>
            <w:tcBorders>
              <w:top w:val="nil"/>
              <w:left w:val="nil"/>
              <w:bottom w:val="single" w:sz="4" w:space="0" w:color="auto"/>
              <w:right w:val="single" w:sz="4" w:space="0" w:color="auto"/>
            </w:tcBorders>
            <w:shd w:val="clear" w:color="auto" w:fill="auto"/>
            <w:textDirection w:val="btLr"/>
            <w:vAlign w:val="center"/>
            <w:hideMark/>
          </w:tcPr>
          <w:p w:rsidR="00905600" w:rsidRPr="00666074" w:rsidRDefault="00905600" w:rsidP="00905600">
            <w:pPr>
              <w:jc w:val="center"/>
              <w:rPr>
                <w:rFonts w:ascii="Arial" w:hAnsi="Arial" w:cs="Arial"/>
                <w:b/>
                <w:bCs/>
                <w:color w:val="000000"/>
                <w:sz w:val="16"/>
                <w:szCs w:val="16"/>
              </w:rPr>
            </w:pPr>
            <w:r>
              <w:rPr>
                <w:rFonts w:ascii="Arial" w:hAnsi="Arial" w:cs="Arial"/>
                <w:b/>
                <w:bCs/>
                <w:color w:val="000000"/>
                <w:sz w:val="16"/>
                <w:szCs w:val="16"/>
              </w:rPr>
              <w:t>3</w:t>
            </w:r>
          </w:p>
        </w:tc>
        <w:tc>
          <w:tcPr>
            <w:tcW w:w="5813" w:type="dxa"/>
            <w:tcBorders>
              <w:top w:val="nil"/>
              <w:left w:val="nil"/>
              <w:bottom w:val="single" w:sz="4" w:space="0" w:color="auto"/>
              <w:right w:val="single" w:sz="4" w:space="0" w:color="auto"/>
            </w:tcBorders>
            <w:shd w:val="clear" w:color="auto" w:fill="auto"/>
            <w:vAlign w:val="center"/>
            <w:hideMark/>
          </w:tcPr>
          <w:p w:rsidR="00905600" w:rsidRPr="00957E01" w:rsidRDefault="00905600" w:rsidP="00905600">
            <w:pPr>
              <w:jc w:val="center"/>
              <w:rPr>
                <w:rFonts w:ascii="Arial" w:hAnsi="Arial" w:cs="Arial"/>
                <w:sz w:val="16"/>
                <w:szCs w:val="16"/>
              </w:rPr>
            </w:pPr>
            <w:r w:rsidRPr="00957E01">
              <w:rPr>
                <w:rFonts w:ascii="Arial" w:hAnsi="Arial" w:cs="Arial"/>
                <w:sz w:val="16"/>
                <w:szCs w:val="16"/>
              </w:rPr>
              <w:t>2 marks for each satisfactory performance certificate of the quoted item coupled with purchase order/contract agreement/award letter of public institutes/sector</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905600" w:rsidRPr="00666074" w:rsidRDefault="00905600" w:rsidP="00905600">
            <w:pPr>
              <w:jc w:val="center"/>
              <w:rPr>
                <w:rFonts w:ascii="Arial" w:hAnsi="Arial" w:cs="Arial"/>
                <w:color w:val="000000"/>
                <w:sz w:val="16"/>
                <w:szCs w:val="16"/>
              </w:rPr>
            </w:pPr>
            <w:r>
              <w:rPr>
                <w:rFonts w:ascii="Arial" w:hAnsi="Arial" w:cs="Arial"/>
                <w:color w:val="000000"/>
                <w:sz w:val="16"/>
                <w:szCs w:val="16"/>
              </w:rPr>
              <w:t>10</w:t>
            </w:r>
          </w:p>
        </w:tc>
      </w:tr>
      <w:tr w:rsidR="00666074" w:rsidRPr="00666074" w:rsidTr="0098791B">
        <w:trPr>
          <w:trHeight w:val="359"/>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vMerge/>
            <w:tcBorders>
              <w:top w:val="single" w:sz="4" w:space="0" w:color="auto"/>
              <w:left w:val="single" w:sz="4" w:space="0" w:color="auto"/>
              <w:bottom w:val="nil"/>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2</w:t>
            </w:r>
          </w:p>
        </w:tc>
        <w:tc>
          <w:tcPr>
            <w:tcW w:w="5813"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NTN &amp; STRN registration certificate is mandatory and non-provision will lead to disqualification</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color w:val="000000"/>
                <w:sz w:val="16"/>
                <w:szCs w:val="16"/>
              </w:rPr>
            </w:pPr>
            <w:r w:rsidRPr="00666074">
              <w:rPr>
                <w:rFonts w:ascii="Arial" w:hAnsi="Arial" w:cs="Arial"/>
                <w:color w:val="000000"/>
                <w:sz w:val="16"/>
                <w:szCs w:val="16"/>
              </w:rPr>
              <w:t>-</w:t>
            </w:r>
          </w:p>
        </w:tc>
      </w:tr>
      <w:tr w:rsidR="00666074" w:rsidRPr="00666074" w:rsidTr="0098791B">
        <w:trPr>
          <w:trHeight w:val="611"/>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1" w:type="dxa"/>
            <w:vMerge/>
            <w:tcBorders>
              <w:top w:val="single" w:sz="4" w:space="0" w:color="auto"/>
              <w:left w:val="single" w:sz="4" w:space="0" w:color="auto"/>
              <w:bottom w:val="nil"/>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497"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1</w:t>
            </w:r>
          </w:p>
        </w:tc>
        <w:tc>
          <w:tcPr>
            <w:tcW w:w="5813"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Manufacturer / Manufacturer authorization letter for sole distributor</w:t>
            </w:r>
            <w:r w:rsidR="00546B4E">
              <w:rPr>
                <w:rFonts w:ascii="Arial" w:hAnsi="Arial" w:cs="Arial"/>
                <w:sz w:val="16"/>
                <w:szCs w:val="16"/>
              </w:rPr>
              <w:t xml:space="preserve"> / sub dealer certificate</w:t>
            </w:r>
            <w:r w:rsidRPr="00666074">
              <w:rPr>
                <w:rFonts w:ascii="Arial" w:hAnsi="Arial" w:cs="Arial"/>
                <w:sz w:val="16"/>
                <w:szCs w:val="16"/>
              </w:rPr>
              <w:t xml:space="preserve"> is mandatory and non-provision will lead to disqualification</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color w:val="000000"/>
                <w:sz w:val="16"/>
                <w:szCs w:val="16"/>
              </w:rPr>
            </w:pPr>
            <w:r w:rsidRPr="00666074">
              <w:rPr>
                <w:rFonts w:ascii="Arial" w:hAnsi="Arial" w:cs="Arial"/>
                <w:color w:val="000000"/>
                <w:sz w:val="16"/>
                <w:szCs w:val="16"/>
              </w:rPr>
              <w:t>-</w:t>
            </w:r>
          </w:p>
        </w:tc>
      </w:tr>
      <w:tr w:rsidR="00666074" w:rsidRPr="00666074" w:rsidTr="00666074">
        <w:trPr>
          <w:trHeight w:val="701"/>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8419"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Quoted Item</w:t>
            </w:r>
          </w:p>
        </w:tc>
      </w:tr>
      <w:tr w:rsidR="00666074" w:rsidRPr="00666074" w:rsidTr="00666074">
        <w:trPr>
          <w:trHeight w:val="719"/>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8419"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Name of Country Origin</w:t>
            </w:r>
          </w:p>
        </w:tc>
      </w:tr>
      <w:tr w:rsidR="00666074" w:rsidRPr="00666074" w:rsidTr="00666074">
        <w:trPr>
          <w:trHeight w:val="1151"/>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8419"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Name of Principle Manufacturer</w:t>
            </w:r>
          </w:p>
        </w:tc>
      </w:tr>
      <w:tr w:rsidR="00666074" w:rsidRPr="00666074" w:rsidTr="00666074">
        <w:trPr>
          <w:trHeight w:val="989"/>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8419"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Name of the Firm</w:t>
            </w:r>
          </w:p>
        </w:tc>
      </w:tr>
      <w:tr w:rsidR="00666074" w:rsidRPr="00666074" w:rsidTr="00666074">
        <w:trPr>
          <w:trHeight w:val="797"/>
        </w:trPr>
        <w:tc>
          <w:tcPr>
            <w:tcW w:w="797"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8419"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S.No</w:t>
            </w:r>
          </w:p>
        </w:tc>
      </w:tr>
    </w:tbl>
    <w:p w:rsidR="00097A87" w:rsidRDefault="00097A87" w:rsidP="00753816">
      <w:pPr>
        <w:pStyle w:val="NormalWeb"/>
        <w:tabs>
          <w:tab w:val="left" w:pos="450"/>
        </w:tabs>
        <w:spacing w:before="0" w:beforeAutospacing="0" w:after="0" w:afterAutospacing="0"/>
        <w:jc w:val="both"/>
        <w:rPr>
          <w:rFonts w:ascii="Arial" w:hAnsi="Arial" w:cs="Arial"/>
          <w:color w:val="000000"/>
          <w:lang w:val="en-GB" w:eastAsia="en-GB"/>
        </w:rPr>
      </w:pPr>
    </w:p>
    <w:p w:rsidR="00B5092E" w:rsidRDefault="00B5092E" w:rsidP="00753816">
      <w:pPr>
        <w:pStyle w:val="NormalWeb"/>
        <w:tabs>
          <w:tab w:val="left" w:pos="450"/>
        </w:tabs>
        <w:spacing w:before="0" w:beforeAutospacing="0" w:after="0" w:afterAutospacing="0"/>
        <w:jc w:val="both"/>
        <w:rPr>
          <w:rFonts w:ascii="Arial" w:hAnsi="Arial" w:cs="Arial"/>
          <w:color w:val="000000"/>
          <w:lang w:val="en-GB" w:eastAsia="en-GB"/>
        </w:rPr>
      </w:pPr>
    </w:p>
    <w:p w:rsidR="0029438D" w:rsidRDefault="0029438D" w:rsidP="00753816">
      <w:pPr>
        <w:pStyle w:val="NormalWeb"/>
        <w:tabs>
          <w:tab w:val="left" w:pos="450"/>
        </w:tabs>
        <w:spacing w:before="0" w:beforeAutospacing="0" w:after="0" w:afterAutospacing="0"/>
        <w:jc w:val="both"/>
        <w:rPr>
          <w:rFonts w:ascii="Arial" w:hAnsi="Arial" w:cs="Arial"/>
          <w:color w:val="000000"/>
          <w:lang w:val="en-GB" w:eastAsia="en-GB"/>
        </w:rPr>
      </w:pPr>
    </w:p>
    <w:p w:rsidR="00532B73" w:rsidRDefault="00532B73" w:rsidP="00753816">
      <w:pPr>
        <w:pStyle w:val="NormalWeb"/>
        <w:tabs>
          <w:tab w:val="left" w:pos="450"/>
        </w:tabs>
        <w:spacing w:before="0" w:beforeAutospacing="0" w:after="0" w:afterAutospacing="0"/>
        <w:jc w:val="both"/>
        <w:rPr>
          <w:rFonts w:ascii="Arial" w:hAnsi="Arial" w:cs="Arial"/>
          <w:color w:val="000000"/>
          <w:lang w:val="en-GB" w:eastAsia="en-GB"/>
        </w:rPr>
      </w:pPr>
    </w:p>
    <w:p w:rsidR="00532B73" w:rsidRDefault="00532B73" w:rsidP="00753816">
      <w:pPr>
        <w:pStyle w:val="NormalWeb"/>
        <w:tabs>
          <w:tab w:val="left" w:pos="450"/>
        </w:tabs>
        <w:spacing w:before="0" w:beforeAutospacing="0" w:after="0" w:afterAutospacing="0"/>
        <w:jc w:val="both"/>
        <w:rPr>
          <w:rFonts w:ascii="Arial" w:hAnsi="Arial" w:cs="Arial"/>
          <w:color w:val="000000"/>
          <w:lang w:val="en-GB" w:eastAsia="en-GB"/>
        </w:rPr>
      </w:pPr>
    </w:p>
    <w:p w:rsidR="00532B73" w:rsidRDefault="00532B73" w:rsidP="00753816">
      <w:pPr>
        <w:pStyle w:val="NormalWeb"/>
        <w:tabs>
          <w:tab w:val="left" w:pos="450"/>
        </w:tabs>
        <w:spacing w:before="0" w:beforeAutospacing="0" w:after="0" w:afterAutospacing="0"/>
        <w:jc w:val="both"/>
        <w:rPr>
          <w:rFonts w:ascii="Arial" w:hAnsi="Arial" w:cs="Arial"/>
          <w:color w:val="000000"/>
          <w:lang w:val="en-GB" w:eastAsia="en-GB"/>
        </w:rPr>
      </w:pPr>
    </w:p>
    <w:p w:rsidR="00532B73" w:rsidRDefault="00532B73" w:rsidP="00753816">
      <w:pPr>
        <w:pStyle w:val="NormalWeb"/>
        <w:tabs>
          <w:tab w:val="left" w:pos="450"/>
        </w:tabs>
        <w:spacing w:before="0" w:beforeAutospacing="0" w:after="0" w:afterAutospacing="0"/>
        <w:jc w:val="both"/>
        <w:rPr>
          <w:rFonts w:ascii="Arial" w:hAnsi="Arial" w:cs="Arial"/>
          <w:color w:val="000000"/>
          <w:lang w:val="en-GB" w:eastAsia="en-GB"/>
        </w:rPr>
      </w:pPr>
    </w:p>
    <w:p w:rsidR="002D4211" w:rsidRPr="00C27906" w:rsidRDefault="002D4211" w:rsidP="002D4211">
      <w:pPr>
        <w:shd w:val="clear" w:color="auto" w:fill="FFFFFF"/>
        <w:spacing w:after="200" w:line="276" w:lineRule="auto"/>
        <w:jc w:val="center"/>
        <w:rPr>
          <w:rFonts w:ascii="Arial" w:hAnsi="Arial" w:cs="Arial"/>
          <w:b/>
          <w:bCs/>
          <w:color w:val="000000"/>
        </w:rPr>
      </w:pPr>
      <w:r>
        <w:rPr>
          <w:rFonts w:ascii="Arial" w:hAnsi="Arial" w:cs="Arial"/>
          <w:b/>
          <w:bCs/>
          <w:color w:val="000000"/>
        </w:rPr>
        <w:lastRenderedPageBreak/>
        <w:t>Technical Evaluation Criteria for</w:t>
      </w:r>
      <w:r w:rsidRPr="00C27906">
        <w:rPr>
          <w:rFonts w:ascii="Arial" w:hAnsi="Arial" w:cs="Arial"/>
          <w:b/>
          <w:bCs/>
          <w:color w:val="000000"/>
        </w:rPr>
        <w:t xml:space="preserve"> </w:t>
      </w:r>
      <w:r>
        <w:rPr>
          <w:rFonts w:ascii="Arial" w:eastAsiaTheme="minorEastAsia" w:hAnsi="Arial" w:cs="Arial"/>
          <w:b/>
          <w:bCs/>
        </w:rPr>
        <w:t>Meglumine Antimoniate</w:t>
      </w:r>
      <w:r w:rsidR="00794DC3">
        <w:rPr>
          <w:rFonts w:ascii="Arial" w:eastAsiaTheme="minorEastAsia" w:hAnsi="Arial" w:cs="Arial"/>
          <w:b/>
          <w:bCs/>
        </w:rPr>
        <w:t xml:space="preserve"> &amp; Sodium Stibogluconate</w:t>
      </w:r>
      <w:r>
        <w:rPr>
          <w:rFonts w:ascii="Arial" w:eastAsiaTheme="minorEastAsia" w:hAnsi="Arial" w:cs="Arial"/>
          <w:b/>
          <w:bCs/>
        </w:rPr>
        <w:t xml:space="preserve"> </w:t>
      </w:r>
      <w:r w:rsidR="00794DC3">
        <w:rPr>
          <w:rFonts w:ascii="Arial" w:eastAsiaTheme="minorEastAsia" w:hAnsi="Arial" w:cs="Arial"/>
          <w:b/>
          <w:bCs/>
        </w:rPr>
        <w:t>(SSG)</w:t>
      </w:r>
    </w:p>
    <w:tbl>
      <w:tblPr>
        <w:tblW w:w="9240" w:type="dxa"/>
        <w:tblInd w:w="113" w:type="dxa"/>
        <w:tblLook w:val="04A0" w:firstRow="1" w:lastRow="0" w:firstColumn="1" w:lastColumn="0" w:noHBand="0" w:noVBand="1"/>
      </w:tblPr>
      <w:tblGrid>
        <w:gridCol w:w="799"/>
        <w:gridCol w:w="1315"/>
        <w:gridCol w:w="581"/>
        <w:gridCol w:w="5745"/>
        <w:gridCol w:w="800"/>
      </w:tblGrid>
      <w:tr w:rsidR="002D4211" w:rsidRPr="001E2AC7" w:rsidTr="009C1EEE">
        <w:trPr>
          <w:trHeight w:val="647"/>
        </w:trPr>
        <w:tc>
          <w:tcPr>
            <w:tcW w:w="79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794DC3" w:rsidRPr="0025535E" w:rsidRDefault="00355565" w:rsidP="0025535E">
            <w:pPr>
              <w:jc w:val="center"/>
              <w:rPr>
                <w:rFonts w:ascii="Arial" w:hAnsi="Arial" w:cs="Arial"/>
                <w:b/>
                <w:bCs/>
                <w:color w:val="000000"/>
                <w:sz w:val="16"/>
                <w:szCs w:val="16"/>
              </w:rPr>
            </w:pPr>
            <w:r>
              <w:rPr>
                <w:rFonts w:ascii="Arial" w:hAnsi="Arial" w:cs="Arial"/>
                <w:b/>
                <w:bCs/>
                <w:color w:val="000000"/>
                <w:sz w:val="16"/>
                <w:szCs w:val="16"/>
              </w:rPr>
              <w:t>Bid Evaluation Report of Meglumine Antimoniate</w:t>
            </w:r>
            <w:r w:rsidR="00794DC3">
              <w:rPr>
                <w:rFonts w:ascii="Arial" w:hAnsi="Arial" w:cs="Arial"/>
                <w:b/>
                <w:bCs/>
                <w:color w:val="000000"/>
                <w:sz w:val="16"/>
                <w:szCs w:val="16"/>
              </w:rPr>
              <w:t xml:space="preserve"> &amp; </w:t>
            </w:r>
            <w:r w:rsidR="00794DC3" w:rsidRPr="0025535E">
              <w:rPr>
                <w:rFonts w:ascii="Arial" w:hAnsi="Arial" w:cs="Arial"/>
                <w:b/>
                <w:bCs/>
                <w:color w:val="000000"/>
                <w:sz w:val="16"/>
                <w:szCs w:val="16"/>
              </w:rPr>
              <w:t>Sodium Stibogluconate (SSG)</w:t>
            </w:r>
          </w:p>
          <w:p w:rsidR="002D4211" w:rsidRPr="001E2AC7" w:rsidRDefault="002D4211" w:rsidP="009C1EEE">
            <w:pPr>
              <w:jc w:val="center"/>
              <w:rPr>
                <w:rFonts w:ascii="Arial" w:hAnsi="Arial" w:cs="Arial"/>
                <w:b/>
                <w:bCs/>
                <w:color w:val="000000"/>
                <w:sz w:val="16"/>
                <w:szCs w:val="16"/>
              </w:rPr>
            </w:pPr>
          </w:p>
        </w:tc>
        <w:tc>
          <w:tcPr>
            <w:tcW w:w="1315"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Final Grand Total of Scores</w:t>
            </w:r>
          </w:p>
        </w:tc>
        <w:tc>
          <w:tcPr>
            <w:tcW w:w="581"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211" w:rsidRPr="001E2AC7" w:rsidRDefault="002D4211" w:rsidP="00532B73">
            <w:pPr>
              <w:jc w:val="center"/>
              <w:rPr>
                <w:rFonts w:ascii="Arial" w:hAnsi="Arial" w:cs="Arial"/>
                <w:b/>
                <w:bCs/>
                <w:color w:val="000000"/>
                <w:sz w:val="16"/>
                <w:szCs w:val="16"/>
              </w:rPr>
            </w:pPr>
            <w:r w:rsidRPr="001E2AC7">
              <w:rPr>
                <w:rFonts w:ascii="Arial" w:hAnsi="Arial" w:cs="Arial"/>
                <w:b/>
                <w:bCs/>
                <w:color w:val="000000"/>
                <w:sz w:val="16"/>
                <w:szCs w:val="16"/>
              </w:rPr>
              <w:t>1</w:t>
            </w:r>
            <w:r w:rsidR="00532B73">
              <w:rPr>
                <w:rFonts w:ascii="Arial" w:hAnsi="Arial" w:cs="Arial"/>
                <w:b/>
                <w:bCs/>
                <w:color w:val="000000"/>
                <w:sz w:val="16"/>
                <w:szCs w:val="16"/>
              </w:rPr>
              <w:t>6</w:t>
            </w:r>
          </w:p>
        </w:tc>
        <w:tc>
          <w:tcPr>
            <w:tcW w:w="5745" w:type="dxa"/>
            <w:tcBorders>
              <w:top w:val="single" w:sz="4" w:space="0" w:color="auto"/>
              <w:left w:val="nil"/>
              <w:bottom w:val="single" w:sz="4" w:space="0" w:color="auto"/>
              <w:right w:val="single" w:sz="4" w:space="0" w:color="auto"/>
            </w:tcBorders>
            <w:shd w:val="clear" w:color="auto" w:fill="auto"/>
            <w:vAlign w:val="center"/>
            <w:hideMark/>
          </w:tcPr>
          <w:p w:rsidR="002D4211" w:rsidRPr="001E2AC7" w:rsidRDefault="002D4211" w:rsidP="009C1EEE">
            <w:pPr>
              <w:jc w:val="center"/>
              <w:rPr>
                <w:rFonts w:ascii="Arial" w:hAnsi="Arial" w:cs="Arial"/>
                <w:sz w:val="16"/>
                <w:szCs w:val="16"/>
              </w:rPr>
            </w:pPr>
            <w:r w:rsidRPr="001E2AC7">
              <w:rPr>
                <w:rFonts w:ascii="Arial" w:hAnsi="Arial" w:cs="Arial"/>
                <w:sz w:val="16"/>
                <w:szCs w:val="16"/>
              </w:rPr>
              <w:t>Total Marks = Technical + Financial</w:t>
            </w:r>
          </w:p>
        </w:tc>
        <w:tc>
          <w:tcPr>
            <w:tcW w:w="800"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100</w:t>
            </w:r>
          </w:p>
        </w:tc>
      </w:tr>
      <w:tr w:rsidR="002D4211" w:rsidRPr="001E2AC7" w:rsidTr="009C1EEE">
        <w:trPr>
          <w:trHeight w:val="345"/>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Financial</w:t>
            </w: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532B73">
            <w:pPr>
              <w:jc w:val="center"/>
              <w:rPr>
                <w:rFonts w:ascii="Arial" w:hAnsi="Arial" w:cs="Arial"/>
                <w:b/>
                <w:bCs/>
                <w:color w:val="000000"/>
                <w:sz w:val="16"/>
                <w:szCs w:val="16"/>
              </w:rPr>
            </w:pPr>
            <w:r w:rsidRPr="001E2AC7">
              <w:rPr>
                <w:rFonts w:ascii="Arial" w:hAnsi="Arial" w:cs="Arial"/>
                <w:b/>
                <w:bCs/>
                <w:color w:val="000000"/>
                <w:sz w:val="16"/>
                <w:szCs w:val="16"/>
              </w:rPr>
              <w:t>1</w:t>
            </w:r>
            <w:r w:rsidR="00532B73">
              <w:rPr>
                <w:rFonts w:ascii="Arial" w:hAnsi="Arial" w:cs="Arial"/>
                <w:b/>
                <w:bCs/>
                <w:color w:val="000000"/>
                <w:sz w:val="16"/>
                <w:szCs w:val="16"/>
              </w:rPr>
              <w:t>5</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2D4211" w:rsidP="009C1EEE">
            <w:pPr>
              <w:jc w:val="center"/>
              <w:rPr>
                <w:rFonts w:ascii="Arial" w:hAnsi="Arial" w:cs="Arial"/>
                <w:sz w:val="16"/>
                <w:szCs w:val="16"/>
              </w:rPr>
            </w:pPr>
            <w:r w:rsidRPr="001E2AC7">
              <w:rPr>
                <w:rFonts w:ascii="Arial" w:hAnsi="Arial" w:cs="Arial"/>
                <w:sz w:val="16"/>
                <w:szCs w:val="16"/>
              </w:rPr>
              <w:t>Financial marks obtained in 30</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30</w:t>
            </w:r>
          </w:p>
        </w:tc>
      </w:tr>
      <w:tr w:rsidR="002D4211" w:rsidRPr="001E2AC7" w:rsidTr="009C1EEE">
        <w:trPr>
          <w:trHeight w:val="359"/>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532B73">
            <w:pPr>
              <w:jc w:val="center"/>
              <w:rPr>
                <w:rFonts w:ascii="Arial" w:hAnsi="Arial" w:cs="Arial"/>
                <w:b/>
                <w:bCs/>
                <w:color w:val="000000"/>
                <w:sz w:val="16"/>
                <w:szCs w:val="16"/>
              </w:rPr>
            </w:pPr>
            <w:r w:rsidRPr="001E2AC7">
              <w:rPr>
                <w:rFonts w:ascii="Arial" w:hAnsi="Arial" w:cs="Arial"/>
                <w:b/>
                <w:bCs/>
                <w:color w:val="000000"/>
                <w:sz w:val="16"/>
                <w:szCs w:val="16"/>
              </w:rPr>
              <w:t>1</w:t>
            </w:r>
            <w:r w:rsidR="00532B73">
              <w:rPr>
                <w:rFonts w:ascii="Arial" w:hAnsi="Arial" w:cs="Arial"/>
                <w:b/>
                <w:bCs/>
                <w:color w:val="000000"/>
                <w:sz w:val="16"/>
                <w:szCs w:val="16"/>
              </w:rPr>
              <w:t>4</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2D4211" w:rsidP="009C1EEE">
            <w:pPr>
              <w:jc w:val="center"/>
              <w:rPr>
                <w:rFonts w:ascii="Arial" w:hAnsi="Arial" w:cs="Arial"/>
                <w:sz w:val="16"/>
                <w:szCs w:val="16"/>
              </w:rPr>
            </w:pPr>
            <w:r w:rsidRPr="001E2AC7">
              <w:rPr>
                <w:rFonts w:ascii="Arial" w:hAnsi="Arial" w:cs="Arial"/>
                <w:sz w:val="16"/>
                <w:szCs w:val="16"/>
              </w:rPr>
              <w:t>Lowest Quoted Price among the qualified bids for particular item</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color w:val="000000"/>
                <w:sz w:val="16"/>
                <w:szCs w:val="16"/>
              </w:rPr>
            </w:pPr>
            <w:r w:rsidRPr="001E2AC7">
              <w:rPr>
                <w:rFonts w:ascii="Arial" w:hAnsi="Arial" w:cs="Arial"/>
                <w:color w:val="000000"/>
                <w:sz w:val="16"/>
                <w:szCs w:val="16"/>
              </w:rPr>
              <w:t>-</w:t>
            </w:r>
          </w:p>
        </w:tc>
      </w:tr>
      <w:tr w:rsidR="002D4211" w:rsidRPr="001E2AC7" w:rsidTr="009C1EEE">
        <w:trPr>
          <w:trHeight w:val="345"/>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532B73">
            <w:pPr>
              <w:jc w:val="center"/>
              <w:rPr>
                <w:rFonts w:ascii="Arial" w:hAnsi="Arial" w:cs="Arial"/>
                <w:b/>
                <w:bCs/>
                <w:color w:val="000000"/>
                <w:sz w:val="16"/>
                <w:szCs w:val="16"/>
              </w:rPr>
            </w:pPr>
            <w:r w:rsidRPr="001E2AC7">
              <w:rPr>
                <w:rFonts w:ascii="Arial" w:hAnsi="Arial" w:cs="Arial"/>
                <w:b/>
                <w:bCs/>
                <w:color w:val="000000"/>
                <w:sz w:val="16"/>
                <w:szCs w:val="16"/>
              </w:rPr>
              <w:t>1</w:t>
            </w:r>
            <w:r w:rsidR="00532B73">
              <w:rPr>
                <w:rFonts w:ascii="Arial" w:hAnsi="Arial" w:cs="Arial"/>
                <w:b/>
                <w:bCs/>
                <w:color w:val="000000"/>
                <w:sz w:val="16"/>
                <w:szCs w:val="16"/>
              </w:rPr>
              <w:t>3</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2D4211" w:rsidP="009C1EEE">
            <w:pPr>
              <w:jc w:val="center"/>
              <w:rPr>
                <w:rFonts w:ascii="Arial" w:hAnsi="Arial" w:cs="Arial"/>
                <w:sz w:val="16"/>
                <w:szCs w:val="16"/>
              </w:rPr>
            </w:pPr>
            <w:r w:rsidRPr="001E2AC7">
              <w:rPr>
                <w:rFonts w:ascii="Arial" w:hAnsi="Arial" w:cs="Arial"/>
                <w:sz w:val="16"/>
                <w:szCs w:val="16"/>
              </w:rPr>
              <w:t>Quoted Unit Price</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color w:val="000000"/>
                <w:sz w:val="16"/>
                <w:szCs w:val="16"/>
              </w:rPr>
            </w:pPr>
            <w:r w:rsidRPr="001E2AC7">
              <w:rPr>
                <w:rFonts w:ascii="Arial" w:hAnsi="Arial" w:cs="Arial"/>
                <w:color w:val="000000"/>
                <w:sz w:val="16"/>
                <w:szCs w:val="16"/>
              </w:rPr>
              <w:t>-</w:t>
            </w:r>
          </w:p>
        </w:tc>
      </w:tr>
      <w:tr w:rsidR="002D4211" w:rsidRPr="001E2AC7" w:rsidTr="009C1EEE">
        <w:trPr>
          <w:trHeight w:val="521"/>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tcBorders>
              <w:top w:val="nil"/>
              <w:left w:val="nil"/>
              <w:bottom w:val="nil"/>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Total T&amp;E Score</w:t>
            </w: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532B73">
            <w:pPr>
              <w:jc w:val="center"/>
              <w:rPr>
                <w:rFonts w:ascii="Arial" w:hAnsi="Arial" w:cs="Arial"/>
                <w:b/>
                <w:bCs/>
                <w:color w:val="000000"/>
                <w:sz w:val="16"/>
                <w:szCs w:val="16"/>
              </w:rPr>
            </w:pPr>
            <w:r w:rsidRPr="001E2AC7">
              <w:rPr>
                <w:rFonts w:ascii="Arial" w:hAnsi="Arial" w:cs="Arial"/>
                <w:b/>
                <w:bCs/>
                <w:color w:val="000000"/>
                <w:sz w:val="16"/>
                <w:szCs w:val="16"/>
              </w:rPr>
              <w:t>1</w:t>
            </w:r>
            <w:r w:rsidR="00532B73">
              <w:rPr>
                <w:rFonts w:ascii="Arial" w:hAnsi="Arial" w:cs="Arial"/>
                <w:b/>
                <w:bCs/>
                <w:color w:val="000000"/>
                <w:sz w:val="16"/>
                <w:szCs w:val="16"/>
              </w:rPr>
              <w:t>2</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2D4211" w:rsidP="009C1EEE">
            <w:pPr>
              <w:jc w:val="center"/>
              <w:rPr>
                <w:rFonts w:ascii="Arial" w:hAnsi="Arial" w:cs="Arial"/>
                <w:sz w:val="16"/>
                <w:szCs w:val="16"/>
              </w:rPr>
            </w:pPr>
            <w:r w:rsidRPr="001E2AC7">
              <w:rPr>
                <w:rFonts w:ascii="Arial" w:hAnsi="Arial" w:cs="Arial"/>
                <w:sz w:val="16"/>
                <w:szCs w:val="16"/>
              </w:rPr>
              <w:t>Total Technical and Evaluation Marks</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70</w:t>
            </w:r>
          </w:p>
        </w:tc>
      </w:tr>
      <w:tr w:rsidR="002D4211" w:rsidRPr="001E2AC7" w:rsidTr="00532B73">
        <w:trPr>
          <w:trHeight w:val="557"/>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2D4211" w:rsidRPr="001E2AC7" w:rsidRDefault="00532B73" w:rsidP="00532B73">
            <w:pPr>
              <w:ind w:left="113" w:right="113"/>
              <w:jc w:val="center"/>
              <w:rPr>
                <w:rFonts w:ascii="Arial" w:hAnsi="Arial" w:cs="Arial"/>
                <w:b/>
                <w:bCs/>
                <w:color w:val="000000"/>
                <w:sz w:val="16"/>
                <w:szCs w:val="16"/>
              </w:rPr>
            </w:pPr>
            <w:r w:rsidRPr="001E2AC7">
              <w:rPr>
                <w:rFonts w:ascii="Arial" w:hAnsi="Arial" w:cs="Arial"/>
                <w:b/>
                <w:bCs/>
                <w:color w:val="000000"/>
                <w:sz w:val="16"/>
                <w:szCs w:val="16"/>
              </w:rPr>
              <w:t>Technical Parameters</w:t>
            </w: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2D4211">
            <w:pPr>
              <w:jc w:val="center"/>
              <w:rPr>
                <w:rFonts w:ascii="Arial" w:hAnsi="Arial" w:cs="Arial"/>
                <w:b/>
                <w:bCs/>
                <w:color w:val="000000"/>
                <w:sz w:val="16"/>
                <w:szCs w:val="16"/>
              </w:rPr>
            </w:pPr>
            <w:r w:rsidRPr="001E2AC7">
              <w:rPr>
                <w:rFonts w:ascii="Arial" w:hAnsi="Arial" w:cs="Arial"/>
                <w:b/>
                <w:bCs/>
                <w:color w:val="000000"/>
                <w:sz w:val="16"/>
                <w:szCs w:val="16"/>
              </w:rPr>
              <w:t>1</w:t>
            </w:r>
            <w:r>
              <w:rPr>
                <w:rFonts w:ascii="Arial" w:hAnsi="Arial" w:cs="Arial"/>
                <w:b/>
                <w:bCs/>
                <w:color w:val="000000"/>
                <w:sz w:val="16"/>
                <w:szCs w:val="16"/>
              </w:rPr>
              <w:t>1</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2D4211" w:rsidP="009C1EEE">
            <w:pPr>
              <w:jc w:val="center"/>
              <w:rPr>
                <w:rFonts w:ascii="Arial" w:hAnsi="Arial" w:cs="Arial"/>
                <w:sz w:val="16"/>
                <w:szCs w:val="16"/>
              </w:rPr>
            </w:pPr>
            <w:r w:rsidRPr="001E2AC7">
              <w:rPr>
                <w:rFonts w:ascii="Arial" w:hAnsi="Arial" w:cs="Arial"/>
                <w:sz w:val="16"/>
                <w:szCs w:val="16"/>
              </w:rPr>
              <w:t>Audit report of the last 3 financial year duly attested by chartered a</w:t>
            </w:r>
            <w:r w:rsidR="00E43D04">
              <w:rPr>
                <w:rFonts w:ascii="Arial" w:hAnsi="Arial" w:cs="Arial"/>
                <w:sz w:val="16"/>
                <w:szCs w:val="16"/>
              </w:rPr>
              <w:t>ccountant (3</w:t>
            </w:r>
            <w:r w:rsidRPr="001E2AC7">
              <w:rPr>
                <w:rFonts w:ascii="Arial" w:hAnsi="Arial" w:cs="Arial"/>
                <w:sz w:val="16"/>
                <w:szCs w:val="16"/>
              </w:rPr>
              <w:t xml:space="preserve"> marks per year)</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E43D04" w:rsidP="009C1EEE">
            <w:pPr>
              <w:jc w:val="center"/>
              <w:rPr>
                <w:rFonts w:ascii="Arial" w:hAnsi="Arial" w:cs="Arial"/>
                <w:color w:val="000000"/>
                <w:sz w:val="16"/>
                <w:szCs w:val="16"/>
              </w:rPr>
            </w:pPr>
            <w:r>
              <w:rPr>
                <w:rFonts w:ascii="Arial" w:hAnsi="Arial" w:cs="Arial"/>
                <w:color w:val="000000"/>
                <w:sz w:val="16"/>
                <w:szCs w:val="16"/>
              </w:rPr>
              <w:t>9</w:t>
            </w:r>
          </w:p>
        </w:tc>
      </w:tr>
      <w:tr w:rsidR="002D4211" w:rsidRPr="001E2AC7" w:rsidTr="009C1EEE">
        <w:trPr>
          <w:trHeight w:val="345"/>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Pr>
                <w:rFonts w:ascii="Arial" w:hAnsi="Arial" w:cs="Arial"/>
                <w:b/>
                <w:bCs/>
                <w:color w:val="000000"/>
                <w:sz w:val="16"/>
                <w:szCs w:val="16"/>
              </w:rPr>
              <w:t>10</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2D4211" w:rsidP="009C1EEE">
            <w:pPr>
              <w:jc w:val="center"/>
              <w:rPr>
                <w:rFonts w:ascii="Arial" w:hAnsi="Arial" w:cs="Arial"/>
                <w:sz w:val="16"/>
                <w:szCs w:val="16"/>
              </w:rPr>
            </w:pPr>
            <w:r w:rsidRPr="001E2AC7">
              <w:rPr>
                <w:rFonts w:ascii="Arial" w:hAnsi="Arial" w:cs="Arial"/>
                <w:sz w:val="16"/>
                <w:szCs w:val="16"/>
              </w:rPr>
              <w:t>L</w:t>
            </w:r>
            <w:r w:rsidR="00E43D04">
              <w:rPr>
                <w:rFonts w:ascii="Arial" w:hAnsi="Arial" w:cs="Arial"/>
                <w:sz w:val="16"/>
                <w:szCs w:val="16"/>
              </w:rPr>
              <w:t>ast 3 years income tax return (3</w:t>
            </w:r>
            <w:r w:rsidRPr="001E2AC7">
              <w:rPr>
                <w:rFonts w:ascii="Arial" w:hAnsi="Arial" w:cs="Arial"/>
                <w:sz w:val="16"/>
                <w:szCs w:val="16"/>
              </w:rPr>
              <w:t xml:space="preserve"> marks per year)</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E43D04" w:rsidP="009C1EEE">
            <w:pPr>
              <w:jc w:val="center"/>
              <w:rPr>
                <w:rFonts w:ascii="Arial" w:hAnsi="Arial" w:cs="Arial"/>
                <w:color w:val="000000"/>
                <w:sz w:val="16"/>
                <w:szCs w:val="16"/>
              </w:rPr>
            </w:pPr>
            <w:r>
              <w:rPr>
                <w:rFonts w:ascii="Arial" w:hAnsi="Arial" w:cs="Arial"/>
                <w:color w:val="000000"/>
                <w:sz w:val="16"/>
                <w:szCs w:val="16"/>
              </w:rPr>
              <w:t>9</w:t>
            </w:r>
          </w:p>
        </w:tc>
      </w:tr>
      <w:tr w:rsidR="002D4211" w:rsidRPr="001E2AC7" w:rsidTr="009C1EEE">
        <w:trPr>
          <w:trHeight w:val="345"/>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Pr>
                <w:rFonts w:ascii="Arial" w:hAnsi="Arial" w:cs="Arial"/>
                <w:b/>
                <w:bCs/>
                <w:color w:val="000000"/>
                <w:sz w:val="16"/>
                <w:szCs w:val="16"/>
              </w:rPr>
              <w:t>9</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2D4211" w:rsidP="009C1EEE">
            <w:pPr>
              <w:jc w:val="center"/>
              <w:rPr>
                <w:rFonts w:ascii="Arial" w:hAnsi="Arial" w:cs="Arial"/>
                <w:sz w:val="16"/>
                <w:szCs w:val="16"/>
              </w:rPr>
            </w:pPr>
            <w:r w:rsidRPr="001E2AC7">
              <w:rPr>
                <w:rFonts w:ascii="Arial" w:hAnsi="Arial" w:cs="Arial"/>
                <w:sz w:val="16"/>
                <w:szCs w:val="16"/>
              </w:rPr>
              <w:t>Last 3 y</w:t>
            </w:r>
            <w:r w:rsidR="00E43D04">
              <w:rPr>
                <w:rFonts w:ascii="Arial" w:hAnsi="Arial" w:cs="Arial"/>
                <w:sz w:val="16"/>
                <w:szCs w:val="16"/>
              </w:rPr>
              <w:t>ears annual sales tax returns (3</w:t>
            </w:r>
            <w:r w:rsidRPr="001E2AC7">
              <w:rPr>
                <w:rFonts w:ascii="Arial" w:hAnsi="Arial" w:cs="Arial"/>
                <w:sz w:val="16"/>
                <w:szCs w:val="16"/>
              </w:rPr>
              <w:t xml:space="preserve"> marks per year)</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E43D04" w:rsidP="009C1EEE">
            <w:pPr>
              <w:jc w:val="center"/>
              <w:rPr>
                <w:rFonts w:ascii="Arial" w:hAnsi="Arial" w:cs="Arial"/>
                <w:color w:val="000000"/>
                <w:sz w:val="16"/>
                <w:szCs w:val="16"/>
              </w:rPr>
            </w:pPr>
            <w:r>
              <w:rPr>
                <w:rFonts w:ascii="Arial" w:hAnsi="Arial" w:cs="Arial"/>
                <w:color w:val="000000"/>
                <w:sz w:val="16"/>
                <w:szCs w:val="16"/>
              </w:rPr>
              <w:t>9</w:t>
            </w:r>
          </w:p>
        </w:tc>
      </w:tr>
      <w:tr w:rsidR="002D4211" w:rsidRPr="001E2AC7" w:rsidTr="009C1EEE">
        <w:trPr>
          <w:trHeight w:val="629"/>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8</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2D4211" w:rsidP="009C1EEE">
            <w:pPr>
              <w:jc w:val="center"/>
              <w:rPr>
                <w:rFonts w:ascii="Arial" w:hAnsi="Arial" w:cs="Arial"/>
                <w:sz w:val="16"/>
                <w:szCs w:val="16"/>
              </w:rPr>
            </w:pPr>
            <w:r w:rsidRPr="00BF4794">
              <w:rPr>
                <w:rFonts w:ascii="Arial" w:hAnsi="Arial" w:cs="Arial"/>
                <w:sz w:val="16"/>
                <w:szCs w:val="16"/>
              </w:rPr>
              <w:t xml:space="preserve">Revenue from sales </w:t>
            </w:r>
            <w:r w:rsidRPr="00D9614B">
              <w:rPr>
                <w:rFonts w:ascii="Arial" w:hAnsi="Arial" w:cs="Arial"/>
                <w:i/>
                <w:sz w:val="16"/>
                <w:szCs w:val="16"/>
              </w:rPr>
              <w:t>(documents must be verified from the chartered accountant. Moreover, revenue from sales will be verified from the tax return)</w:t>
            </w:r>
            <w:r w:rsidRPr="00BF4794">
              <w:rPr>
                <w:rFonts w:ascii="Arial" w:hAnsi="Arial" w:cs="Arial"/>
                <w:sz w:val="16"/>
                <w:szCs w:val="16"/>
              </w:rPr>
              <w:br/>
              <w:t xml:space="preserve">(More than </w:t>
            </w:r>
            <w:r>
              <w:rPr>
                <w:rFonts w:ascii="Arial" w:hAnsi="Arial" w:cs="Arial"/>
                <w:sz w:val="16"/>
                <w:szCs w:val="16"/>
              </w:rPr>
              <w:t>50 Million sales in last FY = 5</w:t>
            </w:r>
            <w:r w:rsidRPr="00BF4794">
              <w:rPr>
                <w:rFonts w:ascii="Arial" w:hAnsi="Arial" w:cs="Arial"/>
                <w:sz w:val="16"/>
                <w:szCs w:val="16"/>
              </w:rPr>
              <w:t xml:space="preserve"> marks, less than 50 to 20 Million sales in las</w:t>
            </w:r>
            <w:r>
              <w:rPr>
                <w:rFonts w:ascii="Arial" w:hAnsi="Arial" w:cs="Arial"/>
                <w:sz w:val="16"/>
                <w:szCs w:val="16"/>
              </w:rPr>
              <w:t>t FY = 3</w:t>
            </w:r>
            <w:r w:rsidRPr="00BF4794">
              <w:rPr>
                <w:rFonts w:ascii="Arial" w:hAnsi="Arial" w:cs="Arial"/>
                <w:sz w:val="16"/>
                <w:szCs w:val="16"/>
              </w:rPr>
              <w:t xml:space="preserve"> marks and below</w:t>
            </w:r>
            <w:r>
              <w:rPr>
                <w:rFonts w:ascii="Arial" w:hAnsi="Arial" w:cs="Arial"/>
                <w:sz w:val="16"/>
                <w:szCs w:val="16"/>
              </w:rPr>
              <w:t xml:space="preserve"> 20 Million sales in last FY = 2 marks</w:t>
            </w:r>
            <w:r w:rsidRPr="00BF4794">
              <w:rPr>
                <w:rFonts w:ascii="Arial" w:hAnsi="Arial" w:cs="Arial"/>
                <w:sz w:val="16"/>
                <w:szCs w:val="16"/>
              </w:rPr>
              <w:t>)</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color w:val="000000"/>
                <w:sz w:val="16"/>
                <w:szCs w:val="16"/>
              </w:rPr>
            </w:pPr>
            <w:r w:rsidRPr="001E2AC7">
              <w:rPr>
                <w:rFonts w:ascii="Arial" w:hAnsi="Arial" w:cs="Arial"/>
                <w:color w:val="000000"/>
                <w:sz w:val="16"/>
                <w:szCs w:val="16"/>
              </w:rPr>
              <w:t>5</w:t>
            </w:r>
          </w:p>
        </w:tc>
      </w:tr>
      <w:tr w:rsidR="002D4211" w:rsidRPr="001E2AC7" w:rsidTr="009C1EEE">
        <w:trPr>
          <w:trHeight w:val="290"/>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7</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6B782D" w:rsidP="009C1EEE">
            <w:pPr>
              <w:jc w:val="center"/>
              <w:rPr>
                <w:rFonts w:ascii="Arial" w:hAnsi="Arial" w:cs="Arial"/>
                <w:sz w:val="16"/>
                <w:szCs w:val="16"/>
              </w:rPr>
            </w:pPr>
            <w:r>
              <w:rPr>
                <w:rFonts w:ascii="Arial" w:hAnsi="Arial" w:cs="Arial"/>
                <w:sz w:val="16"/>
                <w:szCs w:val="16"/>
              </w:rPr>
              <w:t>Office setup at</w:t>
            </w:r>
            <w:r w:rsidR="002D4211" w:rsidRPr="001E2AC7">
              <w:rPr>
                <w:rFonts w:ascii="Arial" w:hAnsi="Arial" w:cs="Arial"/>
                <w:sz w:val="16"/>
                <w:szCs w:val="16"/>
              </w:rPr>
              <w:t xml:space="preserve"> national level</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3083C" w:rsidP="009C1EEE">
            <w:pPr>
              <w:jc w:val="center"/>
              <w:rPr>
                <w:rFonts w:ascii="Arial" w:hAnsi="Arial" w:cs="Arial"/>
                <w:color w:val="000000"/>
                <w:sz w:val="16"/>
                <w:szCs w:val="16"/>
              </w:rPr>
            </w:pPr>
            <w:r>
              <w:rPr>
                <w:rFonts w:ascii="Arial" w:hAnsi="Arial" w:cs="Arial"/>
                <w:color w:val="000000"/>
                <w:sz w:val="16"/>
                <w:szCs w:val="16"/>
              </w:rPr>
              <w:t>6</w:t>
            </w:r>
          </w:p>
        </w:tc>
      </w:tr>
      <w:tr w:rsidR="00DB0A64" w:rsidRPr="001E2AC7" w:rsidTr="009C1EEE">
        <w:trPr>
          <w:trHeight w:val="485"/>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DB0A64" w:rsidRPr="001E2AC7" w:rsidRDefault="00DB0A64" w:rsidP="00DB0A64">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DB0A64" w:rsidRPr="001E2AC7" w:rsidRDefault="00DB0A64" w:rsidP="00DB0A64">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DB0A64" w:rsidRPr="001E2AC7" w:rsidRDefault="00DB0A64" w:rsidP="00DB0A64">
            <w:pPr>
              <w:jc w:val="center"/>
              <w:rPr>
                <w:rFonts w:ascii="Arial" w:hAnsi="Arial" w:cs="Arial"/>
                <w:b/>
                <w:bCs/>
                <w:color w:val="000000"/>
                <w:sz w:val="16"/>
                <w:szCs w:val="16"/>
              </w:rPr>
            </w:pPr>
            <w:r w:rsidRPr="001E2AC7">
              <w:rPr>
                <w:rFonts w:ascii="Arial" w:hAnsi="Arial" w:cs="Arial"/>
                <w:b/>
                <w:bCs/>
                <w:color w:val="000000"/>
                <w:sz w:val="16"/>
                <w:szCs w:val="16"/>
              </w:rPr>
              <w:t>6</w:t>
            </w:r>
          </w:p>
        </w:tc>
        <w:tc>
          <w:tcPr>
            <w:tcW w:w="5745" w:type="dxa"/>
            <w:tcBorders>
              <w:top w:val="nil"/>
              <w:left w:val="nil"/>
              <w:bottom w:val="single" w:sz="4" w:space="0" w:color="auto"/>
              <w:right w:val="single" w:sz="4" w:space="0" w:color="auto"/>
            </w:tcBorders>
            <w:shd w:val="clear" w:color="auto" w:fill="auto"/>
            <w:vAlign w:val="center"/>
            <w:hideMark/>
          </w:tcPr>
          <w:p w:rsidR="00DB0A64" w:rsidRPr="00957E01" w:rsidRDefault="00DB0A64" w:rsidP="00DB0A64">
            <w:pPr>
              <w:jc w:val="center"/>
              <w:rPr>
                <w:rFonts w:ascii="Arial" w:hAnsi="Arial" w:cs="Arial"/>
                <w:sz w:val="16"/>
                <w:szCs w:val="16"/>
              </w:rPr>
            </w:pPr>
            <w:r w:rsidRPr="00957E01">
              <w:rPr>
                <w:rFonts w:ascii="Arial" w:hAnsi="Arial" w:cs="Arial"/>
                <w:sz w:val="16"/>
                <w:szCs w:val="16"/>
              </w:rPr>
              <w:t>2 marks for each satisfactory performance certificate of the quoted item coupled with purchase order of private institutes/sector</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DB0A64" w:rsidRPr="001E2AC7" w:rsidRDefault="00DB0A64" w:rsidP="00DB0A64">
            <w:pPr>
              <w:jc w:val="center"/>
              <w:rPr>
                <w:rFonts w:ascii="Arial" w:hAnsi="Arial" w:cs="Arial"/>
                <w:color w:val="000000"/>
                <w:sz w:val="16"/>
                <w:szCs w:val="16"/>
              </w:rPr>
            </w:pPr>
            <w:r>
              <w:rPr>
                <w:rFonts w:ascii="Arial" w:hAnsi="Arial" w:cs="Arial"/>
                <w:color w:val="000000"/>
                <w:sz w:val="16"/>
                <w:szCs w:val="16"/>
              </w:rPr>
              <w:t>10</w:t>
            </w:r>
          </w:p>
        </w:tc>
      </w:tr>
      <w:tr w:rsidR="00DB0A64" w:rsidRPr="001E2AC7" w:rsidTr="009C1EEE">
        <w:trPr>
          <w:trHeight w:val="539"/>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DB0A64" w:rsidRPr="001E2AC7" w:rsidRDefault="00DB0A64" w:rsidP="00DB0A64">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DB0A64" w:rsidRPr="001E2AC7" w:rsidRDefault="00DB0A64" w:rsidP="00DB0A64">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DB0A64" w:rsidRPr="001E2AC7" w:rsidRDefault="00DB0A64" w:rsidP="00DB0A64">
            <w:pPr>
              <w:jc w:val="center"/>
              <w:rPr>
                <w:rFonts w:ascii="Arial" w:hAnsi="Arial" w:cs="Arial"/>
                <w:b/>
                <w:bCs/>
                <w:color w:val="000000"/>
                <w:sz w:val="16"/>
                <w:szCs w:val="16"/>
              </w:rPr>
            </w:pPr>
            <w:r w:rsidRPr="001E2AC7">
              <w:rPr>
                <w:rFonts w:ascii="Arial" w:hAnsi="Arial" w:cs="Arial"/>
                <w:b/>
                <w:bCs/>
                <w:color w:val="000000"/>
                <w:sz w:val="16"/>
                <w:szCs w:val="16"/>
              </w:rPr>
              <w:t>5</w:t>
            </w:r>
          </w:p>
        </w:tc>
        <w:tc>
          <w:tcPr>
            <w:tcW w:w="5745" w:type="dxa"/>
            <w:tcBorders>
              <w:top w:val="nil"/>
              <w:left w:val="nil"/>
              <w:bottom w:val="single" w:sz="4" w:space="0" w:color="auto"/>
              <w:right w:val="single" w:sz="4" w:space="0" w:color="auto"/>
            </w:tcBorders>
            <w:shd w:val="clear" w:color="auto" w:fill="auto"/>
            <w:vAlign w:val="center"/>
            <w:hideMark/>
          </w:tcPr>
          <w:p w:rsidR="00DB0A64" w:rsidRPr="00957E01" w:rsidRDefault="00DB0A64" w:rsidP="00DB0A64">
            <w:pPr>
              <w:jc w:val="center"/>
              <w:rPr>
                <w:rFonts w:ascii="Arial" w:hAnsi="Arial" w:cs="Arial"/>
                <w:sz w:val="16"/>
                <w:szCs w:val="16"/>
              </w:rPr>
            </w:pPr>
            <w:r w:rsidRPr="00957E01">
              <w:rPr>
                <w:rFonts w:ascii="Arial" w:hAnsi="Arial" w:cs="Arial"/>
                <w:sz w:val="16"/>
                <w:szCs w:val="16"/>
              </w:rPr>
              <w:t>2 marks for each satisfactory performance certificate of the quoted item coupled with purchase order/contract agreement/award letter of public institutes/sector</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DB0A64" w:rsidRPr="001E2AC7" w:rsidRDefault="00DB0A64" w:rsidP="00DB0A64">
            <w:pPr>
              <w:jc w:val="center"/>
              <w:rPr>
                <w:rFonts w:ascii="Arial" w:hAnsi="Arial" w:cs="Arial"/>
                <w:color w:val="000000"/>
                <w:sz w:val="16"/>
                <w:szCs w:val="16"/>
              </w:rPr>
            </w:pPr>
            <w:r>
              <w:rPr>
                <w:rFonts w:ascii="Arial" w:hAnsi="Arial" w:cs="Arial"/>
                <w:color w:val="000000"/>
                <w:sz w:val="16"/>
                <w:szCs w:val="16"/>
              </w:rPr>
              <w:t>12</w:t>
            </w:r>
          </w:p>
        </w:tc>
      </w:tr>
      <w:tr w:rsidR="002D4211" w:rsidRPr="001E2AC7" w:rsidTr="009C1EEE">
        <w:trPr>
          <w:trHeight w:val="611"/>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4</w:t>
            </w:r>
          </w:p>
        </w:tc>
        <w:tc>
          <w:tcPr>
            <w:tcW w:w="5745" w:type="dxa"/>
            <w:tcBorders>
              <w:top w:val="nil"/>
              <w:left w:val="nil"/>
              <w:bottom w:val="single" w:sz="4" w:space="0" w:color="auto"/>
              <w:right w:val="single" w:sz="4" w:space="0" w:color="auto"/>
            </w:tcBorders>
            <w:shd w:val="clear" w:color="auto" w:fill="auto"/>
            <w:vAlign w:val="center"/>
            <w:hideMark/>
          </w:tcPr>
          <w:p w:rsidR="00DB0A64" w:rsidRDefault="00DB0A64" w:rsidP="00DB0A64">
            <w:pPr>
              <w:jc w:val="center"/>
              <w:rPr>
                <w:rFonts w:ascii="Arial" w:hAnsi="Arial" w:cs="Arial"/>
                <w:sz w:val="16"/>
                <w:szCs w:val="16"/>
              </w:rPr>
            </w:pPr>
            <w:r w:rsidRPr="005332F6">
              <w:rPr>
                <w:rFonts w:ascii="Arial" w:hAnsi="Arial" w:cs="Arial"/>
                <w:sz w:val="16"/>
                <w:szCs w:val="16"/>
              </w:rPr>
              <w:t>Goods Declaration certificate</w:t>
            </w:r>
            <w:r>
              <w:rPr>
                <w:rFonts w:ascii="Arial" w:hAnsi="Arial" w:cs="Arial"/>
                <w:sz w:val="16"/>
                <w:szCs w:val="16"/>
              </w:rPr>
              <w:t xml:space="preserve"> of importer</w:t>
            </w:r>
            <w:r w:rsidRPr="005332F6">
              <w:rPr>
                <w:rFonts w:ascii="Arial" w:hAnsi="Arial" w:cs="Arial"/>
                <w:sz w:val="16"/>
                <w:szCs w:val="16"/>
              </w:rPr>
              <w:t xml:space="preserve"> coupled with airway / way bill for the quoted item/s</w:t>
            </w:r>
          </w:p>
          <w:p w:rsidR="002D4211" w:rsidRPr="001E2AC7" w:rsidRDefault="00DB0A64" w:rsidP="00DB0A64">
            <w:pPr>
              <w:jc w:val="center"/>
              <w:rPr>
                <w:rFonts w:ascii="Arial" w:hAnsi="Arial" w:cs="Arial"/>
                <w:sz w:val="16"/>
                <w:szCs w:val="16"/>
              </w:rPr>
            </w:pPr>
            <w:r>
              <w:rPr>
                <w:rFonts w:ascii="Arial" w:hAnsi="Arial" w:cs="Arial"/>
                <w:sz w:val="16"/>
                <w:szCs w:val="16"/>
              </w:rPr>
              <w:t xml:space="preserve">Goods Declaration certificate of raw material for local manufacturer </w:t>
            </w:r>
            <w:r w:rsidRPr="005332F6">
              <w:rPr>
                <w:rFonts w:ascii="Arial" w:hAnsi="Arial" w:cs="Arial"/>
                <w:sz w:val="16"/>
                <w:szCs w:val="16"/>
              </w:rPr>
              <w:t>coupled with airway / way bill</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9438D" w:rsidP="009C1EEE">
            <w:pPr>
              <w:jc w:val="center"/>
              <w:rPr>
                <w:rFonts w:ascii="Arial" w:hAnsi="Arial" w:cs="Arial"/>
                <w:color w:val="000000"/>
                <w:sz w:val="16"/>
                <w:szCs w:val="16"/>
              </w:rPr>
            </w:pPr>
            <w:r>
              <w:rPr>
                <w:rFonts w:ascii="Arial" w:hAnsi="Arial" w:cs="Arial"/>
                <w:color w:val="000000"/>
                <w:sz w:val="16"/>
                <w:szCs w:val="16"/>
              </w:rPr>
              <w:t>10</w:t>
            </w:r>
          </w:p>
        </w:tc>
      </w:tr>
      <w:tr w:rsidR="002D4211" w:rsidRPr="001E2AC7" w:rsidTr="009C1EEE">
        <w:trPr>
          <w:trHeight w:val="422"/>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3</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2D4211" w:rsidP="009C1EEE">
            <w:pPr>
              <w:jc w:val="center"/>
              <w:rPr>
                <w:rFonts w:ascii="Arial" w:hAnsi="Arial" w:cs="Arial"/>
                <w:sz w:val="16"/>
                <w:szCs w:val="16"/>
              </w:rPr>
            </w:pPr>
            <w:r w:rsidRPr="001E2AC7">
              <w:rPr>
                <w:rFonts w:ascii="Arial" w:hAnsi="Arial" w:cs="Arial"/>
                <w:sz w:val="16"/>
                <w:szCs w:val="16"/>
              </w:rPr>
              <w:t>NTN &amp; STRN registration certificate is mandatory and non-provision will lead to disqualification</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color w:val="000000"/>
                <w:sz w:val="16"/>
                <w:szCs w:val="16"/>
              </w:rPr>
            </w:pPr>
            <w:r w:rsidRPr="001E2AC7">
              <w:rPr>
                <w:rFonts w:ascii="Arial" w:hAnsi="Arial" w:cs="Arial"/>
                <w:color w:val="000000"/>
                <w:sz w:val="16"/>
                <w:szCs w:val="16"/>
              </w:rPr>
              <w:t>-</w:t>
            </w:r>
          </w:p>
        </w:tc>
      </w:tr>
      <w:tr w:rsidR="002D4211" w:rsidRPr="001E2AC7" w:rsidTr="009C1EEE">
        <w:trPr>
          <w:trHeight w:val="440"/>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2</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83646B" w:rsidP="006B782D">
            <w:pPr>
              <w:jc w:val="center"/>
              <w:rPr>
                <w:rFonts w:ascii="Arial" w:hAnsi="Arial" w:cs="Arial"/>
                <w:sz w:val="16"/>
                <w:szCs w:val="16"/>
              </w:rPr>
            </w:pPr>
            <w:r>
              <w:rPr>
                <w:rFonts w:ascii="Arial" w:hAnsi="Arial" w:cs="Arial"/>
                <w:sz w:val="16"/>
                <w:szCs w:val="16"/>
              </w:rPr>
              <w:t>Manufacturer /</w:t>
            </w:r>
            <w:r w:rsidR="006B782D">
              <w:rPr>
                <w:rFonts w:ascii="Arial" w:hAnsi="Arial" w:cs="Arial"/>
                <w:sz w:val="16"/>
                <w:szCs w:val="16"/>
              </w:rPr>
              <w:t xml:space="preserve"> Manufacturer</w:t>
            </w:r>
            <w:r>
              <w:rPr>
                <w:rFonts w:ascii="Arial" w:hAnsi="Arial" w:cs="Arial"/>
                <w:sz w:val="16"/>
                <w:szCs w:val="16"/>
              </w:rPr>
              <w:t xml:space="preserve"> </w:t>
            </w:r>
            <w:r w:rsidR="006B782D">
              <w:rPr>
                <w:rFonts w:ascii="Arial" w:hAnsi="Arial" w:cs="Arial"/>
                <w:sz w:val="16"/>
                <w:szCs w:val="16"/>
              </w:rPr>
              <w:t>authorization letter for sole distributor</w:t>
            </w:r>
            <w:r w:rsidRPr="0062674B">
              <w:rPr>
                <w:rFonts w:ascii="Arial" w:hAnsi="Arial" w:cs="Arial"/>
                <w:sz w:val="16"/>
                <w:szCs w:val="16"/>
              </w:rPr>
              <w:t xml:space="preserve"> is mandatory and non-provision will lead to disqualification</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color w:val="000000"/>
                <w:sz w:val="16"/>
                <w:szCs w:val="16"/>
              </w:rPr>
            </w:pPr>
            <w:r w:rsidRPr="001E2AC7">
              <w:rPr>
                <w:rFonts w:ascii="Arial" w:hAnsi="Arial" w:cs="Arial"/>
                <w:color w:val="000000"/>
                <w:sz w:val="16"/>
                <w:szCs w:val="16"/>
              </w:rPr>
              <w:t>-</w:t>
            </w:r>
          </w:p>
        </w:tc>
      </w:tr>
      <w:tr w:rsidR="002D4211" w:rsidRPr="001E2AC7" w:rsidTr="009C1EEE">
        <w:trPr>
          <w:trHeight w:val="557"/>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581"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1</w:t>
            </w:r>
          </w:p>
        </w:tc>
        <w:tc>
          <w:tcPr>
            <w:tcW w:w="5745" w:type="dxa"/>
            <w:tcBorders>
              <w:top w:val="nil"/>
              <w:left w:val="nil"/>
              <w:bottom w:val="single" w:sz="4" w:space="0" w:color="auto"/>
              <w:right w:val="single" w:sz="4" w:space="0" w:color="auto"/>
            </w:tcBorders>
            <w:shd w:val="clear" w:color="auto" w:fill="auto"/>
            <w:vAlign w:val="center"/>
            <w:hideMark/>
          </w:tcPr>
          <w:p w:rsidR="002D4211" w:rsidRPr="001E2AC7" w:rsidRDefault="00794DC3" w:rsidP="009C1EEE">
            <w:pPr>
              <w:jc w:val="center"/>
              <w:rPr>
                <w:rFonts w:ascii="Arial" w:hAnsi="Arial" w:cs="Arial"/>
                <w:sz w:val="16"/>
                <w:szCs w:val="16"/>
              </w:rPr>
            </w:pPr>
            <w:r>
              <w:rPr>
                <w:rFonts w:ascii="Arial" w:hAnsi="Arial" w:cs="Arial"/>
                <w:sz w:val="16"/>
                <w:szCs w:val="16"/>
              </w:rPr>
              <w:t>DRAP Registration</w:t>
            </w:r>
            <w:r w:rsidR="002D4211" w:rsidRPr="001E2AC7">
              <w:rPr>
                <w:rFonts w:ascii="Arial" w:hAnsi="Arial" w:cs="Arial"/>
                <w:sz w:val="16"/>
                <w:szCs w:val="16"/>
              </w:rPr>
              <w:t xml:space="preserve"> certificate is mandatory and non-provision will lead to disqualification</w:t>
            </w:r>
          </w:p>
        </w:tc>
        <w:tc>
          <w:tcPr>
            <w:tcW w:w="800" w:type="dxa"/>
            <w:tcBorders>
              <w:top w:val="nil"/>
              <w:left w:val="nil"/>
              <w:bottom w:val="single" w:sz="4" w:space="0" w:color="auto"/>
              <w:right w:val="single" w:sz="4" w:space="0" w:color="auto"/>
            </w:tcBorders>
            <w:shd w:val="clear" w:color="auto" w:fill="auto"/>
            <w:textDirection w:val="btLr"/>
            <w:vAlign w:val="center"/>
            <w:hideMark/>
          </w:tcPr>
          <w:p w:rsidR="002D4211" w:rsidRPr="001E2AC7" w:rsidRDefault="002D4211" w:rsidP="009C1EEE">
            <w:pPr>
              <w:jc w:val="center"/>
              <w:rPr>
                <w:rFonts w:ascii="Arial" w:hAnsi="Arial" w:cs="Arial"/>
                <w:color w:val="000000"/>
                <w:sz w:val="16"/>
                <w:szCs w:val="16"/>
              </w:rPr>
            </w:pPr>
            <w:r w:rsidRPr="001E2AC7">
              <w:rPr>
                <w:rFonts w:ascii="Arial" w:hAnsi="Arial" w:cs="Arial"/>
                <w:color w:val="000000"/>
                <w:sz w:val="16"/>
                <w:szCs w:val="16"/>
              </w:rPr>
              <w:t>-</w:t>
            </w:r>
          </w:p>
        </w:tc>
      </w:tr>
      <w:tr w:rsidR="002D4211" w:rsidRPr="001E2AC7" w:rsidTr="009C1EEE">
        <w:trPr>
          <w:trHeight w:val="728"/>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8441"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Quoted Item</w:t>
            </w:r>
          </w:p>
        </w:tc>
      </w:tr>
      <w:tr w:rsidR="002D4211" w:rsidRPr="001E2AC7" w:rsidTr="009C1EEE">
        <w:trPr>
          <w:trHeight w:val="791"/>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8441"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Name of Country Origin</w:t>
            </w:r>
          </w:p>
        </w:tc>
      </w:tr>
      <w:tr w:rsidR="002D4211" w:rsidRPr="001E2AC7" w:rsidTr="009C1EEE">
        <w:trPr>
          <w:trHeight w:val="1169"/>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8441"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Name of Principle Manufacturer</w:t>
            </w:r>
          </w:p>
        </w:tc>
      </w:tr>
      <w:tr w:rsidR="002D4211" w:rsidRPr="001E2AC7" w:rsidTr="009C1EEE">
        <w:trPr>
          <w:trHeight w:val="710"/>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8441"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Name of the Firm</w:t>
            </w:r>
          </w:p>
        </w:tc>
      </w:tr>
      <w:tr w:rsidR="002D4211" w:rsidRPr="001E2AC7" w:rsidTr="009C1EEE">
        <w:trPr>
          <w:trHeight w:val="521"/>
        </w:trPr>
        <w:tc>
          <w:tcPr>
            <w:tcW w:w="799" w:type="dxa"/>
            <w:vMerge/>
            <w:tcBorders>
              <w:top w:val="single" w:sz="4" w:space="0" w:color="auto"/>
              <w:left w:val="single" w:sz="4" w:space="0" w:color="auto"/>
              <w:bottom w:val="single" w:sz="4" w:space="0" w:color="000000"/>
              <w:right w:val="single" w:sz="4" w:space="0" w:color="auto"/>
            </w:tcBorders>
            <w:vAlign w:val="center"/>
            <w:hideMark/>
          </w:tcPr>
          <w:p w:rsidR="002D4211" w:rsidRPr="001E2AC7" w:rsidRDefault="002D4211" w:rsidP="009C1EEE">
            <w:pPr>
              <w:rPr>
                <w:rFonts w:ascii="Arial" w:hAnsi="Arial" w:cs="Arial"/>
                <w:b/>
                <w:bCs/>
                <w:color w:val="000000"/>
                <w:sz w:val="16"/>
                <w:szCs w:val="16"/>
              </w:rPr>
            </w:pPr>
          </w:p>
        </w:tc>
        <w:tc>
          <w:tcPr>
            <w:tcW w:w="8441" w:type="dxa"/>
            <w:gridSpan w:val="4"/>
            <w:tcBorders>
              <w:top w:val="single" w:sz="4" w:space="0" w:color="auto"/>
              <w:left w:val="nil"/>
              <w:bottom w:val="single" w:sz="4" w:space="0" w:color="auto"/>
              <w:right w:val="single" w:sz="4" w:space="0" w:color="000000"/>
            </w:tcBorders>
            <w:shd w:val="clear" w:color="auto" w:fill="auto"/>
            <w:textDirection w:val="btLr"/>
            <w:vAlign w:val="center"/>
            <w:hideMark/>
          </w:tcPr>
          <w:p w:rsidR="002D4211" w:rsidRPr="001E2AC7" w:rsidRDefault="002D4211" w:rsidP="009C1EEE">
            <w:pPr>
              <w:jc w:val="center"/>
              <w:rPr>
                <w:rFonts w:ascii="Arial" w:hAnsi="Arial" w:cs="Arial"/>
                <w:b/>
                <w:bCs/>
                <w:color w:val="000000"/>
                <w:sz w:val="16"/>
                <w:szCs w:val="16"/>
              </w:rPr>
            </w:pPr>
            <w:r w:rsidRPr="001E2AC7">
              <w:rPr>
                <w:rFonts w:ascii="Arial" w:hAnsi="Arial" w:cs="Arial"/>
                <w:b/>
                <w:bCs/>
                <w:color w:val="000000"/>
                <w:sz w:val="16"/>
                <w:szCs w:val="16"/>
              </w:rPr>
              <w:t>S.No</w:t>
            </w:r>
          </w:p>
        </w:tc>
      </w:tr>
    </w:tbl>
    <w:p w:rsidR="002D4211" w:rsidRPr="001E2AC7" w:rsidRDefault="002D4211" w:rsidP="002D4211">
      <w:pPr>
        <w:shd w:val="clear" w:color="auto" w:fill="FFFFFF"/>
        <w:spacing w:after="200" w:line="276" w:lineRule="auto"/>
        <w:rPr>
          <w:rFonts w:ascii="Arial" w:hAnsi="Arial" w:cs="Arial"/>
          <w:color w:val="000000"/>
        </w:rPr>
      </w:pPr>
      <w:r w:rsidRPr="00C27906">
        <w:rPr>
          <w:rFonts w:ascii="Arial" w:hAnsi="Arial" w:cs="Arial"/>
          <w:b/>
          <w:bCs/>
          <w:color w:val="000000"/>
          <w:sz w:val="28"/>
          <w:szCs w:val="28"/>
        </w:rPr>
        <w:tab/>
      </w:r>
      <w:r w:rsidRPr="00C27906">
        <w:rPr>
          <w:rFonts w:ascii="Arial" w:hAnsi="Arial" w:cs="Arial"/>
          <w:b/>
          <w:bCs/>
          <w:color w:val="000000"/>
          <w:sz w:val="28"/>
          <w:szCs w:val="28"/>
        </w:rPr>
        <w:tab/>
      </w:r>
      <w:r w:rsidRPr="00C27906">
        <w:rPr>
          <w:rFonts w:ascii="Arial" w:hAnsi="Arial" w:cs="Arial"/>
          <w:b/>
          <w:bCs/>
          <w:color w:val="000000"/>
          <w:sz w:val="28"/>
          <w:szCs w:val="28"/>
        </w:rPr>
        <w:tab/>
      </w:r>
      <w:r w:rsidRPr="00C27906">
        <w:rPr>
          <w:rFonts w:ascii="Arial" w:hAnsi="Arial" w:cs="Arial"/>
          <w:b/>
          <w:bCs/>
          <w:color w:val="000000"/>
          <w:sz w:val="28"/>
          <w:szCs w:val="28"/>
        </w:rPr>
        <w:tab/>
      </w:r>
      <w:r w:rsidRPr="00C27906">
        <w:rPr>
          <w:rFonts w:ascii="Arial" w:hAnsi="Arial" w:cs="Arial"/>
          <w:b/>
          <w:bCs/>
          <w:color w:val="000000"/>
          <w:sz w:val="28"/>
          <w:szCs w:val="28"/>
        </w:rPr>
        <w:tab/>
      </w:r>
      <w:r w:rsidRPr="00C27906">
        <w:rPr>
          <w:rFonts w:ascii="Arial" w:hAnsi="Arial" w:cs="Arial"/>
          <w:b/>
          <w:bCs/>
          <w:color w:val="000000"/>
          <w:sz w:val="28"/>
          <w:szCs w:val="28"/>
        </w:rPr>
        <w:tab/>
      </w:r>
      <w:r w:rsidRPr="00C27906">
        <w:rPr>
          <w:rFonts w:ascii="Arial" w:hAnsi="Arial" w:cs="Arial"/>
          <w:b/>
          <w:bCs/>
          <w:color w:val="000000"/>
          <w:sz w:val="28"/>
          <w:szCs w:val="28"/>
        </w:rPr>
        <w:tab/>
      </w:r>
      <w:r w:rsidRPr="00C27906">
        <w:rPr>
          <w:rFonts w:ascii="Arial" w:hAnsi="Arial" w:cs="Arial"/>
          <w:b/>
          <w:bCs/>
          <w:color w:val="000000"/>
          <w:sz w:val="28"/>
          <w:szCs w:val="28"/>
        </w:rPr>
        <w:tab/>
      </w:r>
    </w:p>
    <w:p w:rsidR="00532B73" w:rsidRDefault="00532B73" w:rsidP="00876028">
      <w:pPr>
        <w:shd w:val="clear" w:color="auto" w:fill="FFFFFF"/>
        <w:spacing w:after="200" w:line="276" w:lineRule="auto"/>
        <w:rPr>
          <w:rFonts w:ascii="Arial" w:hAnsi="Arial" w:cs="Arial"/>
          <w:b/>
          <w:bCs/>
          <w:color w:val="000000"/>
        </w:rPr>
      </w:pPr>
    </w:p>
    <w:p w:rsidR="009C1EEE" w:rsidRDefault="009F51BE" w:rsidP="009C1EEE">
      <w:pPr>
        <w:shd w:val="clear" w:color="auto" w:fill="FFFFFF"/>
        <w:jc w:val="center"/>
        <w:rPr>
          <w:rFonts w:ascii="Arial" w:hAnsi="Arial" w:cs="Arial"/>
          <w:b/>
          <w:bCs/>
          <w:color w:val="000000"/>
        </w:rPr>
      </w:pPr>
      <w:r>
        <w:rPr>
          <w:rFonts w:ascii="Arial" w:hAnsi="Arial" w:cs="Arial"/>
          <w:b/>
          <w:bCs/>
          <w:color w:val="000000"/>
        </w:rPr>
        <w:lastRenderedPageBreak/>
        <w:t xml:space="preserve">Technical Evaluation Criteria </w:t>
      </w:r>
      <w:r w:rsidR="00AD0D17">
        <w:rPr>
          <w:rFonts w:ascii="Arial" w:hAnsi="Arial" w:cs="Arial"/>
          <w:b/>
          <w:bCs/>
          <w:color w:val="000000"/>
        </w:rPr>
        <w:t>for Drug / Medicine</w:t>
      </w:r>
    </w:p>
    <w:p w:rsidR="009F51BE" w:rsidRDefault="009C1EEE" w:rsidP="009C1EEE">
      <w:pPr>
        <w:shd w:val="clear" w:color="auto" w:fill="FFFFFF"/>
        <w:jc w:val="center"/>
        <w:rPr>
          <w:rFonts w:ascii="Arial" w:eastAsiaTheme="minorEastAsia" w:hAnsi="Arial" w:cs="Arial"/>
          <w:b/>
          <w:bCs/>
        </w:rPr>
      </w:pPr>
      <w:r>
        <w:rPr>
          <w:rFonts w:ascii="Arial" w:hAnsi="Arial" w:cs="Arial"/>
          <w:b/>
          <w:bCs/>
          <w:color w:val="000000"/>
        </w:rPr>
        <w:t>(This Criteria is for Importer)</w:t>
      </w:r>
      <w:r w:rsidR="009F51BE">
        <w:rPr>
          <w:rFonts w:ascii="Arial" w:eastAsiaTheme="minorEastAsia" w:hAnsi="Arial" w:cs="Arial"/>
          <w:b/>
          <w:bCs/>
        </w:rPr>
        <w:t xml:space="preserve"> </w:t>
      </w:r>
    </w:p>
    <w:p w:rsidR="009C1EEE" w:rsidRPr="009C1EEE" w:rsidRDefault="009C1EEE" w:rsidP="009C1EEE">
      <w:pPr>
        <w:shd w:val="clear" w:color="auto" w:fill="FFFFFF"/>
        <w:jc w:val="center"/>
        <w:rPr>
          <w:rFonts w:ascii="Arial" w:hAnsi="Arial" w:cs="Arial"/>
          <w:b/>
          <w:bCs/>
          <w:color w:val="000000"/>
          <w:sz w:val="12"/>
        </w:rPr>
      </w:pPr>
    </w:p>
    <w:tbl>
      <w:tblPr>
        <w:tblW w:w="9238" w:type="dxa"/>
        <w:tblInd w:w="113" w:type="dxa"/>
        <w:tblLook w:val="04A0" w:firstRow="1" w:lastRow="0" w:firstColumn="1" w:lastColumn="0" w:noHBand="0" w:noVBand="1"/>
      </w:tblPr>
      <w:tblGrid>
        <w:gridCol w:w="798"/>
        <w:gridCol w:w="684"/>
        <w:gridCol w:w="630"/>
        <w:gridCol w:w="798"/>
        <w:gridCol w:w="5527"/>
        <w:gridCol w:w="801"/>
      </w:tblGrid>
      <w:tr w:rsidR="00666074" w:rsidRPr="00666074" w:rsidTr="00125CC4">
        <w:trPr>
          <w:trHeight w:val="683"/>
        </w:trPr>
        <w:tc>
          <w:tcPr>
            <w:tcW w:w="79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bookmarkStart w:id="31" w:name="RANGE!A1:E20"/>
            <w:r w:rsidRPr="00666074">
              <w:rPr>
                <w:rFonts w:ascii="Arial" w:hAnsi="Arial" w:cs="Arial"/>
                <w:b/>
                <w:bCs/>
                <w:color w:val="000000"/>
                <w:sz w:val="16"/>
                <w:szCs w:val="16"/>
              </w:rPr>
              <w:t>Bid Evaluation Report of Drug / Medicine / Non Drug items</w:t>
            </w:r>
            <w:bookmarkEnd w:id="31"/>
          </w:p>
        </w:tc>
        <w:tc>
          <w:tcPr>
            <w:tcW w:w="1314"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Final Grand Total of Scores</w:t>
            </w:r>
          </w:p>
        </w:tc>
        <w:tc>
          <w:tcPr>
            <w:tcW w:w="798" w:type="dxa"/>
            <w:tcBorders>
              <w:top w:val="single" w:sz="4" w:space="0" w:color="auto"/>
              <w:left w:val="nil"/>
              <w:bottom w:val="single" w:sz="4" w:space="0" w:color="auto"/>
              <w:right w:val="single" w:sz="4" w:space="0" w:color="auto"/>
            </w:tcBorders>
            <w:shd w:val="clear" w:color="auto" w:fill="auto"/>
            <w:textDirection w:val="btLr"/>
            <w:vAlign w:val="center"/>
          </w:tcPr>
          <w:p w:rsidR="00666074" w:rsidRPr="00666074" w:rsidRDefault="00125CC4" w:rsidP="00666074">
            <w:pPr>
              <w:jc w:val="center"/>
              <w:rPr>
                <w:rFonts w:ascii="Arial" w:hAnsi="Arial" w:cs="Arial"/>
                <w:b/>
                <w:bCs/>
                <w:color w:val="000000"/>
                <w:sz w:val="16"/>
                <w:szCs w:val="16"/>
              </w:rPr>
            </w:pPr>
            <w:r>
              <w:rPr>
                <w:rFonts w:ascii="Arial" w:hAnsi="Arial" w:cs="Arial"/>
                <w:b/>
                <w:bCs/>
                <w:color w:val="000000"/>
                <w:sz w:val="16"/>
                <w:szCs w:val="16"/>
              </w:rPr>
              <w:t>21</w:t>
            </w:r>
          </w:p>
        </w:tc>
        <w:tc>
          <w:tcPr>
            <w:tcW w:w="5527" w:type="dxa"/>
            <w:tcBorders>
              <w:top w:val="single" w:sz="4" w:space="0" w:color="auto"/>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Total Marks = Technical + Financial</w:t>
            </w:r>
          </w:p>
        </w:tc>
        <w:tc>
          <w:tcPr>
            <w:tcW w:w="801" w:type="dxa"/>
            <w:tcBorders>
              <w:top w:val="single" w:sz="4" w:space="0" w:color="auto"/>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100</w:t>
            </w:r>
          </w:p>
        </w:tc>
      </w:tr>
      <w:tr w:rsidR="00666074" w:rsidRPr="00666074" w:rsidTr="00125CC4">
        <w:trPr>
          <w:trHeight w:val="355"/>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4" w:type="dxa"/>
            <w:gridSpan w:val="2"/>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Financial</w:t>
            </w:r>
          </w:p>
        </w:tc>
        <w:tc>
          <w:tcPr>
            <w:tcW w:w="798" w:type="dxa"/>
            <w:tcBorders>
              <w:top w:val="nil"/>
              <w:left w:val="nil"/>
              <w:bottom w:val="single" w:sz="4" w:space="0" w:color="auto"/>
              <w:right w:val="single" w:sz="4" w:space="0" w:color="auto"/>
            </w:tcBorders>
            <w:shd w:val="clear" w:color="auto" w:fill="auto"/>
            <w:textDirection w:val="btLr"/>
            <w:vAlign w:val="center"/>
          </w:tcPr>
          <w:p w:rsidR="00666074" w:rsidRPr="00666074" w:rsidRDefault="00125CC4" w:rsidP="00666074">
            <w:pPr>
              <w:jc w:val="center"/>
              <w:rPr>
                <w:rFonts w:ascii="Arial" w:hAnsi="Arial" w:cs="Arial"/>
                <w:b/>
                <w:bCs/>
                <w:color w:val="000000"/>
                <w:sz w:val="16"/>
                <w:szCs w:val="16"/>
              </w:rPr>
            </w:pPr>
            <w:r>
              <w:rPr>
                <w:rFonts w:ascii="Arial" w:hAnsi="Arial" w:cs="Arial"/>
                <w:b/>
                <w:bCs/>
                <w:color w:val="000000"/>
                <w:sz w:val="16"/>
                <w:szCs w:val="16"/>
              </w:rPr>
              <w:t>20</w:t>
            </w:r>
          </w:p>
        </w:tc>
        <w:tc>
          <w:tcPr>
            <w:tcW w:w="5527"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Financial marks obtained in 30</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30</w:t>
            </w:r>
          </w:p>
        </w:tc>
      </w:tr>
      <w:tr w:rsidR="00666074" w:rsidRPr="00666074" w:rsidTr="00125CC4">
        <w:trPr>
          <w:trHeight w:val="341"/>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4" w:type="dxa"/>
            <w:gridSpan w:val="2"/>
            <w:vMerge/>
            <w:tcBorders>
              <w:top w:val="nil"/>
              <w:left w:val="single" w:sz="4" w:space="0" w:color="auto"/>
              <w:bottom w:val="single" w:sz="4" w:space="0" w:color="auto"/>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666074" w:rsidRPr="00666074" w:rsidRDefault="00125CC4" w:rsidP="00FC4748">
            <w:pPr>
              <w:jc w:val="center"/>
              <w:rPr>
                <w:rFonts w:ascii="Arial" w:hAnsi="Arial" w:cs="Arial"/>
                <w:b/>
                <w:bCs/>
                <w:color w:val="000000"/>
                <w:sz w:val="16"/>
                <w:szCs w:val="16"/>
              </w:rPr>
            </w:pPr>
            <w:r>
              <w:rPr>
                <w:rFonts w:ascii="Arial" w:hAnsi="Arial" w:cs="Arial"/>
                <w:b/>
                <w:bCs/>
                <w:color w:val="000000"/>
                <w:sz w:val="16"/>
                <w:szCs w:val="16"/>
              </w:rPr>
              <w:t>19</w:t>
            </w:r>
          </w:p>
        </w:tc>
        <w:tc>
          <w:tcPr>
            <w:tcW w:w="5527"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Lowest Quoted Price among the qualified bids for particular item</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color w:val="000000"/>
                <w:sz w:val="16"/>
                <w:szCs w:val="16"/>
              </w:rPr>
            </w:pPr>
            <w:r w:rsidRPr="00666074">
              <w:rPr>
                <w:rFonts w:ascii="Arial" w:hAnsi="Arial" w:cs="Arial"/>
                <w:color w:val="000000"/>
                <w:sz w:val="16"/>
                <w:szCs w:val="16"/>
              </w:rPr>
              <w:t>-</w:t>
            </w:r>
          </w:p>
        </w:tc>
      </w:tr>
      <w:tr w:rsidR="00666074" w:rsidRPr="00666074" w:rsidTr="00125CC4">
        <w:trPr>
          <w:trHeight w:val="355"/>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4" w:type="dxa"/>
            <w:gridSpan w:val="2"/>
            <w:vMerge/>
            <w:tcBorders>
              <w:top w:val="nil"/>
              <w:left w:val="single" w:sz="4" w:space="0" w:color="auto"/>
              <w:bottom w:val="single" w:sz="4" w:space="0" w:color="auto"/>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666074" w:rsidRPr="00666074" w:rsidRDefault="00125CC4" w:rsidP="00FC4748">
            <w:pPr>
              <w:jc w:val="center"/>
              <w:rPr>
                <w:rFonts w:ascii="Arial" w:hAnsi="Arial" w:cs="Arial"/>
                <w:b/>
                <w:bCs/>
                <w:color w:val="000000"/>
                <w:sz w:val="16"/>
                <w:szCs w:val="16"/>
              </w:rPr>
            </w:pPr>
            <w:r>
              <w:rPr>
                <w:rFonts w:ascii="Arial" w:hAnsi="Arial" w:cs="Arial"/>
                <w:b/>
                <w:bCs/>
                <w:color w:val="000000"/>
                <w:sz w:val="16"/>
                <w:szCs w:val="16"/>
              </w:rPr>
              <w:t>18</w:t>
            </w:r>
          </w:p>
        </w:tc>
        <w:tc>
          <w:tcPr>
            <w:tcW w:w="5527"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Quoted Unit Price</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color w:val="000000"/>
                <w:sz w:val="16"/>
                <w:szCs w:val="16"/>
              </w:rPr>
            </w:pPr>
            <w:r w:rsidRPr="00666074">
              <w:rPr>
                <w:rFonts w:ascii="Arial" w:hAnsi="Arial" w:cs="Arial"/>
                <w:color w:val="000000"/>
                <w:sz w:val="16"/>
                <w:szCs w:val="16"/>
              </w:rPr>
              <w:t>-</w:t>
            </w:r>
          </w:p>
        </w:tc>
      </w:tr>
      <w:tr w:rsidR="00666074" w:rsidRPr="00666074" w:rsidTr="00125CC4">
        <w:trPr>
          <w:trHeight w:val="539"/>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666074" w:rsidRPr="00666074" w:rsidRDefault="00666074" w:rsidP="00666074">
            <w:pPr>
              <w:rPr>
                <w:rFonts w:ascii="Arial" w:hAnsi="Arial" w:cs="Arial"/>
                <w:b/>
                <w:bCs/>
                <w:color w:val="000000"/>
                <w:sz w:val="16"/>
                <w:szCs w:val="16"/>
              </w:rPr>
            </w:pPr>
          </w:p>
        </w:tc>
        <w:tc>
          <w:tcPr>
            <w:tcW w:w="1314" w:type="dxa"/>
            <w:gridSpan w:val="2"/>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Total T&amp;E Score</w:t>
            </w:r>
          </w:p>
        </w:tc>
        <w:tc>
          <w:tcPr>
            <w:tcW w:w="798" w:type="dxa"/>
            <w:tcBorders>
              <w:top w:val="nil"/>
              <w:left w:val="nil"/>
              <w:bottom w:val="single" w:sz="4" w:space="0" w:color="auto"/>
              <w:right w:val="single" w:sz="4" w:space="0" w:color="auto"/>
            </w:tcBorders>
            <w:shd w:val="clear" w:color="auto" w:fill="auto"/>
            <w:textDirection w:val="btLr"/>
            <w:vAlign w:val="center"/>
          </w:tcPr>
          <w:p w:rsidR="00666074" w:rsidRPr="00666074" w:rsidRDefault="00125CC4" w:rsidP="00FC4748">
            <w:pPr>
              <w:jc w:val="center"/>
              <w:rPr>
                <w:rFonts w:ascii="Arial" w:hAnsi="Arial" w:cs="Arial"/>
                <w:b/>
                <w:bCs/>
                <w:color w:val="000000"/>
                <w:sz w:val="16"/>
                <w:szCs w:val="16"/>
              </w:rPr>
            </w:pPr>
            <w:r>
              <w:rPr>
                <w:rFonts w:ascii="Arial" w:hAnsi="Arial" w:cs="Arial"/>
                <w:b/>
                <w:bCs/>
                <w:color w:val="000000"/>
                <w:sz w:val="16"/>
                <w:szCs w:val="16"/>
              </w:rPr>
              <w:t>17</w:t>
            </w:r>
          </w:p>
        </w:tc>
        <w:tc>
          <w:tcPr>
            <w:tcW w:w="5527" w:type="dxa"/>
            <w:tcBorders>
              <w:top w:val="nil"/>
              <w:left w:val="nil"/>
              <w:bottom w:val="single" w:sz="4" w:space="0" w:color="auto"/>
              <w:right w:val="single" w:sz="4" w:space="0" w:color="auto"/>
            </w:tcBorders>
            <w:shd w:val="clear" w:color="auto" w:fill="auto"/>
            <w:vAlign w:val="center"/>
            <w:hideMark/>
          </w:tcPr>
          <w:p w:rsidR="00666074" w:rsidRPr="00666074" w:rsidRDefault="00666074" w:rsidP="00666074">
            <w:pPr>
              <w:jc w:val="center"/>
              <w:rPr>
                <w:rFonts w:ascii="Arial" w:hAnsi="Arial" w:cs="Arial"/>
                <w:sz w:val="16"/>
                <w:szCs w:val="16"/>
              </w:rPr>
            </w:pPr>
            <w:r w:rsidRPr="00666074">
              <w:rPr>
                <w:rFonts w:ascii="Arial" w:hAnsi="Arial" w:cs="Arial"/>
                <w:sz w:val="16"/>
                <w:szCs w:val="16"/>
              </w:rPr>
              <w:t>Total Technical and Evaluation Marks</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666074" w:rsidRPr="00666074" w:rsidRDefault="00666074" w:rsidP="00666074">
            <w:pPr>
              <w:jc w:val="center"/>
              <w:rPr>
                <w:rFonts w:ascii="Arial" w:hAnsi="Arial" w:cs="Arial"/>
                <w:b/>
                <w:bCs/>
                <w:color w:val="000000"/>
                <w:sz w:val="16"/>
                <w:szCs w:val="16"/>
              </w:rPr>
            </w:pPr>
            <w:r w:rsidRPr="00666074">
              <w:rPr>
                <w:rFonts w:ascii="Arial" w:hAnsi="Arial" w:cs="Arial"/>
                <w:b/>
                <w:bCs/>
                <w:color w:val="000000"/>
                <w:sz w:val="16"/>
                <w:szCs w:val="16"/>
              </w:rPr>
              <w:t>70</w:t>
            </w:r>
          </w:p>
        </w:tc>
      </w:tr>
      <w:tr w:rsidR="00DF36F3" w:rsidRPr="00666074" w:rsidTr="00125CC4">
        <w:trPr>
          <w:trHeight w:val="355"/>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DF36F3" w:rsidRPr="00666074" w:rsidRDefault="00DF36F3" w:rsidP="00666074">
            <w:pPr>
              <w:rPr>
                <w:rFonts w:ascii="Arial" w:hAnsi="Arial" w:cs="Arial"/>
                <w:b/>
                <w:bCs/>
                <w:color w:val="000000"/>
                <w:sz w:val="16"/>
                <w:szCs w:val="16"/>
              </w:rPr>
            </w:pPr>
          </w:p>
        </w:tc>
        <w:tc>
          <w:tcPr>
            <w:tcW w:w="684" w:type="dxa"/>
            <w:vMerge w:val="restart"/>
            <w:tcBorders>
              <w:top w:val="single" w:sz="4" w:space="0" w:color="auto"/>
              <w:left w:val="single" w:sz="4" w:space="0" w:color="auto"/>
              <w:bottom w:val="nil"/>
              <w:right w:val="single" w:sz="4" w:space="0" w:color="auto"/>
            </w:tcBorders>
            <w:shd w:val="clear" w:color="auto" w:fill="auto"/>
            <w:textDirection w:val="btLr"/>
            <w:vAlign w:val="center"/>
            <w:hideMark/>
          </w:tcPr>
          <w:p w:rsidR="00DF36F3" w:rsidRPr="00666074" w:rsidRDefault="00174208" w:rsidP="00174208">
            <w:pPr>
              <w:spacing w:after="200" w:line="276" w:lineRule="auto"/>
              <w:jc w:val="center"/>
              <w:rPr>
                <w:rFonts w:ascii="Arial" w:hAnsi="Arial" w:cs="Arial"/>
                <w:b/>
                <w:bCs/>
                <w:color w:val="000000"/>
                <w:sz w:val="16"/>
                <w:szCs w:val="16"/>
              </w:rPr>
            </w:pPr>
            <w:r w:rsidRPr="00174208">
              <w:rPr>
                <w:rFonts w:ascii="Arial" w:hAnsi="Arial" w:cs="Arial"/>
                <w:b/>
                <w:bCs/>
                <w:color w:val="000000"/>
                <w:sz w:val="16"/>
                <w:szCs w:val="16"/>
              </w:rPr>
              <w:t>Product Technical Evaluation</w:t>
            </w:r>
          </w:p>
        </w:tc>
        <w:tc>
          <w:tcPr>
            <w:tcW w:w="630" w:type="dxa"/>
            <w:vMerge w:val="restart"/>
            <w:tcBorders>
              <w:top w:val="single" w:sz="4" w:space="0" w:color="auto"/>
              <w:left w:val="single" w:sz="4" w:space="0" w:color="auto"/>
              <w:bottom w:val="nil"/>
              <w:right w:val="single" w:sz="4" w:space="0" w:color="auto"/>
            </w:tcBorders>
            <w:shd w:val="clear" w:color="auto" w:fill="auto"/>
            <w:textDirection w:val="btLr"/>
            <w:vAlign w:val="center"/>
          </w:tcPr>
          <w:p w:rsidR="00DF36F3" w:rsidRPr="00666074" w:rsidRDefault="00174208" w:rsidP="00666074">
            <w:pPr>
              <w:jc w:val="center"/>
              <w:rPr>
                <w:rFonts w:ascii="Arial" w:hAnsi="Arial" w:cs="Arial"/>
                <w:b/>
                <w:bCs/>
                <w:color w:val="000000"/>
                <w:sz w:val="16"/>
                <w:szCs w:val="16"/>
              </w:rPr>
            </w:pPr>
            <w:r w:rsidRPr="00174208">
              <w:rPr>
                <w:rFonts w:ascii="Arial" w:hAnsi="Arial" w:cs="Arial"/>
                <w:b/>
                <w:bCs/>
                <w:color w:val="000000"/>
                <w:sz w:val="16"/>
                <w:szCs w:val="16"/>
              </w:rPr>
              <w:t>Product Technical Parameters</w:t>
            </w:r>
          </w:p>
        </w:tc>
        <w:tc>
          <w:tcPr>
            <w:tcW w:w="798" w:type="dxa"/>
            <w:tcBorders>
              <w:top w:val="nil"/>
              <w:left w:val="nil"/>
              <w:bottom w:val="single" w:sz="4" w:space="0" w:color="auto"/>
              <w:right w:val="single" w:sz="4" w:space="0" w:color="auto"/>
            </w:tcBorders>
            <w:shd w:val="clear" w:color="auto" w:fill="auto"/>
            <w:textDirection w:val="btLr"/>
            <w:vAlign w:val="center"/>
          </w:tcPr>
          <w:p w:rsidR="00DF36F3" w:rsidRPr="00666074" w:rsidRDefault="00125CC4" w:rsidP="00FC4748">
            <w:pPr>
              <w:jc w:val="center"/>
              <w:rPr>
                <w:rFonts w:ascii="Arial" w:hAnsi="Arial" w:cs="Arial"/>
                <w:b/>
                <w:bCs/>
                <w:color w:val="000000"/>
                <w:sz w:val="16"/>
                <w:szCs w:val="16"/>
              </w:rPr>
            </w:pPr>
            <w:r>
              <w:rPr>
                <w:rFonts w:ascii="Arial" w:hAnsi="Arial" w:cs="Arial"/>
                <w:b/>
                <w:bCs/>
                <w:color w:val="000000"/>
                <w:sz w:val="16"/>
                <w:szCs w:val="16"/>
              </w:rPr>
              <w:t>16</w:t>
            </w:r>
          </w:p>
        </w:tc>
        <w:tc>
          <w:tcPr>
            <w:tcW w:w="5527" w:type="dxa"/>
            <w:tcBorders>
              <w:top w:val="nil"/>
              <w:left w:val="nil"/>
              <w:bottom w:val="single" w:sz="4" w:space="0" w:color="auto"/>
              <w:right w:val="single" w:sz="4" w:space="0" w:color="auto"/>
            </w:tcBorders>
            <w:shd w:val="clear" w:color="auto" w:fill="auto"/>
            <w:vAlign w:val="center"/>
          </w:tcPr>
          <w:p w:rsidR="00952756" w:rsidRPr="00952756" w:rsidRDefault="00952756" w:rsidP="00952756">
            <w:pPr>
              <w:jc w:val="center"/>
              <w:rPr>
                <w:rFonts w:ascii="Arial" w:hAnsi="Arial" w:cs="Arial"/>
                <w:sz w:val="16"/>
                <w:szCs w:val="16"/>
              </w:rPr>
            </w:pPr>
            <w:r w:rsidRPr="00952756">
              <w:rPr>
                <w:rFonts w:ascii="Arial" w:hAnsi="Arial" w:cs="Arial"/>
                <w:sz w:val="16"/>
                <w:szCs w:val="16"/>
              </w:rPr>
              <w:t>Availability of quoted item/s in Pakistani market as per recent most data of IMS/IQVIA Health.</w:t>
            </w:r>
          </w:p>
          <w:p w:rsidR="00952756" w:rsidRPr="00952756" w:rsidRDefault="00952756" w:rsidP="00952756">
            <w:pPr>
              <w:jc w:val="center"/>
              <w:rPr>
                <w:rFonts w:ascii="Arial" w:hAnsi="Arial" w:cs="Arial"/>
                <w:sz w:val="16"/>
                <w:szCs w:val="16"/>
              </w:rPr>
            </w:pPr>
          </w:p>
          <w:p w:rsidR="00952756" w:rsidRPr="00952756" w:rsidRDefault="00952756" w:rsidP="00952756">
            <w:pPr>
              <w:jc w:val="center"/>
              <w:rPr>
                <w:rFonts w:ascii="Arial" w:hAnsi="Arial" w:cs="Arial"/>
                <w:sz w:val="16"/>
                <w:szCs w:val="16"/>
              </w:rPr>
            </w:pPr>
            <w:r w:rsidRPr="00952756">
              <w:rPr>
                <w:rFonts w:ascii="Arial" w:hAnsi="Arial" w:cs="Arial"/>
                <w:sz w:val="16"/>
                <w:szCs w:val="16"/>
              </w:rPr>
              <w:t>Less than 5 % market share = 0 mark</w:t>
            </w:r>
          </w:p>
          <w:p w:rsidR="00952756" w:rsidRPr="00952756" w:rsidRDefault="00952756" w:rsidP="00952756">
            <w:pPr>
              <w:jc w:val="center"/>
              <w:rPr>
                <w:rFonts w:ascii="Arial" w:hAnsi="Arial" w:cs="Arial"/>
                <w:sz w:val="16"/>
                <w:szCs w:val="16"/>
              </w:rPr>
            </w:pPr>
            <w:r w:rsidRPr="00952756">
              <w:rPr>
                <w:rFonts w:ascii="Arial" w:hAnsi="Arial" w:cs="Arial"/>
                <w:sz w:val="16"/>
                <w:szCs w:val="16"/>
              </w:rPr>
              <w:t>5-10% market share = 01  mark</w:t>
            </w:r>
          </w:p>
          <w:p w:rsidR="00952756" w:rsidRPr="00952756" w:rsidRDefault="00952756" w:rsidP="00952756">
            <w:pPr>
              <w:jc w:val="center"/>
              <w:rPr>
                <w:rFonts w:ascii="Arial" w:hAnsi="Arial" w:cs="Arial"/>
                <w:sz w:val="16"/>
                <w:szCs w:val="16"/>
              </w:rPr>
            </w:pPr>
            <w:r w:rsidRPr="00952756">
              <w:rPr>
                <w:rFonts w:ascii="Arial" w:hAnsi="Arial" w:cs="Arial"/>
                <w:sz w:val="16"/>
                <w:szCs w:val="16"/>
              </w:rPr>
              <w:t>11-30% market share = 02 marks</w:t>
            </w:r>
          </w:p>
          <w:p w:rsidR="00952756" w:rsidRPr="00952756" w:rsidRDefault="00952756" w:rsidP="00952756">
            <w:pPr>
              <w:jc w:val="center"/>
              <w:rPr>
                <w:rFonts w:ascii="Arial" w:hAnsi="Arial" w:cs="Arial"/>
                <w:sz w:val="16"/>
                <w:szCs w:val="16"/>
              </w:rPr>
            </w:pPr>
            <w:r w:rsidRPr="00952756">
              <w:rPr>
                <w:rFonts w:ascii="Arial" w:hAnsi="Arial" w:cs="Arial"/>
                <w:sz w:val="16"/>
                <w:szCs w:val="16"/>
              </w:rPr>
              <w:t>31-50% market share = 03 marks</w:t>
            </w:r>
          </w:p>
          <w:p w:rsidR="00952756" w:rsidRPr="00952756" w:rsidRDefault="00952756" w:rsidP="00952756">
            <w:pPr>
              <w:jc w:val="center"/>
              <w:rPr>
                <w:rFonts w:ascii="Arial" w:hAnsi="Arial" w:cs="Arial"/>
                <w:sz w:val="16"/>
                <w:szCs w:val="16"/>
              </w:rPr>
            </w:pPr>
            <w:r w:rsidRPr="00952756">
              <w:rPr>
                <w:rFonts w:ascii="Arial" w:hAnsi="Arial" w:cs="Arial"/>
                <w:sz w:val="16"/>
                <w:szCs w:val="16"/>
              </w:rPr>
              <w:t>50% and above market share = 05 marks</w:t>
            </w:r>
          </w:p>
          <w:p w:rsidR="00952756" w:rsidRPr="00952756" w:rsidRDefault="00952756" w:rsidP="00952756">
            <w:pPr>
              <w:jc w:val="center"/>
              <w:rPr>
                <w:rFonts w:ascii="Arial" w:hAnsi="Arial" w:cs="Arial"/>
                <w:sz w:val="16"/>
                <w:szCs w:val="16"/>
              </w:rPr>
            </w:pPr>
          </w:p>
          <w:p w:rsidR="00952756" w:rsidRPr="00952756" w:rsidRDefault="00952756" w:rsidP="00952756">
            <w:pPr>
              <w:jc w:val="center"/>
              <w:rPr>
                <w:rFonts w:ascii="Arial" w:hAnsi="Arial" w:cs="Arial"/>
                <w:sz w:val="16"/>
                <w:szCs w:val="16"/>
              </w:rPr>
            </w:pPr>
            <w:r w:rsidRPr="00952756">
              <w:rPr>
                <w:rFonts w:ascii="Arial" w:hAnsi="Arial" w:cs="Arial"/>
                <w:sz w:val="16"/>
                <w:szCs w:val="16"/>
              </w:rPr>
              <w:t>For items specifically used in institutions where IMS/IQVIA data is not applicable the bidder shall provide Tender Approvals (not older than 2 years) from other Secondary &amp; Tertiary Govt. Hospitals outside Khyber Pakhtunkhwa or JCI accredited private entities/hospitals of other provinces of Pakistan.</w:t>
            </w:r>
          </w:p>
          <w:p w:rsidR="00952756" w:rsidRPr="00952756" w:rsidRDefault="00952756" w:rsidP="00952756">
            <w:pPr>
              <w:jc w:val="center"/>
              <w:rPr>
                <w:rFonts w:ascii="Arial" w:hAnsi="Arial" w:cs="Arial"/>
                <w:sz w:val="16"/>
                <w:szCs w:val="16"/>
              </w:rPr>
            </w:pPr>
          </w:p>
          <w:p w:rsidR="00952756" w:rsidRPr="00952756" w:rsidRDefault="00952756" w:rsidP="00952756">
            <w:pPr>
              <w:jc w:val="center"/>
              <w:rPr>
                <w:rFonts w:ascii="Arial" w:hAnsi="Arial" w:cs="Arial"/>
                <w:sz w:val="16"/>
                <w:szCs w:val="16"/>
              </w:rPr>
            </w:pPr>
            <w:r w:rsidRPr="00952756">
              <w:rPr>
                <w:rFonts w:ascii="Arial" w:hAnsi="Arial" w:cs="Arial"/>
                <w:sz w:val="16"/>
                <w:szCs w:val="16"/>
              </w:rPr>
              <w:t>Marks shall be awarded in the following manner:</w:t>
            </w:r>
          </w:p>
          <w:p w:rsidR="00952756" w:rsidRPr="00952756" w:rsidRDefault="00952756" w:rsidP="00952756">
            <w:pPr>
              <w:jc w:val="center"/>
              <w:rPr>
                <w:rFonts w:ascii="Arial" w:hAnsi="Arial" w:cs="Arial"/>
                <w:sz w:val="16"/>
                <w:szCs w:val="16"/>
              </w:rPr>
            </w:pPr>
            <w:r w:rsidRPr="00952756">
              <w:rPr>
                <w:rFonts w:ascii="Arial" w:hAnsi="Arial" w:cs="Arial"/>
                <w:sz w:val="16"/>
                <w:szCs w:val="16"/>
              </w:rPr>
              <w:t>02 Tender approvals- 01 mark</w:t>
            </w:r>
          </w:p>
          <w:p w:rsidR="00952756" w:rsidRPr="00952756" w:rsidRDefault="00952756" w:rsidP="00952756">
            <w:pPr>
              <w:jc w:val="center"/>
              <w:rPr>
                <w:rFonts w:ascii="Arial" w:hAnsi="Arial" w:cs="Arial"/>
                <w:sz w:val="16"/>
                <w:szCs w:val="16"/>
              </w:rPr>
            </w:pPr>
            <w:r w:rsidRPr="00952756">
              <w:rPr>
                <w:rFonts w:ascii="Arial" w:hAnsi="Arial" w:cs="Arial"/>
                <w:sz w:val="16"/>
                <w:szCs w:val="16"/>
              </w:rPr>
              <w:t>04 Tender approvals- 02 marks</w:t>
            </w:r>
          </w:p>
          <w:p w:rsidR="00952756" w:rsidRPr="00952756" w:rsidRDefault="00952756" w:rsidP="00952756">
            <w:pPr>
              <w:jc w:val="center"/>
              <w:rPr>
                <w:rFonts w:ascii="Arial" w:hAnsi="Arial" w:cs="Arial"/>
                <w:sz w:val="16"/>
                <w:szCs w:val="16"/>
              </w:rPr>
            </w:pPr>
            <w:r w:rsidRPr="00952756">
              <w:rPr>
                <w:rFonts w:ascii="Arial" w:hAnsi="Arial" w:cs="Arial"/>
                <w:sz w:val="16"/>
                <w:szCs w:val="16"/>
              </w:rPr>
              <w:t>06 Tender approvals- 03 marks</w:t>
            </w:r>
          </w:p>
          <w:p w:rsidR="00952756" w:rsidRPr="00952756" w:rsidRDefault="00952756" w:rsidP="00952756">
            <w:pPr>
              <w:jc w:val="center"/>
              <w:rPr>
                <w:rFonts w:ascii="Arial" w:hAnsi="Arial" w:cs="Arial"/>
                <w:sz w:val="16"/>
                <w:szCs w:val="16"/>
              </w:rPr>
            </w:pPr>
            <w:r w:rsidRPr="00952756">
              <w:rPr>
                <w:rFonts w:ascii="Arial" w:hAnsi="Arial" w:cs="Arial"/>
                <w:sz w:val="16"/>
                <w:szCs w:val="16"/>
              </w:rPr>
              <w:t>08 Tender approvals- 04 marks</w:t>
            </w:r>
          </w:p>
          <w:p w:rsidR="00952756" w:rsidRPr="00952756" w:rsidRDefault="00952756" w:rsidP="00952756">
            <w:pPr>
              <w:jc w:val="center"/>
              <w:rPr>
                <w:rFonts w:ascii="Arial" w:hAnsi="Arial" w:cs="Arial"/>
                <w:sz w:val="16"/>
                <w:szCs w:val="16"/>
              </w:rPr>
            </w:pPr>
            <w:r w:rsidRPr="00952756">
              <w:rPr>
                <w:rFonts w:ascii="Arial" w:hAnsi="Arial" w:cs="Arial"/>
                <w:sz w:val="16"/>
                <w:szCs w:val="16"/>
              </w:rPr>
              <w:t>10 or more Tender approvals- 05 marks</w:t>
            </w:r>
          </w:p>
          <w:p w:rsidR="00952756" w:rsidRPr="00952756" w:rsidRDefault="00952756" w:rsidP="00952756">
            <w:pPr>
              <w:jc w:val="center"/>
              <w:rPr>
                <w:rFonts w:ascii="Arial" w:hAnsi="Arial" w:cs="Arial"/>
                <w:sz w:val="16"/>
                <w:szCs w:val="16"/>
              </w:rPr>
            </w:pPr>
            <w:r w:rsidRPr="00952756">
              <w:rPr>
                <w:rFonts w:ascii="Arial" w:hAnsi="Arial" w:cs="Arial"/>
                <w:sz w:val="16"/>
                <w:szCs w:val="16"/>
              </w:rPr>
              <w:t xml:space="preserve">Note. </w:t>
            </w:r>
          </w:p>
          <w:p w:rsidR="00DF36F3" w:rsidRPr="00666074" w:rsidRDefault="00952756" w:rsidP="00952756">
            <w:pPr>
              <w:jc w:val="center"/>
              <w:rPr>
                <w:rFonts w:ascii="Arial" w:hAnsi="Arial" w:cs="Arial"/>
                <w:sz w:val="16"/>
                <w:szCs w:val="16"/>
              </w:rPr>
            </w:pPr>
            <w:r w:rsidRPr="00952756">
              <w:rPr>
                <w:rFonts w:ascii="Arial" w:hAnsi="Arial" w:cs="Arial"/>
                <w:sz w:val="16"/>
                <w:szCs w:val="16"/>
              </w:rPr>
              <w:t>Tender approval means award of contract(s) for the quoted product(s) with the same brand name and specifications / strength / dosage form. Moreover, the approval(s) shall be duly attested by the concerned procuring entity/purchasing agency/ies, etc. Copies of the supply orders/purchase orders shall not considered as tender approval.</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DF36F3" w:rsidRPr="00666074" w:rsidRDefault="00A43427" w:rsidP="00666074">
            <w:pPr>
              <w:jc w:val="center"/>
              <w:rPr>
                <w:rFonts w:ascii="Arial" w:hAnsi="Arial" w:cs="Arial"/>
                <w:color w:val="000000"/>
                <w:sz w:val="16"/>
                <w:szCs w:val="16"/>
              </w:rPr>
            </w:pPr>
            <w:r>
              <w:rPr>
                <w:rFonts w:ascii="Arial" w:hAnsi="Arial" w:cs="Arial"/>
                <w:color w:val="000000"/>
                <w:sz w:val="16"/>
                <w:szCs w:val="16"/>
              </w:rPr>
              <w:t>5</w:t>
            </w:r>
          </w:p>
        </w:tc>
      </w:tr>
      <w:tr w:rsidR="00C563A8" w:rsidRPr="00666074" w:rsidTr="00DF36F3">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C563A8" w:rsidRPr="00666074" w:rsidRDefault="00C563A8" w:rsidP="00666074">
            <w:pPr>
              <w:rPr>
                <w:rFonts w:ascii="Arial" w:hAnsi="Arial" w:cs="Arial"/>
                <w:b/>
                <w:bCs/>
                <w:color w:val="000000"/>
                <w:sz w:val="16"/>
                <w:szCs w:val="16"/>
              </w:rPr>
            </w:pPr>
          </w:p>
        </w:tc>
        <w:tc>
          <w:tcPr>
            <w:tcW w:w="684" w:type="dxa"/>
            <w:vMerge/>
            <w:tcBorders>
              <w:top w:val="single" w:sz="4" w:space="0" w:color="auto"/>
              <w:left w:val="single" w:sz="4" w:space="0" w:color="auto"/>
              <w:bottom w:val="nil"/>
              <w:right w:val="single" w:sz="4" w:space="0" w:color="auto"/>
            </w:tcBorders>
            <w:shd w:val="clear" w:color="auto" w:fill="auto"/>
            <w:textDirection w:val="btLr"/>
            <w:vAlign w:val="center"/>
          </w:tcPr>
          <w:p w:rsidR="00C563A8" w:rsidRPr="00DF36F3" w:rsidRDefault="00C563A8" w:rsidP="00666074">
            <w:pPr>
              <w:jc w:val="cente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shd w:val="clear" w:color="auto" w:fill="auto"/>
            <w:textDirection w:val="btLr"/>
            <w:vAlign w:val="center"/>
          </w:tcPr>
          <w:p w:rsidR="00C563A8" w:rsidRPr="00DF36F3" w:rsidRDefault="00C563A8" w:rsidP="00666074">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C563A8" w:rsidRPr="00666074" w:rsidRDefault="00125CC4" w:rsidP="00FC4748">
            <w:pPr>
              <w:jc w:val="center"/>
              <w:rPr>
                <w:rFonts w:ascii="Arial" w:hAnsi="Arial" w:cs="Arial"/>
                <w:b/>
                <w:bCs/>
                <w:color w:val="000000"/>
                <w:sz w:val="16"/>
                <w:szCs w:val="16"/>
              </w:rPr>
            </w:pPr>
            <w:r>
              <w:rPr>
                <w:rFonts w:ascii="Arial" w:hAnsi="Arial" w:cs="Arial"/>
                <w:b/>
                <w:bCs/>
                <w:color w:val="000000"/>
                <w:sz w:val="16"/>
                <w:szCs w:val="16"/>
              </w:rPr>
              <w:t>15</w:t>
            </w:r>
          </w:p>
        </w:tc>
        <w:tc>
          <w:tcPr>
            <w:tcW w:w="5527" w:type="dxa"/>
            <w:tcBorders>
              <w:top w:val="nil"/>
              <w:left w:val="nil"/>
              <w:bottom w:val="single" w:sz="4" w:space="0" w:color="auto"/>
              <w:right w:val="single" w:sz="4" w:space="0" w:color="auto"/>
            </w:tcBorders>
            <w:shd w:val="clear" w:color="auto" w:fill="auto"/>
            <w:vAlign w:val="center"/>
          </w:tcPr>
          <w:p w:rsidR="00C563A8" w:rsidRPr="00666074" w:rsidRDefault="00952756" w:rsidP="00666074">
            <w:pPr>
              <w:jc w:val="center"/>
              <w:rPr>
                <w:rFonts w:ascii="Arial" w:hAnsi="Arial" w:cs="Arial"/>
                <w:sz w:val="16"/>
                <w:szCs w:val="16"/>
              </w:rPr>
            </w:pPr>
            <w:r w:rsidRPr="00952756">
              <w:rPr>
                <w:rFonts w:ascii="Arial" w:hAnsi="Arial" w:cs="Arial"/>
                <w:sz w:val="16"/>
                <w:szCs w:val="16"/>
              </w:rPr>
              <w:t>Stability studies of quoted item/s duly attested by the Q.C incharge of the firm).</w:t>
            </w:r>
          </w:p>
        </w:tc>
        <w:tc>
          <w:tcPr>
            <w:tcW w:w="801" w:type="dxa"/>
            <w:tcBorders>
              <w:top w:val="nil"/>
              <w:left w:val="nil"/>
              <w:bottom w:val="single" w:sz="4" w:space="0" w:color="auto"/>
              <w:right w:val="single" w:sz="4" w:space="0" w:color="auto"/>
            </w:tcBorders>
            <w:shd w:val="clear" w:color="auto" w:fill="auto"/>
            <w:textDirection w:val="btLr"/>
            <w:vAlign w:val="center"/>
          </w:tcPr>
          <w:p w:rsidR="00C563A8" w:rsidRPr="00666074" w:rsidRDefault="006A6068" w:rsidP="00666074">
            <w:pPr>
              <w:jc w:val="center"/>
              <w:rPr>
                <w:rFonts w:ascii="Arial" w:hAnsi="Arial" w:cs="Arial"/>
                <w:color w:val="000000"/>
                <w:sz w:val="16"/>
                <w:szCs w:val="16"/>
              </w:rPr>
            </w:pPr>
            <w:r>
              <w:rPr>
                <w:rFonts w:ascii="Arial" w:hAnsi="Arial" w:cs="Arial"/>
                <w:color w:val="000000"/>
                <w:sz w:val="16"/>
                <w:szCs w:val="16"/>
              </w:rPr>
              <w:t>5</w:t>
            </w:r>
          </w:p>
        </w:tc>
      </w:tr>
      <w:tr w:rsidR="00C563A8" w:rsidRPr="00666074" w:rsidTr="00DF36F3">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C563A8" w:rsidRPr="00666074" w:rsidRDefault="00C563A8" w:rsidP="00666074">
            <w:pPr>
              <w:rPr>
                <w:rFonts w:ascii="Arial" w:hAnsi="Arial" w:cs="Arial"/>
                <w:b/>
                <w:bCs/>
                <w:color w:val="000000"/>
                <w:sz w:val="16"/>
                <w:szCs w:val="16"/>
              </w:rPr>
            </w:pPr>
          </w:p>
        </w:tc>
        <w:tc>
          <w:tcPr>
            <w:tcW w:w="684" w:type="dxa"/>
            <w:vMerge/>
            <w:tcBorders>
              <w:top w:val="single" w:sz="4" w:space="0" w:color="auto"/>
              <w:left w:val="single" w:sz="4" w:space="0" w:color="auto"/>
              <w:bottom w:val="nil"/>
              <w:right w:val="single" w:sz="4" w:space="0" w:color="auto"/>
            </w:tcBorders>
            <w:shd w:val="clear" w:color="auto" w:fill="auto"/>
            <w:textDirection w:val="btLr"/>
            <w:vAlign w:val="center"/>
          </w:tcPr>
          <w:p w:rsidR="00C563A8" w:rsidRPr="00DF36F3" w:rsidRDefault="00C563A8" w:rsidP="00666074">
            <w:pPr>
              <w:jc w:val="cente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shd w:val="clear" w:color="auto" w:fill="auto"/>
            <w:textDirection w:val="btLr"/>
            <w:vAlign w:val="center"/>
          </w:tcPr>
          <w:p w:rsidR="00C563A8" w:rsidRPr="00DF36F3" w:rsidRDefault="00C563A8" w:rsidP="00666074">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C563A8" w:rsidRPr="00666074" w:rsidRDefault="00125CC4" w:rsidP="00FC4748">
            <w:pPr>
              <w:jc w:val="center"/>
              <w:rPr>
                <w:rFonts w:ascii="Arial" w:hAnsi="Arial" w:cs="Arial"/>
                <w:b/>
                <w:bCs/>
                <w:color w:val="000000"/>
                <w:sz w:val="16"/>
                <w:szCs w:val="16"/>
              </w:rPr>
            </w:pPr>
            <w:r>
              <w:rPr>
                <w:rFonts w:ascii="Arial" w:hAnsi="Arial" w:cs="Arial"/>
                <w:b/>
                <w:bCs/>
                <w:color w:val="000000"/>
                <w:sz w:val="16"/>
                <w:szCs w:val="16"/>
              </w:rPr>
              <w:t>14</w:t>
            </w:r>
          </w:p>
        </w:tc>
        <w:tc>
          <w:tcPr>
            <w:tcW w:w="5527" w:type="dxa"/>
            <w:tcBorders>
              <w:top w:val="nil"/>
              <w:left w:val="nil"/>
              <w:bottom w:val="single" w:sz="4" w:space="0" w:color="auto"/>
              <w:right w:val="single" w:sz="4" w:space="0" w:color="auto"/>
            </w:tcBorders>
            <w:shd w:val="clear" w:color="auto" w:fill="auto"/>
            <w:vAlign w:val="center"/>
          </w:tcPr>
          <w:p w:rsidR="00952756" w:rsidRPr="00952756" w:rsidRDefault="00952756" w:rsidP="00952756">
            <w:pPr>
              <w:jc w:val="center"/>
              <w:rPr>
                <w:rFonts w:ascii="Arial" w:hAnsi="Arial" w:cs="Arial"/>
                <w:sz w:val="16"/>
                <w:szCs w:val="16"/>
              </w:rPr>
            </w:pPr>
            <w:r w:rsidRPr="00952756">
              <w:rPr>
                <w:rFonts w:ascii="Arial" w:hAnsi="Arial" w:cs="Arial"/>
                <w:sz w:val="16"/>
                <w:szCs w:val="16"/>
              </w:rPr>
              <w:t>Valid Certificate of Analysis of the Type / class of material used for the immediate container of the quoted item/s, as issued by the manufacturer of the material coupled w</w:t>
            </w:r>
            <w:r>
              <w:rPr>
                <w:rFonts w:ascii="Arial" w:hAnsi="Arial" w:cs="Arial"/>
                <w:sz w:val="16"/>
                <w:szCs w:val="16"/>
              </w:rPr>
              <w:t xml:space="preserve">ith Invoice/proof of purchase: </w:t>
            </w:r>
          </w:p>
          <w:p w:rsidR="00952756" w:rsidRPr="00952756" w:rsidRDefault="00952756" w:rsidP="00952756">
            <w:pPr>
              <w:jc w:val="center"/>
              <w:rPr>
                <w:rFonts w:ascii="Arial" w:hAnsi="Arial" w:cs="Arial"/>
                <w:sz w:val="16"/>
                <w:szCs w:val="16"/>
              </w:rPr>
            </w:pPr>
            <w:r w:rsidRPr="00952756">
              <w:rPr>
                <w:rFonts w:ascii="Arial" w:hAnsi="Arial" w:cs="Arial"/>
                <w:sz w:val="16"/>
                <w:szCs w:val="16"/>
              </w:rPr>
              <w:t>For award of marks, the certificate of analysis must clearly mention:</w:t>
            </w:r>
          </w:p>
          <w:p w:rsidR="00952756" w:rsidRPr="00952756" w:rsidRDefault="00952756" w:rsidP="00952756">
            <w:pPr>
              <w:jc w:val="center"/>
              <w:rPr>
                <w:rFonts w:ascii="Arial" w:hAnsi="Arial" w:cs="Arial"/>
                <w:sz w:val="16"/>
                <w:szCs w:val="16"/>
              </w:rPr>
            </w:pPr>
            <w:r w:rsidRPr="00952756">
              <w:rPr>
                <w:rFonts w:ascii="Arial" w:hAnsi="Arial" w:cs="Arial"/>
                <w:sz w:val="16"/>
                <w:szCs w:val="16"/>
              </w:rPr>
              <w:t>1. Materials e.g., Aluminium Foil, PVC, Capsule Shells, Plastic (HDPE, LDPE) or any other material used for the immediate container of the quoted item complying with US, European, British, Japanese pharmacopoeial standards, or must clearly mention that the material is of a Pharmaceutical grade.</w:t>
            </w:r>
          </w:p>
          <w:p w:rsidR="00952756" w:rsidRPr="00952756" w:rsidRDefault="00952756" w:rsidP="00952756">
            <w:pPr>
              <w:jc w:val="center"/>
              <w:rPr>
                <w:rFonts w:ascii="Arial" w:hAnsi="Arial" w:cs="Arial"/>
                <w:sz w:val="16"/>
                <w:szCs w:val="16"/>
              </w:rPr>
            </w:pPr>
            <w:r w:rsidRPr="00952756">
              <w:rPr>
                <w:rFonts w:ascii="Arial" w:hAnsi="Arial" w:cs="Arial"/>
                <w:sz w:val="16"/>
                <w:szCs w:val="16"/>
              </w:rPr>
              <w:t>2. Type of Glass material for Liquid ampoules must be USP class 1 (Non-compliance shall lead to disqualification of the quoted product).</w:t>
            </w:r>
          </w:p>
          <w:p w:rsidR="00952756" w:rsidRPr="00952756" w:rsidRDefault="00952756" w:rsidP="00952756">
            <w:pPr>
              <w:jc w:val="center"/>
              <w:rPr>
                <w:rFonts w:ascii="Arial" w:hAnsi="Arial" w:cs="Arial"/>
                <w:sz w:val="16"/>
                <w:szCs w:val="16"/>
              </w:rPr>
            </w:pPr>
            <w:r w:rsidRPr="00952756">
              <w:rPr>
                <w:rFonts w:ascii="Arial" w:hAnsi="Arial" w:cs="Arial"/>
                <w:sz w:val="16"/>
                <w:szCs w:val="16"/>
              </w:rPr>
              <w:t>3. Type of Glass material for Oral Syrups/ Suspensions must be USP Type 3 or better (Non-compliance or non-provision of CoA of glass material shall lead to disqualif</w:t>
            </w:r>
            <w:r>
              <w:rPr>
                <w:rFonts w:ascii="Arial" w:hAnsi="Arial" w:cs="Arial"/>
                <w:sz w:val="16"/>
                <w:szCs w:val="16"/>
              </w:rPr>
              <w:t>ication of the quoted product).</w:t>
            </w:r>
          </w:p>
          <w:p w:rsidR="00952756" w:rsidRPr="00952756" w:rsidRDefault="00952756" w:rsidP="00952756">
            <w:pPr>
              <w:jc w:val="center"/>
              <w:rPr>
                <w:rFonts w:ascii="Arial" w:hAnsi="Arial" w:cs="Arial"/>
                <w:sz w:val="16"/>
                <w:szCs w:val="16"/>
              </w:rPr>
            </w:pPr>
            <w:r w:rsidRPr="00952756">
              <w:rPr>
                <w:rFonts w:ascii="Arial" w:hAnsi="Arial" w:cs="Arial"/>
                <w:sz w:val="16"/>
                <w:szCs w:val="16"/>
              </w:rPr>
              <w:t xml:space="preserve">4. For Dry Powder Injectables, </w:t>
            </w:r>
          </w:p>
          <w:p w:rsidR="00952756" w:rsidRPr="00952756" w:rsidRDefault="00952756" w:rsidP="00952756">
            <w:pPr>
              <w:jc w:val="center"/>
              <w:rPr>
                <w:rFonts w:ascii="Arial" w:hAnsi="Arial" w:cs="Arial"/>
                <w:sz w:val="16"/>
                <w:szCs w:val="16"/>
              </w:rPr>
            </w:pPr>
            <w:r w:rsidRPr="00952756">
              <w:rPr>
                <w:rFonts w:ascii="Arial" w:hAnsi="Arial" w:cs="Arial"/>
                <w:sz w:val="16"/>
                <w:szCs w:val="16"/>
              </w:rPr>
              <w:t xml:space="preserve">          a. For USP Type 1 glass 4 marks will be awarded.</w:t>
            </w:r>
          </w:p>
          <w:p w:rsidR="00952756" w:rsidRPr="00952756" w:rsidRDefault="00952756" w:rsidP="00952756">
            <w:pPr>
              <w:jc w:val="center"/>
              <w:rPr>
                <w:rFonts w:ascii="Arial" w:hAnsi="Arial" w:cs="Arial"/>
                <w:sz w:val="16"/>
                <w:szCs w:val="16"/>
              </w:rPr>
            </w:pPr>
            <w:r w:rsidRPr="00952756">
              <w:rPr>
                <w:rFonts w:ascii="Arial" w:hAnsi="Arial" w:cs="Arial"/>
                <w:sz w:val="16"/>
                <w:szCs w:val="16"/>
              </w:rPr>
              <w:t xml:space="preserve">          b. For USP Type 2 Glass 2 marks will be awarded.</w:t>
            </w:r>
          </w:p>
          <w:p w:rsidR="00952756" w:rsidRPr="00952756" w:rsidRDefault="00952756" w:rsidP="00952756">
            <w:pPr>
              <w:jc w:val="center"/>
              <w:rPr>
                <w:rFonts w:ascii="Arial" w:hAnsi="Arial" w:cs="Arial"/>
                <w:sz w:val="16"/>
                <w:szCs w:val="16"/>
              </w:rPr>
            </w:pPr>
            <w:r w:rsidRPr="00952756">
              <w:rPr>
                <w:rFonts w:ascii="Arial" w:hAnsi="Arial" w:cs="Arial"/>
                <w:sz w:val="16"/>
                <w:szCs w:val="16"/>
              </w:rPr>
              <w:t xml:space="preserve">          c. For products where USP Type 3 glass is used or where the CoA of Glass material is not provided shall lead to disqualification of the item (s).</w:t>
            </w:r>
          </w:p>
          <w:p w:rsidR="00C563A8" w:rsidRPr="00666074" w:rsidRDefault="00952756" w:rsidP="00952756">
            <w:pPr>
              <w:jc w:val="center"/>
              <w:rPr>
                <w:rFonts w:ascii="Arial" w:hAnsi="Arial" w:cs="Arial"/>
                <w:sz w:val="16"/>
                <w:szCs w:val="16"/>
              </w:rPr>
            </w:pPr>
            <w:r w:rsidRPr="00952756">
              <w:rPr>
                <w:rFonts w:ascii="Arial" w:hAnsi="Arial" w:cs="Arial"/>
                <w:sz w:val="16"/>
                <w:szCs w:val="16"/>
              </w:rPr>
              <w:t>(Documents duly attested by the Senior executive of the firm).</w:t>
            </w:r>
          </w:p>
        </w:tc>
        <w:tc>
          <w:tcPr>
            <w:tcW w:w="801" w:type="dxa"/>
            <w:tcBorders>
              <w:top w:val="nil"/>
              <w:left w:val="nil"/>
              <w:bottom w:val="single" w:sz="4" w:space="0" w:color="auto"/>
              <w:right w:val="single" w:sz="4" w:space="0" w:color="auto"/>
            </w:tcBorders>
            <w:shd w:val="clear" w:color="auto" w:fill="auto"/>
            <w:textDirection w:val="btLr"/>
            <w:vAlign w:val="center"/>
          </w:tcPr>
          <w:p w:rsidR="00C563A8" w:rsidRPr="00666074" w:rsidRDefault="00A43427" w:rsidP="00666074">
            <w:pPr>
              <w:jc w:val="center"/>
              <w:rPr>
                <w:rFonts w:ascii="Arial" w:hAnsi="Arial" w:cs="Arial"/>
                <w:color w:val="000000"/>
                <w:sz w:val="16"/>
                <w:szCs w:val="16"/>
              </w:rPr>
            </w:pPr>
            <w:r>
              <w:rPr>
                <w:rFonts w:ascii="Arial" w:hAnsi="Arial" w:cs="Arial"/>
                <w:color w:val="000000"/>
                <w:sz w:val="16"/>
                <w:szCs w:val="16"/>
              </w:rPr>
              <w:t>4</w:t>
            </w:r>
          </w:p>
        </w:tc>
      </w:tr>
      <w:tr w:rsidR="00C563A8" w:rsidRPr="00666074" w:rsidTr="00DF36F3">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C563A8" w:rsidRPr="00666074" w:rsidRDefault="00C563A8" w:rsidP="00666074">
            <w:pPr>
              <w:rPr>
                <w:rFonts w:ascii="Arial" w:hAnsi="Arial" w:cs="Arial"/>
                <w:b/>
                <w:bCs/>
                <w:color w:val="000000"/>
                <w:sz w:val="16"/>
                <w:szCs w:val="16"/>
              </w:rPr>
            </w:pPr>
          </w:p>
        </w:tc>
        <w:tc>
          <w:tcPr>
            <w:tcW w:w="684" w:type="dxa"/>
            <w:vMerge/>
            <w:tcBorders>
              <w:top w:val="single" w:sz="4" w:space="0" w:color="auto"/>
              <w:left w:val="single" w:sz="4" w:space="0" w:color="auto"/>
              <w:bottom w:val="nil"/>
              <w:right w:val="single" w:sz="4" w:space="0" w:color="auto"/>
            </w:tcBorders>
            <w:shd w:val="clear" w:color="auto" w:fill="auto"/>
            <w:textDirection w:val="btLr"/>
            <w:vAlign w:val="center"/>
          </w:tcPr>
          <w:p w:rsidR="00C563A8" w:rsidRPr="00DF36F3" w:rsidRDefault="00C563A8" w:rsidP="00666074">
            <w:pPr>
              <w:jc w:val="cente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shd w:val="clear" w:color="auto" w:fill="auto"/>
            <w:textDirection w:val="btLr"/>
            <w:vAlign w:val="center"/>
          </w:tcPr>
          <w:p w:rsidR="00C563A8" w:rsidRPr="00DF36F3" w:rsidRDefault="00C563A8" w:rsidP="00666074">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C563A8" w:rsidRPr="00666074" w:rsidRDefault="00125CC4" w:rsidP="00FC4748">
            <w:pPr>
              <w:jc w:val="center"/>
              <w:rPr>
                <w:rFonts w:ascii="Arial" w:hAnsi="Arial" w:cs="Arial"/>
                <w:b/>
                <w:bCs/>
                <w:color w:val="000000"/>
                <w:sz w:val="16"/>
                <w:szCs w:val="16"/>
              </w:rPr>
            </w:pPr>
            <w:r>
              <w:rPr>
                <w:rFonts w:ascii="Arial" w:hAnsi="Arial" w:cs="Arial"/>
                <w:b/>
                <w:bCs/>
                <w:color w:val="000000"/>
                <w:sz w:val="16"/>
                <w:szCs w:val="16"/>
              </w:rPr>
              <w:t>13</w:t>
            </w:r>
          </w:p>
        </w:tc>
        <w:tc>
          <w:tcPr>
            <w:tcW w:w="5527" w:type="dxa"/>
            <w:tcBorders>
              <w:top w:val="nil"/>
              <w:left w:val="nil"/>
              <w:bottom w:val="single" w:sz="4" w:space="0" w:color="auto"/>
              <w:right w:val="single" w:sz="4" w:space="0" w:color="auto"/>
            </w:tcBorders>
            <w:shd w:val="clear" w:color="auto" w:fill="auto"/>
            <w:vAlign w:val="center"/>
          </w:tcPr>
          <w:p w:rsidR="00952756" w:rsidRPr="00952756" w:rsidRDefault="00952756" w:rsidP="00952756">
            <w:pPr>
              <w:jc w:val="center"/>
              <w:rPr>
                <w:rFonts w:ascii="Arial" w:hAnsi="Arial" w:cs="Arial"/>
                <w:sz w:val="16"/>
                <w:szCs w:val="16"/>
              </w:rPr>
            </w:pPr>
            <w:r>
              <w:rPr>
                <w:rFonts w:ascii="Arial" w:hAnsi="Arial" w:cs="Arial"/>
                <w:sz w:val="16"/>
                <w:szCs w:val="16"/>
              </w:rPr>
              <w:t>Valid WHO prequalification</w:t>
            </w:r>
          </w:p>
          <w:p w:rsidR="00952756" w:rsidRPr="00952756" w:rsidRDefault="00952756" w:rsidP="00952756">
            <w:pPr>
              <w:jc w:val="center"/>
              <w:rPr>
                <w:rFonts w:ascii="Arial" w:hAnsi="Arial" w:cs="Arial"/>
                <w:sz w:val="16"/>
                <w:szCs w:val="16"/>
              </w:rPr>
            </w:pPr>
            <w:r>
              <w:rPr>
                <w:rFonts w:ascii="Arial" w:hAnsi="Arial" w:cs="Arial"/>
                <w:sz w:val="16"/>
                <w:szCs w:val="16"/>
              </w:rPr>
              <w:t xml:space="preserve">and / or </w:t>
            </w:r>
          </w:p>
          <w:p w:rsidR="00952756" w:rsidRPr="00952756" w:rsidRDefault="00952756" w:rsidP="00952756">
            <w:pPr>
              <w:jc w:val="center"/>
              <w:rPr>
                <w:rFonts w:ascii="Arial" w:hAnsi="Arial" w:cs="Arial"/>
                <w:sz w:val="16"/>
                <w:szCs w:val="16"/>
              </w:rPr>
            </w:pPr>
            <w:r w:rsidRPr="00952756">
              <w:rPr>
                <w:rFonts w:ascii="Arial" w:hAnsi="Arial" w:cs="Arial"/>
                <w:sz w:val="16"/>
                <w:szCs w:val="16"/>
              </w:rPr>
              <w:t>Valid product registration in SRA country(ies) / Valid free sale certificate issued by regulato</w:t>
            </w:r>
            <w:r>
              <w:rPr>
                <w:rFonts w:ascii="Arial" w:hAnsi="Arial" w:cs="Arial"/>
                <w:sz w:val="16"/>
                <w:szCs w:val="16"/>
              </w:rPr>
              <w:t>ry body of any SRA country(ies)</w:t>
            </w:r>
          </w:p>
          <w:p w:rsidR="00952756" w:rsidRPr="00952756" w:rsidRDefault="00952756" w:rsidP="00952756">
            <w:pPr>
              <w:jc w:val="center"/>
              <w:rPr>
                <w:rFonts w:ascii="Arial" w:hAnsi="Arial" w:cs="Arial"/>
                <w:sz w:val="16"/>
                <w:szCs w:val="16"/>
              </w:rPr>
            </w:pPr>
            <w:r>
              <w:rPr>
                <w:rFonts w:ascii="Arial" w:hAnsi="Arial" w:cs="Arial"/>
                <w:sz w:val="16"/>
                <w:szCs w:val="16"/>
              </w:rPr>
              <w:t xml:space="preserve">and / or </w:t>
            </w:r>
          </w:p>
          <w:p w:rsidR="00952756" w:rsidRPr="00952756" w:rsidRDefault="00952756" w:rsidP="00952756">
            <w:pPr>
              <w:jc w:val="center"/>
              <w:rPr>
                <w:rFonts w:ascii="Arial" w:hAnsi="Arial" w:cs="Arial"/>
                <w:sz w:val="16"/>
                <w:szCs w:val="16"/>
              </w:rPr>
            </w:pPr>
            <w:r w:rsidRPr="00952756">
              <w:rPr>
                <w:rFonts w:ascii="Arial" w:hAnsi="Arial" w:cs="Arial"/>
                <w:sz w:val="16"/>
                <w:szCs w:val="16"/>
              </w:rPr>
              <w:t>Valid certificate of the availability of th</w:t>
            </w:r>
            <w:r>
              <w:rPr>
                <w:rFonts w:ascii="Arial" w:hAnsi="Arial" w:cs="Arial"/>
                <w:sz w:val="16"/>
                <w:szCs w:val="16"/>
              </w:rPr>
              <w:t>e quoted item in the US market.</w:t>
            </w:r>
          </w:p>
          <w:p w:rsidR="00952756" w:rsidRPr="00952756" w:rsidRDefault="00952756" w:rsidP="00952756">
            <w:pPr>
              <w:jc w:val="center"/>
              <w:rPr>
                <w:rFonts w:ascii="Arial" w:hAnsi="Arial" w:cs="Arial"/>
                <w:sz w:val="16"/>
                <w:szCs w:val="16"/>
              </w:rPr>
            </w:pPr>
            <w:r w:rsidRPr="00952756">
              <w:rPr>
                <w:rFonts w:ascii="Arial" w:hAnsi="Arial" w:cs="Arial"/>
                <w:sz w:val="16"/>
                <w:szCs w:val="16"/>
              </w:rPr>
              <w:t>2 mark for each certification</w:t>
            </w:r>
            <w:r>
              <w:rPr>
                <w:rFonts w:ascii="Arial" w:hAnsi="Arial" w:cs="Arial"/>
                <w:sz w:val="16"/>
                <w:szCs w:val="16"/>
              </w:rPr>
              <w:t xml:space="preserve">, up to a maximum of 06 marks. </w:t>
            </w:r>
          </w:p>
          <w:p w:rsidR="00952756" w:rsidRPr="00952756" w:rsidRDefault="00952756" w:rsidP="00952756">
            <w:pPr>
              <w:jc w:val="center"/>
              <w:rPr>
                <w:rFonts w:ascii="Arial" w:hAnsi="Arial" w:cs="Arial"/>
                <w:sz w:val="16"/>
                <w:szCs w:val="16"/>
              </w:rPr>
            </w:pPr>
            <w:r w:rsidRPr="00952756">
              <w:rPr>
                <w:rFonts w:ascii="Arial" w:hAnsi="Arial" w:cs="Arial"/>
                <w:sz w:val="16"/>
                <w:szCs w:val="16"/>
              </w:rPr>
              <w:t>Certificates on company's own letter</w:t>
            </w:r>
            <w:r>
              <w:rPr>
                <w:rFonts w:ascii="Arial" w:hAnsi="Arial" w:cs="Arial"/>
                <w:sz w:val="16"/>
                <w:szCs w:val="16"/>
              </w:rPr>
              <w:t xml:space="preserve"> heads shall not be acceptable.</w:t>
            </w:r>
          </w:p>
          <w:p w:rsidR="00952756" w:rsidRPr="00952756" w:rsidRDefault="00952756" w:rsidP="00952756">
            <w:pPr>
              <w:jc w:val="center"/>
              <w:rPr>
                <w:rFonts w:ascii="Arial" w:hAnsi="Arial" w:cs="Arial"/>
                <w:sz w:val="16"/>
                <w:szCs w:val="16"/>
              </w:rPr>
            </w:pPr>
            <w:r w:rsidRPr="00952756">
              <w:rPr>
                <w:rFonts w:ascii="Arial" w:hAnsi="Arial" w:cs="Arial"/>
                <w:sz w:val="16"/>
                <w:szCs w:val="16"/>
              </w:rPr>
              <w:t>(copies of relevant certificates duly attested by th</w:t>
            </w:r>
            <w:r>
              <w:rPr>
                <w:rFonts w:ascii="Arial" w:hAnsi="Arial" w:cs="Arial"/>
                <w:sz w:val="16"/>
                <w:szCs w:val="16"/>
              </w:rPr>
              <w:t xml:space="preserve">e senior executive of the </w:t>
            </w:r>
            <w:r>
              <w:rPr>
                <w:rFonts w:ascii="Arial" w:hAnsi="Arial" w:cs="Arial"/>
                <w:sz w:val="16"/>
                <w:szCs w:val="16"/>
              </w:rPr>
              <w:lastRenderedPageBreak/>
              <w:t>firm)</w:t>
            </w:r>
          </w:p>
          <w:p w:rsidR="00C563A8" w:rsidRPr="00666074" w:rsidRDefault="00952756" w:rsidP="00952756">
            <w:pPr>
              <w:jc w:val="center"/>
              <w:rPr>
                <w:rFonts w:ascii="Arial" w:hAnsi="Arial" w:cs="Arial"/>
                <w:sz w:val="16"/>
                <w:szCs w:val="16"/>
              </w:rPr>
            </w:pPr>
            <w:r w:rsidRPr="00952756">
              <w:rPr>
                <w:rFonts w:ascii="Arial" w:hAnsi="Arial" w:cs="Arial"/>
                <w:sz w:val="16"/>
                <w:szCs w:val="16"/>
              </w:rPr>
              <w:t>Note: Valid Certificates for the same brand shall be provided. Certificate on company's own letter head shall not be acceptable.</w:t>
            </w:r>
          </w:p>
        </w:tc>
        <w:tc>
          <w:tcPr>
            <w:tcW w:w="801" w:type="dxa"/>
            <w:tcBorders>
              <w:top w:val="nil"/>
              <w:left w:val="nil"/>
              <w:bottom w:val="single" w:sz="4" w:space="0" w:color="auto"/>
              <w:right w:val="single" w:sz="4" w:space="0" w:color="auto"/>
            </w:tcBorders>
            <w:shd w:val="clear" w:color="auto" w:fill="auto"/>
            <w:textDirection w:val="btLr"/>
            <w:vAlign w:val="center"/>
          </w:tcPr>
          <w:p w:rsidR="00C563A8" w:rsidRPr="00666074" w:rsidRDefault="006A6068" w:rsidP="00666074">
            <w:pPr>
              <w:jc w:val="center"/>
              <w:rPr>
                <w:rFonts w:ascii="Arial" w:hAnsi="Arial" w:cs="Arial"/>
                <w:color w:val="000000"/>
                <w:sz w:val="16"/>
                <w:szCs w:val="16"/>
              </w:rPr>
            </w:pPr>
            <w:r>
              <w:rPr>
                <w:rFonts w:ascii="Arial" w:hAnsi="Arial" w:cs="Arial"/>
                <w:color w:val="000000"/>
                <w:sz w:val="16"/>
                <w:szCs w:val="16"/>
              </w:rPr>
              <w:lastRenderedPageBreak/>
              <w:t>6</w:t>
            </w:r>
          </w:p>
        </w:tc>
      </w:tr>
      <w:tr w:rsidR="00C563A8" w:rsidRPr="00666074" w:rsidTr="00DF36F3">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C563A8" w:rsidRPr="00666074" w:rsidRDefault="00C563A8" w:rsidP="00666074">
            <w:pPr>
              <w:rPr>
                <w:rFonts w:ascii="Arial" w:hAnsi="Arial" w:cs="Arial"/>
                <w:b/>
                <w:bCs/>
                <w:color w:val="000000"/>
                <w:sz w:val="16"/>
                <w:szCs w:val="16"/>
              </w:rPr>
            </w:pPr>
          </w:p>
        </w:tc>
        <w:tc>
          <w:tcPr>
            <w:tcW w:w="684" w:type="dxa"/>
            <w:vMerge/>
            <w:tcBorders>
              <w:top w:val="single" w:sz="4" w:space="0" w:color="auto"/>
              <w:left w:val="single" w:sz="4" w:space="0" w:color="auto"/>
              <w:bottom w:val="nil"/>
              <w:right w:val="single" w:sz="4" w:space="0" w:color="auto"/>
            </w:tcBorders>
            <w:shd w:val="clear" w:color="auto" w:fill="auto"/>
            <w:textDirection w:val="btLr"/>
            <w:vAlign w:val="center"/>
          </w:tcPr>
          <w:p w:rsidR="00C563A8" w:rsidRPr="00DF36F3" w:rsidRDefault="00C563A8" w:rsidP="00666074">
            <w:pPr>
              <w:jc w:val="cente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shd w:val="clear" w:color="auto" w:fill="auto"/>
            <w:textDirection w:val="btLr"/>
            <w:vAlign w:val="center"/>
          </w:tcPr>
          <w:p w:rsidR="00C563A8" w:rsidRPr="00DF36F3" w:rsidRDefault="00C563A8" w:rsidP="00666074">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C563A8" w:rsidRPr="00666074" w:rsidRDefault="00125CC4" w:rsidP="00FC4748">
            <w:pPr>
              <w:jc w:val="center"/>
              <w:rPr>
                <w:rFonts w:ascii="Arial" w:hAnsi="Arial" w:cs="Arial"/>
                <w:b/>
                <w:bCs/>
                <w:color w:val="000000"/>
                <w:sz w:val="16"/>
                <w:szCs w:val="16"/>
              </w:rPr>
            </w:pPr>
            <w:r>
              <w:rPr>
                <w:rFonts w:ascii="Arial" w:hAnsi="Arial" w:cs="Arial"/>
                <w:b/>
                <w:bCs/>
                <w:color w:val="000000"/>
                <w:sz w:val="16"/>
                <w:szCs w:val="16"/>
              </w:rPr>
              <w:t>12</w:t>
            </w:r>
          </w:p>
        </w:tc>
        <w:tc>
          <w:tcPr>
            <w:tcW w:w="5527" w:type="dxa"/>
            <w:tcBorders>
              <w:top w:val="nil"/>
              <w:left w:val="nil"/>
              <w:bottom w:val="single" w:sz="4" w:space="0" w:color="auto"/>
              <w:right w:val="single" w:sz="4" w:space="0" w:color="auto"/>
            </w:tcBorders>
            <w:shd w:val="clear" w:color="auto" w:fill="auto"/>
            <w:vAlign w:val="center"/>
          </w:tcPr>
          <w:p w:rsidR="00952756" w:rsidRPr="00952756" w:rsidRDefault="00952756" w:rsidP="00952756">
            <w:pPr>
              <w:jc w:val="center"/>
              <w:rPr>
                <w:rFonts w:ascii="Arial" w:hAnsi="Arial" w:cs="Arial"/>
                <w:sz w:val="16"/>
                <w:szCs w:val="16"/>
              </w:rPr>
            </w:pPr>
            <w:r w:rsidRPr="00952756">
              <w:rPr>
                <w:rFonts w:ascii="Arial" w:hAnsi="Arial" w:cs="Arial"/>
                <w:sz w:val="16"/>
                <w:szCs w:val="16"/>
              </w:rPr>
              <w:t>API/s source accredited by WHO, US-FDA, EMA, MHRA, TGA, PMDA, Swiss Medic or Health Canada or by regulato</w:t>
            </w:r>
            <w:r>
              <w:rPr>
                <w:rFonts w:ascii="Arial" w:hAnsi="Arial" w:cs="Arial"/>
                <w:sz w:val="16"/>
                <w:szCs w:val="16"/>
              </w:rPr>
              <w:t>ry authority of SRAs countries.</w:t>
            </w:r>
          </w:p>
          <w:p w:rsidR="00C563A8" w:rsidRPr="00666074" w:rsidRDefault="00952756" w:rsidP="00952756">
            <w:pPr>
              <w:jc w:val="center"/>
              <w:rPr>
                <w:rFonts w:ascii="Arial" w:hAnsi="Arial" w:cs="Arial"/>
                <w:sz w:val="16"/>
                <w:szCs w:val="16"/>
              </w:rPr>
            </w:pPr>
            <w:r w:rsidRPr="00952756">
              <w:rPr>
                <w:rFonts w:ascii="Arial" w:hAnsi="Arial" w:cs="Arial"/>
                <w:sz w:val="16"/>
                <w:szCs w:val="16"/>
              </w:rPr>
              <w:t xml:space="preserve">Trail of principal manufacturer shall be established from the respective GD. CoA </w:t>
            </w:r>
            <w:r>
              <w:rPr>
                <w:rFonts w:ascii="Arial" w:hAnsi="Arial" w:cs="Arial"/>
                <w:sz w:val="16"/>
                <w:szCs w:val="16"/>
              </w:rPr>
              <w:t>and other supporting documents.</w:t>
            </w:r>
          </w:p>
        </w:tc>
        <w:tc>
          <w:tcPr>
            <w:tcW w:w="801" w:type="dxa"/>
            <w:tcBorders>
              <w:top w:val="nil"/>
              <w:left w:val="nil"/>
              <w:bottom w:val="single" w:sz="4" w:space="0" w:color="auto"/>
              <w:right w:val="single" w:sz="4" w:space="0" w:color="auto"/>
            </w:tcBorders>
            <w:shd w:val="clear" w:color="auto" w:fill="auto"/>
            <w:textDirection w:val="btLr"/>
            <w:vAlign w:val="center"/>
          </w:tcPr>
          <w:p w:rsidR="00C563A8" w:rsidRPr="00666074" w:rsidRDefault="00A43427" w:rsidP="00666074">
            <w:pPr>
              <w:jc w:val="center"/>
              <w:rPr>
                <w:rFonts w:ascii="Arial" w:hAnsi="Arial" w:cs="Arial"/>
                <w:color w:val="000000"/>
                <w:sz w:val="16"/>
                <w:szCs w:val="16"/>
              </w:rPr>
            </w:pPr>
            <w:r>
              <w:rPr>
                <w:rFonts w:ascii="Arial" w:hAnsi="Arial" w:cs="Arial"/>
                <w:color w:val="000000"/>
                <w:sz w:val="16"/>
                <w:szCs w:val="16"/>
              </w:rPr>
              <w:t>5</w:t>
            </w:r>
          </w:p>
        </w:tc>
      </w:tr>
      <w:tr w:rsidR="00125CC4" w:rsidRPr="00666074" w:rsidTr="00DF36F3">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125CC4" w:rsidRPr="00666074" w:rsidRDefault="00125CC4" w:rsidP="00125CC4">
            <w:pPr>
              <w:rPr>
                <w:rFonts w:ascii="Arial" w:hAnsi="Arial" w:cs="Arial"/>
                <w:b/>
                <w:bCs/>
                <w:color w:val="000000"/>
                <w:sz w:val="16"/>
                <w:szCs w:val="16"/>
              </w:rPr>
            </w:pPr>
          </w:p>
        </w:tc>
        <w:tc>
          <w:tcPr>
            <w:tcW w:w="684" w:type="dxa"/>
            <w:vMerge/>
            <w:tcBorders>
              <w:top w:val="single" w:sz="4" w:space="0" w:color="auto"/>
              <w:left w:val="single" w:sz="4" w:space="0" w:color="auto"/>
              <w:bottom w:val="nil"/>
              <w:right w:val="single" w:sz="4" w:space="0" w:color="auto"/>
            </w:tcBorders>
            <w:shd w:val="clear" w:color="auto" w:fill="auto"/>
            <w:textDirection w:val="btLr"/>
            <w:vAlign w:val="center"/>
          </w:tcPr>
          <w:p w:rsidR="00125CC4" w:rsidRPr="00DF36F3" w:rsidRDefault="00125CC4" w:rsidP="00125CC4">
            <w:pPr>
              <w:jc w:val="cente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shd w:val="clear" w:color="auto" w:fill="auto"/>
            <w:textDirection w:val="btLr"/>
            <w:vAlign w:val="center"/>
          </w:tcPr>
          <w:p w:rsidR="00125CC4" w:rsidRPr="00DF36F3" w:rsidRDefault="00125CC4" w:rsidP="00125CC4">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b/>
                <w:bCs/>
                <w:color w:val="000000"/>
                <w:sz w:val="16"/>
                <w:szCs w:val="16"/>
              </w:rPr>
            </w:pPr>
            <w:r>
              <w:rPr>
                <w:rFonts w:ascii="Arial" w:hAnsi="Arial" w:cs="Arial"/>
                <w:b/>
                <w:bCs/>
                <w:color w:val="000000"/>
                <w:sz w:val="16"/>
                <w:szCs w:val="16"/>
              </w:rPr>
              <w:t>11</w:t>
            </w:r>
          </w:p>
        </w:tc>
        <w:tc>
          <w:tcPr>
            <w:tcW w:w="5527" w:type="dxa"/>
            <w:tcBorders>
              <w:top w:val="nil"/>
              <w:left w:val="nil"/>
              <w:bottom w:val="single" w:sz="4" w:space="0" w:color="auto"/>
              <w:right w:val="single" w:sz="4" w:space="0" w:color="auto"/>
            </w:tcBorders>
            <w:shd w:val="clear" w:color="auto" w:fill="auto"/>
            <w:vAlign w:val="center"/>
          </w:tcPr>
          <w:p w:rsidR="00125CC4" w:rsidRPr="00666074" w:rsidRDefault="00125CC4" w:rsidP="00125CC4">
            <w:pPr>
              <w:jc w:val="center"/>
              <w:rPr>
                <w:rFonts w:ascii="Arial" w:hAnsi="Arial" w:cs="Arial"/>
                <w:sz w:val="16"/>
                <w:szCs w:val="16"/>
              </w:rPr>
            </w:pPr>
            <w:r w:rsidRPr="00952756">
              <w:rPr>
                <w:rFonts w:ascii="Arial" w:hAnsi="Arial" w:cs="Arial"/>
                <w:sz w:val="16"/>
                <w:szCs w:val="16"/>
              </w:rPr>
              <w:t>Goods Declaration certificate of imported finished quoted item/s from Pakistan Customs, coupled with valid airway bill or Bill of Lading for the quoted item/s, not older than 24 months on the cutoff date for submission of bids.</w:t>
            </w:r>
          </w:p>
        </w:tc>
        <w:tc>
          <w:tcPr>
            <w:tcW w:w="801" w:type="dxa"/>
            <w:tcBorders>
              <w:top w:val="nil"/>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color w:val="000000"/>
                <w:sz w:val="16"/>
                <w:szCs w:val="16"/>
              </w:rPr>
            </w:pPr>
            <w:r>
              <w:rPr>
                <w:rFonts w:ascii="Arial" w:hAnsi="Arial" w:cs="Arial"/>
                <w:color w:val="000000"/>
                <w:sz w:val="16"/>
                <w:szCs w:val="16"/>
              </w:rPr>
              <w:t>5</w:t>
            </w:r>
          </w:p>
        </w:tc>
      </w:tr>
      <w:tr w:rsidR="00125CC4" w:rsidRPr="00666074" w:rsidTr="00952756">
        <w:trPr>
          <w:trHeight w:val="539"/>
        </w:trPr>
        <w:tc>
          <w:tcPr>
            <w:tcW w:w="798" w:type="dxa"/>
            <w:vMerge/>
            <w:tcBorders>
              <w:top w:val="single" w:sz="4" w:space="0" w:color="auto"/>
              <w:left w:val="single" w:sz="4" w:space="0" w:color="auto"/>
              <w:bottom w:val="single" w:sz="4" w:space="0" w:color="000000"/>
              <w:right w:val="single" w:sz="4" w:space="0" w:color="auto"/>
            </w:tcBorders>
            <w:vAlign w:val="center"/>
          </w:tcPr>
          <w:p w:rsidR="00125CC4" w:rsidRPr="00666074" w:rsidRDefault="00125CC4" w:rsidP="00125CC4">
            <w:pPr>
              <w:rPr>
                <w:rFonts w:ascii="Arial" w:hAnsi="Arial" w:cs="Arial"/>
                <w:b/>
                <w:bCs/>
                <w:color w:val="000000"/>
                <w:sz w:val="16"/>
                <w:szCs w:val="16"/>
              </w:rPr>
            </w:pPr>
          </w:p>
        </w:tc>
        <w:tc>
          <w:tcPr>
            <w:tcW w:w="684"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25CC4" w:rsidRPr="00DF36F3" w:rsidRDefault="00125CC4" w:rsidP="00125CC4">
            <w:pPr>
              <w:jc w:val="center"/>
              <w:rPr>
                <w:rFonts w:ascii="Arial" w:hAnsi="Arial" w:cs="Arial"/>
                <w:b/>
                <w:bCs/>
                <w:color w:val="000000"/>
                <w:sz w:val="16"/>
                <w:szCs w:val="16"/>
              </w:rPr>
            </w:pPr>
          </w:p>
        </w:tc>
        <w:tc>
          <w:tcPr>
            <w:tcW w:w="630"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25CC4" w:rsidRPr="00DF36F3" w:rsidRDefault="00125CC4" w:rsidP="00125CC4">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b/>
                <w:bCs/>
                <w:color w:val="000000"/>
                <w:sz w:val="16"/>
                <w:szCs w:val="16"/>
              </w:rPr>
            </w:pPr>
            <w:r>
              <w:rPr>
                <w:rFonts w:ascii="Arial" w:hAnsi="Arial" w:cs="Arial"/>
                <w:b/>
                <w:bCs/>
                <w:color w:val="000000"/>
                <w:sz w:val="16"/>
                <w:szCs w:val="16"/>
              </w:rPr>
              <w:t>10</w:t>
            </w:r>
          </w:p>
        </w:tc>
        <w:tc>
          <w:tcPr>
            <w:tcW w:w="5527" w:type="dxa"/>
            <w:tcBorders>
              <w:top w:val="nil"/>
              <w:left w:val="nil"/>
              <w:bottom w:val="single" w:sz="4" w:space="0" w:color="auto"/>
              <w:right w:val="single" w:sz="4" w:space="0" w:color="auto"/>
            </w:tcBorders>
            <w:shd w:val="clear" w:color="auto" w:fill="auto"/>
            <w:vAlign w:val="center"/>
          </w:tcPr>
          <w:p w:rsidR="00125CC4" w:rsidRPr="00952756" w:rsidRDefault="00125CC4" w:rsidP="00125CC4">
            <w:pPr>
              <w:jc w:val="center"/>
              <w:rPr>
                <w:rFonts w:ascii="Arial" w:hAnsi="Arial" w:cs="Arial"/>
                <w:sz w:val="16"/>
                <w:szCs w:val="16"/>
              </w:rPr>
            </w:pPr>
            <w:r w:rsidRPr="00952756">
              <w:rPr>
                <w:rFonts w:ascii="Arial" w:hAnsi="Arial" w:cs="Arial"/>
                <w:sz w:val="16"/>
                <w:szCs w:val="16"/>
              </w:rPr>
              <w:t>Bioavailability/ Bioequivalence study conducted by WHO Audited Labs must be attached along with the bid and study mu</w:t>
            </w:r>
            <w:r>
              <w:rPr>
                <w:rFonts w:ascii="Arial" w:hAnsi="Arial" w:cs="Arial"/>
                <w:sz w:val="16"/>
                <w:szCs w:val="16"/>
              </w:rPr>
              <w:t>st be available on WHO Website)</w:t>
            </w:r>
          </w:p>
          <w:p w:rsidR="00125CC4" w:rsidRPr="00952756" w:rsidRDefault="00125CC4" w:rsidP="00125CC4">
            <w:pPr>
              <w:jc w:val="center"/>
              <w:rPr>
                <w:rFonts w:ascii="Arial" w:hAnsi="Arial" w:cs="Arial"/>
                <w:sz w:val="16"/>
                <w:szCs w:val="16"/>
              </w:rPr>
            </w:pPr>
            <w:r>
              <w:rPr>
                <w:rFonts w:ascii="Arial" w:hAnsi="Arial" w:cs="Arial"/>
                <w:sz w:val="16"/>
                <w:szCs w:val="16"/>
              </w:rPr>
              <w:t>and/or</w:t>
            </w:r>
          </w:p>
          <w:p w:rsidR="00125CC4" w:rsidRPr="00952756" w:rsidRDefault="00125CC4" w:rsidP="00125CC4">
            <w:pPr>
              <w:jc w:val="center"/>
              <w:rPr>
                <w:rFonts w:ascii="Arial" w:hAnsi="Arial" w:cs="Arial"/>
                <w:sz w:val="16"/>
                <w:szCs w:val="16"/>
              </w:rPr>
            </w:pPr>
            <w:r w:rsidRPr="00952756">
              <w:rPr>
                <w:rFonts w:ascii="Arial" w:hAnsi="Arial" w:cs="Arial"/>
                <w:sz w:val="16"/>
                <w:szCs w:val="16"/>
              </w:rPr>
              <w:t>For biologicals, bio-similarity studies shall be provided for aw</w:t>
            </w:r>
            <w:r>
              <w:rPr>
                <w:rFonts w:ascii="Arial" w:hAnsi="Arial" w:cs="Arial"/>
                <w:sz w:val="16"/>
                <w:szCs w:val="16"/>
              </w:rPr>
              <w:t>ard of marks in this parameter.</w:t>
            </w:r>
          </w:p>
          <w:p w:rsidR="00125CC4" w:rsidRPr="00952756" w:rsidRDefault="00125CC4" w:rsidP="00125CC4">
            <w:pPr>
              <w:jc w:val="center"/>
              <w:rPr>
                <w:rFonts w:ascii="Arial" w:hAnsi="Arial" w:cs="Arial"/>
                <w:sz w:val="16"/>
                <w:szCs w:val="16"/>
              </w:rPr>
            </w:pPr>
            <w:r>
              <w:rPr>
                <w:rFonts w:ascii="Arial" w:hAnsi="Arial" w:cs="Arial"/>
                <w:sz w:val="16"/>
                <w:szCs w:val="16"/>
              </w:rPr>
              <w:t>and/or</w:t>
            </w:r>
          </w:p>
          <w:p w:rsidR="00125CC4" w:rsidRPr="00952756" w:rsidRDefault="00125CC4" w:rsidP="00125CC4">
            <w:pPr>
              <w:jc w:val="center"/>
              <w:rPr>
                <w:rFonts w:ascii="Arial" w:hAnsi="Arial" w:cs="Arial"/>
                <w:sz w:val="16"/>
                <w:szCs w:val="16"/>
              </w:rPr>
            </w:pPr>
            <w:r w:rsidRPr="00952756">
              <w:rPr>
                <w:rFonts w:ascii="Arial" w:hAnsi="Arial" w:cs="Arial"/>
                <w:sz w:val="16"/>
                <w:szCs w:val="16"/>
              </w:rPr>
              <w:t>In case of Large volume parenteral (100ml to 5L) product valida</w:t>
            </w:r>
            <w:r>
              <w:rPr>
                <w:rFonts w:ascii="Arial" w:hAnsi="Arial" w:cs="Arial"/>
                <w:sz w:val="16"/>
                <w:szCs w:val="16"/>
              </w:rPr>
              <w:t>tion report shall be submitted.</w:t>
            </w:r>
          </w:p>
          <w:p w:rsidR="00125CC4" w:rsidRPr="00952756" w:rsidRDefault="00125CC4" w:rsidP="00125CC4">
            <w:pPr>
              <w:jc w:val="center"/>
              <w:rPr>
                <w:rFonts w:ascii="Arial" w:hAnsi="Arial" w:cs="Arial"/>
                <w:sz w:val="16"/>
                <w:szCs w:val="16"/>
              </w:rPr>
            </w:pPr>
            <w:r>
              <w:rPr>
                <w:rFonts w:ascii="Arial" w:hAnsi="Arial" w:cs="Arial"/>
                <w:sz w:val="16"/>
                <w:szCs w:val="16"/>
              </w:rPr>
              <w:t>and/or</w:t>
            </w:r>
          </w:p>
          <w:p w:rsidR="00125CC4" w:rsidRPr="00666074" w:rsidRDefault="00125CC4" w:rsidP="00125CC4">
            <w:pPr>
              <w:jc w:val="center"/>
              <w:rPr>
                <w:rFonts w:ascii="Arial" w:hAnsi="Arial" w:cs="Arial"/>
                <w:sz w:val="16"/>
                <w:szCs w:val="16"/>
              </w:rPr>
            </w:pPr>
            <w:r w:rsidRPr="00952756">
              <w:rPr>
                <w:rFonts w:ascii="Arial" w:hAnsi="Arial" w:cs="Arial"/>
                <w:sz w:val="16"/>
                <w:szCs w:val="16"/>
              </w:rPr>
              <w:t xml:space="preserve">Proof of inventor / innovator products from relevant body shall be provided where the firm claims that the bioequivalence / biosimilarity is not applicable. Proof on company's own letter head shall not be acceptable.    </w:t>
            </w:r>
          </w:p>
        </w:tc>
        <w:tc>
          <w:tcPr>
            <w:tcW w:w="801" w:type="dxa"/>
            <w:tcBorders>
              <w:top w:val="nil"/>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color w:val="000000"/>
                <w:sz w:val="16"/>
                <w:szCs w:val="16"/>
              </w:rPr>
            </w:pPr>
            <w:r>
              <w:rPr>
                <w:rFonts w:ascii="Arial" w:hAnsi="Arial" w:cs="Arial"/>
                <w:color w:val="000000"/>
                <w:sz w:val="16"/>
                <w:szCs w:val="16"/>
              </w:rPr>
              <w:t>5</w:t>
            </w:r>
          </w:p>
        </w:tc>
      </w:tr>
      <w:tr w:rsidR="00125CC4" w:rsidRPr="00666074" w:rsidTr="00A66052">
        <w:trPr>
          <w:trHeight w:val="792"/>
        </w:trPr>
        <w:tc>
          <w:tcPr>
            <w:tcW w:w="798" w:type="dxa"/>
            <w:vMerge/>
            <w:tcBorders>
              <w:top w:val="single" w:sz="4" w:space="0" w:color="auto"/>
              <w:left w:val="single" w:sz="4" w:space="0" w:color="auto"/>
              <w:bottom w:val="single" w:sz="4" w:space="0" w:color="000000"/>
              <w:right w:val="single" w:sz="4" w:space="0" w:color="auto"/>
            </w:tcBorders>
            <w:vAlign w:val="center"/>
          </w:tcPr>
          <w:p w:rsidR="00125CC4" w:rsidRPr="00666074" w:rsidRDefault="00125CC4" w:rsidP="00125CC4">
            <w:pPr>
              <w:rPr>
                <w:rFonts w:ascii="Arial" w:hAnsi="Arial" w:cs="Arial"/>
                <w:b/>
                <w:bCs/>
                <w:color w:val="000000"/>
                <w:sz w:val="16"/>
                <w:szCs w:val="16"/>
              </w:rPr>
            </w:pPr>
          </w:p>
        </w:tc>
        <w:tc>
          <w:tcPr>
            <w:tcW w:w="684" w:type="dxa"/>
            <w:vMerge w:val="restart"/>
            <w:tcBorders>
              <w:top w:val="single" w:sz="4" w:space="0" w:color="auto"/>
              <w:left w:val="single" w:sz="4" w:space="0" w:color="auto"/>
              <w:right w:val="single" w:sz="4" w:space="0" w:color="auto"/>
            </w:tcBorders>
            <w:textDirection w:val="btLr"/>
            <w:vAlign w:val="center"/>
          </w:tcPr>
          <w:p w:rsidR="00125CC4" w:rsidRPr="00666074" w:rsidRDefault="00125CC4" w:rsidP="00125CC4">
            <w:pPr>
              <w:ind w:left="173" w:right="113"/>
              <w:jc w:val="center"/>
              <w:rPr>
                <w:rFonts w:ascii="Arial" w:hAnsi="Arial" w:cs="Arial"/>
                <w:b/>
                <w:bCs/>
                <w:color w:val="000000"/>
                <w:sz w:val="16"/>
                <w:szCs w:val="16"/>
              </w:rPr>
            </w:pPr>
            <w:r w:rsidRPr="00DF36F3">
              <w:rPr>
                <w:rFonts w:ascii="Arial" w:hAnsi="Arial" w:cs="Arial"/>
                <w:b/>
                <w:bCs/>
                <w:color w:val="000000"/>
                <w:sz w:val="16"/>
                <w:szCs w:val="16"/>
              </w:rPr>
              <w:t>Principal's and Importer's Evaluation Parameters</w:t>
            </w:r>
          </w:p>
        </w:tc>
        <w:tc>
          <w:tcPr>
            <w:tcW w:w="630" w:type="dxa"/>
            <w:vMerge w:val="restart"/>
            <w:tcBorders>
              <w:top w:val="single" w:sz="4" w:space="0" w:color="auto"/>
              <w:left w:val="single" w:sz="4" w:space="0" w:color="auto"/>
              <w:bottom w:val="nil"/>
              <w:right w:val="single" w:sz="4" w:space="0" w:color="auto"/>
            </w:tcBorders>
            <w:textDirection w:val="btLr"/>
            <w:vAlign w:val="center"/>
          </w:tcPr>
          <w:p w:rsidR="00125CC4" w:rsidRPr="00666074" w:rsidRDefault="00125CC4" w:rsidP="00125CC4">
            <w:pPr>
              <w:ind w:left="113" w:right="113"/>
              <w:jc w:val="center"/>
              <w:rPr>
                <w:rFonts w:ascii="Arial" w:hAnsi="Arial" w:cs="Arial"/>
                <w:b/>
                <w:bCs/>
                <w:color w:val="000000"/>
                <w:sz w:val="16"/>
                <w:szCs w:val="16"/>
              </w:rPr>
            </w:pPr>
            <w:r w:rsidRPr="00DF36F3">
              <w:rPr>
                <w:rFonts w:ascii="Arial" w:hAnsi="Arial" w:cs="Arial"/>
                <w:b/>
                <w:bCs/>
                <w:color w:val="000000"/>
                <w:sz w:val="16"/>
                <w:szCs w:val="16"/>
              </w:rPr>
              <w:t>Importer's Evaluation</w:t>
            </w:r>
          </w:p>
        </w:tc>
        <w:tc>
          <w:tcPr>
            <w:tcW w:w="798" w:type="dxa"/>
            <w:tcBorders>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b/>
                <w:bCs/>
                <w:color w:val="000000"/>
                <w:sz w:val="16"/>
                <w:szCs w:val="16"/>
              </w:rPr>
            </w:pPr>
            <w:r>
              <w:rPr>
                <w:rFonts w:ascii="Arial" w:hAnsi="Arial" w:cs="Arial"/>
                <w:b/>
                <w:bCs/>
                <w:color w:val="000000"/>
                <w:sz w:val="16"/>
                <w:szCs w:val="16"/>
              </w:rPr>
              <w:t>9</w:t>
            </w:r>
          </w:p>
        </w:tc>
        <w:tc>
          <w:tcPr>
            <w:tcW w:w="5527" w:type="dxa"/>
            <w:tcBorders>
              <w:left w:val="nil"/>
              <w:bottom w:val="single" w:sz="4" w:space="0" w:color="auto"/>
              <w:right w:val="single" w:sz="4" w:space="0" w:color="auto"/>
            </w:tcBorders>
            <w:shd w:val="clear" w:color="auto" w:fill="auto"/>
            <w:vAlign w:val="center"/>
          </w:tcPr>
          <w:p w:rsidR="00125CC4" w:rsidRPr="00952756" w:rsidRDefault="00125CC4" w:rsidP="00125CC4">
            <w:pPr>
              <w:jc w:val="center"/>
              <w:rPr>
                <w:rFonts w:ascii="Arial" w:hAnsi="Arial" w:cs="Arial"/>
                <w:sz w:val="16"/>
                <w:szCs w:val="16"/>
              </w:rPr>
            </w:pPr>
            <w:r w:rsidRPr="00952756">
              <w:rPr>
                <w:rFonts w:ascii="Arial" w:hAnsi="Arial" w:cs="Arial"/>
                <w:sz w:val="16"/>
                <w:szCs w:val="16"/>
              </w:rPr>
              <w:t>Adequate availability of qualified, (Presence of Category-A Pharmacist/s is/are mandato</w:t>
            </w:r>
            <w:r>
              <w:rPr>
                <w:rFonts w:ascii="Arial" w:hAnsi="Arial" w:cs="Arial"/>
                <w:sz w:val="16"/>
                <w:szCs w:val="16"/>
              </w:rPr>
              <w:t xml:space="preserve">ry), &amp; relevant Human Resource </w:t>
            </w:r>
          </w:p>
          <w:p w:rsidR="00125CC4" w:rsidRPr="00DF36F3" w:rsidRDefault="00125CC4" w:rsidP="00125CC4">
            <w:pPr>
              <w:jc w:val="center"/>
              <w:rPr>
                <w:rFonts w:ascii="Arial" w:hAnsi="Arial" w:cs="Arial"/>
                <w:sz w:val="16"/>
                <w:szCs w:val="16"/>
              </w:rPr>
            </w:pPr>
            <w:r w:rsidRPr="00952756">
              <w:rPr>
                <w:rFonts w:ascii="Arial" w:hAnsi="Arial" w:cs="Arial"/>
                <w:sz w:val="16"/>
                <w:szCs w:val="16"/>
              </w:rPr>
              <w:t>(Certified by the</w:t>
            </w:r>
            <w:r>
              <w:rPr>
                <w:rFonts w:ascii="Arial" w:hAnsi="Arial" w:cs="Arial"/>
                <w:sz w:val="16"/>
                <w:szCs w:val="16"/>
              </w:rPr>
              <w:t xml:space="preserve"> senior executive of the firm)</w:t>
            </w:r>
            <w:r w:rsidRPr="00952756">
              <w:rPr>
                <w:rFonts w:ascii="Arial" w:hAnsi="Arial" w:cs="Arial"/>
                <w:sz w:val="16"/>
                <w:szCs w:val="16"/>
              </w:rPr>
              <w:t xml:space="preserve"> </w:t>
            </w:r>
          </w:p>
        </w:tc>
        <w:tc>
          <w:tcPr>
            <w:tcW w:w="801" w:type="dxa"/>
            <w:tcBorders>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color w:val="000000"/>
                <w:sz w:val="16"/>
                <w:szCs w:val="16"/>
              </w:rPr>
            </w:pPr>
            <w:r>
              <w:rPr>
                <w:rFonts w:ascii="Arial" w:hAnsi="Arial" w:cs="Arial"/>
                <w:color w:val="000000"/>
                <w:sz w:val="16"/>
                <w:szCs w:val="16"/>
              </w:rPr>
              <w:t>7</w:t>
            </w:r>
          </w:p>
        </w:tc>
      </w:tr>
      <w:tr w:rsidR="00125CC4" w:rsidRPr="00666074" w:rsidTr="00125CC4">
        <w:trPr>
          <w:trHeight w:val="355"/>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vAlign w:val="center"/>
          </w:tcPr>
          <w:p w:rsidR="00125CC4" w:rsidRPr="00666074" w:rsidRDefault="00125CC4" w:rsidP="00125CC4">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b/>
                <w:bCs/>
                <w:color w:val="000000"/>
                <w:sz w:val="16"/>
                <w:szCs w:val="16"/>
              </w:rPr>
            </w:pPr>
            <w:r>
              <w:rPr>
                <w:rFonts w:ascii="Arial" w:hAnsi="Arial" w:cs="Arial"/>
                <w:b/>
                <w:bCs/>
                <w:color w:val="000000"/>
                <w:sz w:val="16"/>
                <w:szCs w:val="16"/>
              </w:rPr>
              <w:t>8</w:t>
            </w:r>
          </w:p>
        </w:tc>
        <w:tc>
          <w:tcPr>
            <w:tcW w:w="5527" w:type="dxa"/>
            <w:tcBorders>
              <w:top w:val="nil"/>
              <w:left w:val="nil"/>
              <w:bottom w:val="single" w:sz="4" w:space="0" w:color="auto"/>
              <w:right w:val="single" w:sz="4" w:space="0" w:color="auto"/>
            </w:tcBorders>
            <w:shd w:val="clear" w:color="auto" w:fill="auto"/>
            <w:vAlign w:val="center"/>
          </w:tcPr>
          <w:p w:rsidR="00125CC4" w:rsidRPr="00DF36F3" w:rsidRDefault="00125CC4" w:rsidP="00125CC4">
            <w:pPr>
              <w:jc w:val="center"/>
              <w:rPr>
                <w:rFonts w:ascii="Arial" w:hAnsi="Arial" w:cs="Arial"/>
                <w:sz w:val="16"/>
                <w:szCs w:val="16"/>
              </w:rPr>
            </w:pPr>
            <w:r w:rsidRPr="00DF36F3">
              <w:rPr>
                <w:rFonts w:ascii="Arial" w:hAnsi="Arial" w:cs="Arial"/>
                <w:sz w:val="16"/>
                <w:szCs w:val="16"/>
              </w:rPr>
              <w:t>Valid documents of the Federal Board of Revenue (FBR) showing the total financial turnover of the firm for the last year. (a</w:t>
            </w:r>
            <w:r>
              <w:rPr>
                <w:rFonts w:ascii="Arial" w:hAnsi="Arial" w:cs="Arial"/>
                <w:sz w:val="16"/>
                <w:szCs w:val="16"/>
              </w:rPr>
              <w:t>lso to submit in technical bid)</w:t>
            </w:r>
          </w:p>
          <w:p w:rsidR="00125CC4" w:rsidRPr="00DF36F3" w:rsidRDefault="00125CC4" w:rsidP="00125CC4">
            <w:pPr>
              <w:jc w:val="center"/>
              <w:rPr>
                <w:rFonts w:ascii="Arial" w:hAnsi="Arial" w:cs="Arial"/>
                <w:sz w:val="16"/>
                <w:szCs w:val="16"/>
              </w:rPr>
            </w:pPr>
            <w:r w:rsidRPr="00DF36F3">
              <w:rPr>
                <w:rFonts w:ascii="Arial" w:hAnsi="Arial" w:cs="Arial"/>
                <w:sz w:val="16"/>
                <w:szCs w:val="16"/>
              </w:rPr>
              <w:t>Maximum 7 marks shall be a</w:t>
            </w:r>
            <w:r>
              <w:rPr>
                <w:rFonts w:ascii="Arial" w:hAnsi="Arial" w:cs="Arial"/>
                <w:sz w:val="16"/>
                <w:szCs w:val="16"/>
              </w:rPr>
              <w:t>warded in the following manner:</w:t>
            </w:r>
          </w:p>
          <w:p w:rsidR="00125CC4" w:rsidRPr="00DF36F3" w:rsidRDefault="00125CC4" w:rsidP="00125CC4">
            <w:pPr>
              <w:jc w:val="center"/>
              <w:rPr>
                <w:rFonts w:ascii="Arial" w:hAnsi="Arial" w:cs="Arial"/>
                <w:sz w:val="16"/>
                <w:szCs w:val="16"/>
              </w:rPr>
            </w:pPr>
            <w:r w:rsidRPr="00DF36F3">
              <w:rPr>
                <w:rFonts w:ascii="Arial" w:hAnsi="Arial" w:cs="Arial"/>
                <w:sz w:val="16"/>
                <w:szCs w:val="16"/>
              </w:rPr>
              <w:t>Financial turnover of PKR</w:t>
            </w:r>
            <w:r>
              <w:rPr>
                <w:rFonts w:ascii="Arial" w:hAnsi="Arial" w:cs="Arial"/>
                <w:sz w:val="16"/>
                <w:szCs w:val="16"/>
              </w:rPr>
              <w:t xml:space="preserve"> below 50 million - 3 marks. </w:t>
            </w:r>
          </w:p>
          <w:p w:rsidR="00125CC4" w:rsidRPr="00DF36F3" w:rsidRDefault="00125CC4" w:rsidP="00125CC4">
            <w:pPr>
              <w:jc w:val="center"/>
              <w:rPr>
                <w:rFonts w:ascii="Arial" w:hAnsi="Arial" w:cs="Arial"/>
                <w:sz w:val="16"/>
                <w:szCs w:val="16"/>
              </w:rPr>
            </w:pPr>
            <w:r>
              <w:rPr>
                <w:rFonts w:ascii="Arial" w:hAnsi="Arial" w:cs="Arial"/>
                <w:sz w:val="16"/>
                <w:szCs w:val="16"/>
              </w:rPr>
              <w:t>Financial turnover PKR 50</w:t>
            </w:r>
            <w:r w:rsidRPr="00DF36F3">
              <w:rPr>
                <w:rFonts w:ascii="Arial" w:hAnsi="Arial" w:cs="Arial"/>
                <w:sz w:val="16"/>
                <w:szCs w:val="16"/>
              </w:rPr>
              <w:t xml:space="preserve"> mil</w:t>
            </w:r>
            <w:r>
              <w:rPr>
                <w:rFonts w:ascii="Arial" w:hAnsi="Arial" w:cs="Arial"/>
                <w:sz w:val="16"/>
                <w:szCs w:val="16"/>
              </w:rPr>
              <w:t>lion to 100 million - 5 marks.</w:t>
            </w:r>
          </w:p>
          <w:p w:rsidR="00125CC4" w:rsidRPr="00DF36F3" w:rsidRDefault="00125CC4" w:rsidP="00125CC4">
            <w:pPr>
              <w:jc w:val="center"/>
              <w:rPr>
                <w:rFonts w:ascii="Arial" w:hAnsi="Arial" w:cs="Arial"/>
                <w:sz w:val="16"/>
                <w:szCs w:val="16"/>
              </w:rPr>
            </w:pPr>
            <w:r w:rsidRPr="00DF36F3">
              <w:rPr>
                <w:rFonts w:ascii="Arial" w:hAnsi="Arial" w:cs="Arial"/>
                <w:sz w:val="16"/>
                <w:szCs w:val="16"/>
              </w:rPr>
              <w:t xml:space="preserve">Financial turnover of more </w:t>
            </w:r>
            <w:r>
              <w:rPr>
                <w:rFonts w:ascii="Arial" w:hAnsi="Arial" w:cs="Arial"/>
                <w:sz w:val="16"/>
                <w:szCs w:val="16"/>
              </w:rPr>
              <w:t>than PKR 100 million - 7 marks</w:t>
            </w:r>
          </w:p>
          <w:p w:rsidR="00125CC4" w:rsidRPr="00666074" w:rsidRDefault="00125CC4" w:rsidP="00125CC4">
            <w:pPr>
              <w:jc w:val="center"/>
              <w:rPr>
                <w:rFonts w:ascii="Arial" w:hAnsi="Arial" w:cs="Arial"/>
                <w:sz w:val="16"/>
                <w:szCs w:val="16"/>
              </w:rPr>
            </w:pPr>
            <w:r w:rsidRPr="00DF36F3">
              <w:rPr>
                <w:rFonts w:ascii="Arial" w:hAnsi="Arial" w:cs="Arial"/>
                <w:sz w:val="16"/>
                <w:szCs w:val="16"/>
              </w:rPr>
              <w:t>(The document shall be attested by a Senior executive of the firm)</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125CC4" w:rsidRPr="00666074" w:rsidRDefault="00125CC4" w:rsidP="00125CC4">
            <w:pPr>
              <w:jc w:val="center"/>
              <w:rPr>
                <w:rFonts w:ascii="Arial" w:hAnsi="Arial" w:cs="Arial"/>
                <w:color w:val="000000"/>
                <w:sz w:val="16"/>
                <w:szCs w:val="16"/>
              </w:rPr>
            </w:pPr>
            <w:r>
              <w:rPr>
                <w:rFonts w:ascii="Arial" w:hAnsi="Arial" w:cs="Arial"/>
                <w:color w:val="000000"/>
                <w:sz w:val="16"/>
                <w:szCs w:val="16"/>
              </w:rPr>
              <w:t>7</w:t>
            </w:r>
          </w:p>
        </w:tc>
      </w:tr>
      <w:tr w:rsidR="00125CC4" w:rsidRPr="00666074" w:rsidTr="00125CC4">
        <w:trPr>
          <w:trHeight w:val="355"/>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vAlign w:val="center"/>
          </w:tcPr>
          <w:p w:rsidR="00125CC4" w:rsidRPr="00666074" w:rsidRDefault="00125CC4" w:rsidP="00125CC4">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b/>
                <w:bCs/>
                <w:color w:val="000000"/>
                <w:sz w:val="16"/>
                <w:szCs w:val="16"/>
              </w:rPr>
            </w:pPr>
            <w:r>
              <w:rPr>
                <w:rFonts w:ascii="Arial" w:hAnsi="Arial" w:cs="Arial"/>
                <w:b/>
                <w:bCs/>
                <w:color w:val="000000"/>
                <w:sz w:val="16"/>
                <w:szCs w:val="16"/>
              </w:rPr>
              <w:t>7</w:t>
            </w:r>
          </w:p>
        </w:tc>
        <w:tc>
          <w:tcPr>
            <w:tcW w:w="5527" w:type="dxa"/>
            <w:tcBorders>
              <w:top w:val="nil"/>
              <w:left w:val="nil"/>
              <w:bottom w:val="single" w:sz="4" w:space="0" w:color="auto"/>
              <w:right w:val="single" w:sz="4" w:space="0" w:color="auto"/>
            </w:tcBorders>
            <w:shd w:val="clear" w:color="auto" w:fill="auto"/>
            <w:vAlign w:val="center"/>
          </w:tcPr>
          <w:p w:rsidR="00125CC4" w:rsidRPr="00666074" w:rsidRDefault="00125CC4" w:rsidP="00125CC4">
            <w:pPr>
              <w:jc w:val="center"/>
              <w:rPr>
                <w:rFonts w:ascii="Arial" w:hAnsi="Arial" w:cs="Arial"/>
                <w:sz w:val="16"/>
                <w:szCs w:val="16"/>
              </w:rPr>
            </w:pPr>
            <w:r w:rsidRPr="00DF36F3">
              <w:rPr>
                <w:rFonts w:ascii="Arial" w:hAnsi="Arial" w:cs="Arial"/>
                <w:sz w:val="16"/>
                <w:szCs w:val="16"/>
              </w:rPr>
              <w:t>Adherence to Good storage practices (GSP) for storage of finished goods. Functional and effective Air-conditioning &amp; Ventilation System and effective col</w:t>
            </w:r>
            <w:r>
              <w:rPr>
                <w:rFonts w:ascii="Arial" w:hAnsi="Arial" w:cs="Arial"/>
                <w:sz w:val="16"/>
                <w:szCs w:val="16"/>
              </w:rPr>
              <w:t xml:space="preserve">d chain (thermo-labile drugs). </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125CC4" w:rsidRPr="00666074" w:rsidRDefault="00125CC4" w:rsidP="00125CC4">
            <w:pPr>
              <w:jc w:val="center"/>
              <w:rPr>
                <w:rFonts w:ascii="Arial" w:hAnsi="Arial" w:cs="Arial"/>
                <w:color w:val="000000"/>
                <w:sz w:val="16"/>
                <w:szCs w:val="16"/>
              </w:rPr>
            </w:pPr>
            <w:r>
              <w:rPr>
                <w:rFonts w:ascii="Arial" w:hAnsi="Arial" w:cs="Arial"/>
                <w:color w:val="000000"/>
                <w:sz w:val="16"/>
                <w:szCs w:val="16"/>
              </w:rPr>
              <w:t>5</w:t>
            </w:r>
          </w:p>
        </w:tc>
      </w:tr>
      <w:tr w:rsidR="00125CC4" w:rsidRPr="00666074" w:rsidTr="00125CC4">
        <w:trPr>
          <w:trHeight w:val="298"/>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30" w:type="dxa"/>
            <w:vMerge w:val="restart"/>
            <w:tcBorders>
              <w:top w:val="single" w:sz="4" w:space="0" w:color="auto"/>
              <w:left w:val="single" w:sz="4" w:space="0" w:color="auto"/>
              <w:right w:val="single" w:sz="4" w:space="0" w:color="auto"/>
            </w:tcBorders>
            <w:textDirection w:val="btLr"/>
            <w:vAlign w:val="center"/>
          </w:tcPr>
          <w:p w:rsidR="00125CC4" w:rsidRPr="00666074" w:rsidRDefault="00125CC4" w:rsidP="00125CC4">
            <w:pPr>
              <w:ind w:left="173" w:right="113"/>
              <w:jc w:val="center"/>
              <w:rPr>
                <w:rFonts w:ascii="Arial" w:hAnsi="Arial" w:cs="Arial"/>
                <w:b/>
                <w:bCs/>
                <w:color w:val="000000"/>
                <w:sz w:val="16"/>
                <w:szCs w:val="16"/>
              </w:rPr>
            </w:pPr>
            <w:r w:rsidRPr="00DF36F3">
              <w:rPr>
                <w:rFonts w:ascii="Arial" w:hAnsi="Arial" w:cs="Arial"/>
                <w:b/>
                <w:bCs/>
                <w:color w:val="000000"/>
                <w:sz w:val="16"/>
                <w:szCs w:val="16"/>
              </w:rPr>
              <w:t>Principal Manufacturer Evaluation</w:t>
            </w:r>
          </w:p>
        </w:tc>
        <w:tc>
          <w:tcPr>
            <w:tcW w:w="798" w:type="dxa"/>
            <w:tcBorders>
              <w:top w:val="nil"/>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b/>
                <w:bCs/>
                <w:color w:val="000000"/>
                <w:sz w:val="16"/>
                <w:szCs w:val="16"/>
              </w:rPr>
            </w:pPr>
            <w:r>
              <w:rPr>
                <w:rFonts w:ascii="Arial" w:hAnsi="Arial" w:cs="Arial"/>
                <w:b/>
                <w:bCs/>
                <w:color w:val="000000"/>
                <w:sz w:val="16"/>
                <w:szCs w:val="16"/>
              </w:rPr>
              <w:t>6</w:t>
            </w:r>
          </w:p>
        </w:tc>
        <w:tc>
          <w:tcPr>
            <w:tcW w:w="5527" w:type="dxa"/>
            <w:tcBorders>
              <w:top w:val="nil"/>
              <w:left w:val="nil"/>
              <w:bottom w:val="single" w:sz="4" w:space="0" w:color="auto"/>
              <w:right w:val="single" w:sz="4" w:space="0" w:color="auto"/>
            </w:tcBorders>
            <w:shd w:val="clear" w:color="auto" w:fill="auto"/>
            <w:vAlign w:val="center"/>
          </w:tcPr>
          <w:p w:rsidR="00125CC4" w:rsidRPr="00DF36F3" w:rsidRDefault="00125CC4" w:rsidP="00125CC4">
            <w:pPr>
              <w:jc w:val="center"/>
              <w:rPr>
                <w:rFonts w:ascii="Arial" w:hAnsi="Arial" w:cs="Arial"/>
                <w:sz w:val="16"/>
                <w:szCs w:val="16"/>
              </w:rPr>
            </w:pPr>
            <w:r w:rsidRPr="00DF36F3">
              <w:rPr>
                <w:rFonts w:ascii="Arial" w:hAnsi="Arial" w:cs="Arial"/>
                <w:sz w:val="16"/>
                <w:szCs w:val="16"/>
              </w:rPr>
              <w:t>Valid calibration certificates awarded by a recognized</w:t>
            </w:r>
            <w:r>
              <w:rPr>
                <w:rFonts w:ascii="Arial" w:hAnsi="Arial" w:cs="Arial"/>
                <w:sz w:val="16"/>
                <w:szCs w:val="16"/>
              </w:rPr>
              <w:t xml:space="preserve"> firm of country of origin,</w:t>
            </w:r>
            <w:r w:rsidRPr="00DF36F3">
              <w:rPr>
                <w:rFonts w:ascii="Arial" w:hAnsi="Arial" w:cs="Arial"/>
                <w:sz w:val="16"/>
                <w:szCs w:val="16"/>
              </w:rPr>
              <w:t xml:space="preserve"> for equipment / instruments used in the factory for Measuring, weighing, Assay/ Analysis of raw material, in-process material and finished products for the manufa</w:t>
            </w:r>
            <w:r>
              <w:rPr>
                <w:rFonts w:ascii="Arial" w:hAnsi="Arial" w:cs="Arial"/>
                <w:sz w:val="16"/>
                <w:szCs w:val="16"/>
              </w:rPr>
              <w:t>cturing of the quoted products.</w:t>
            </w:r>
          </w:p>
          <w:p w:rsidR="00125CC4" w:rsidRPr="00666074" w:rsidRDefault="00125CC4" w:rsidP="00125CC4">
            <w:pPr>
              <w:jc w:val="center"/>
              <w:rPr>
                <w:rFonts w:ascii="Arial" w:hAnsi="Arial" w:cs="Arial"/>
                <w:sz w:val="16"/>
                <w:szCs w:val="16"/>
              </w:rPr>
            </w:pPr>
            <w:r w:rsidRPr="00DF36F3">
              <w:rPr>
                <w:rFonts w:ascii="Arial" w:hAnsi="Arial" w:cs="Arial"/>
                <w:sz w:val="16"/>
                <w:szCs w:val="16"/>
              </w:rPr>
              <w:t>(Valid Calibration Certificates attested by Quality head of the firm).</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125CC4" w:rsidRPr="00666074" w:rsidRDefault="00125CC4" w:rsidP="00125CC4">
            <w:pPr>
              <w:jc w:val="center"/>
              <w:rPr>
                <w:rFonts w:ascii="Arial" w:hAnsi="Arial" w:cs="Arial"/>
                <w:color w:val="000000"/>
                <w:sz w:val="16"/>
                <w:szCs w:val="16"/>
              </w:rPr>
            </w:pPr>
            <w:r>
              <w:rPr>
                <w:rFonts w:ascii="Arial" w:hAnsi="Arial" w:cs="Arial"/>
                <w:color w:val="000000"/>
                <w:sz w:val="16"/>
                <w:szCs w:val="16"/>
              </w:rPr>
              <w:t>5</w:t>
            </w:r>
          </w:p>
        </w:tc>
      </w:tr>
      <w:tr w:rsidR="00125CC4" w:rsidRPr="00666074" w:rsidTr="00125CC4">
        <w:trPr>
          <w:trHeight w:val="584"/>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30" w:type="dxa"/>
            <w:vMerge/>
            <w:tcBorders>
              <w:left w:val="single" w:sz="4" w:space="0" w:color="auto"/>
              <w:right w:val="single" w:sz="4" w:space="0" w:color="auto"/>
            </w:tcBorders>
            <w:vAlign w:val="center"/>
          </w:tcPr>
          <w:p w:rsidR="00125CC4" w:rsidRPr="00666074" w:rsidRDefault="00125CC4" w:rsidP="00125CC4">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b/>
                <w:bCs/>
                <w:color w:val="000000"/>
                <w:sz w:val="16"/>
                <w:szCs w:val="16"/>
              </w:rPr>
            </w:pPr>
            <w:r w:rsidRPr="00666074">
              <w:rPr>
                <w:rFonts w:ascii="Arial" w:hAnsi="Arial" w:cs="Arial"/>
                <w:b/>
                <w:bCs/>
                <w:color w:val="000000"/>
                <w:sz w:val="16"/>
                <w:szCs w:val="16"/>
              </w:rPr>
              <w:t>5</w:t>
            </w:r>
          </w:p>
        </w:tc>
        <w:tc>
          <w:tcPr>
            <w:tcW w:w="5527" w:type="dxa"/>
            <w:tcBorders>
              <w:top w:val="nil"/>
              <w:left w:val="nil"/>
              <w:bottom w:val="single" w:sz="4" w:space="0" w:color="auto"/>
              <w:right w:val="single" w:sz="4" w:space="0" w:color="auto"/>
            </w:tcBorders>
            <w:shd w:val="clear" w:color="auto" w:fill="auto"/>
            <w:vAlign w:val="center"/>
          </w:tcPr>
          <w:p w:rsidR="00125CC4" w:rsidRPr="00666074" w:rsidRDefault="00125CC4" w:rsidP="00125CC4">
            <w:pPr>
              <w:jc w:val="center"/>
              <w:rPr>
                <w:rFonts w:ascii="Arial" w:hAnsi="Arial" w:cs="Arial"/>
                <w:sz w:val="16"/>
                <w:szCs w:val="16"/>
              </w:rPr>
            </w:pPr>
            <w:r w:rsidRPr="00DF36F3">
              <w:rPr>
                <w:rFonts w:ascii="Arial" w:hAnsi="Arial" w:cs="Arial"/>
                <w:sz w:val="16"/>
                <w:szCs w:val="16"/>
              </w:rPr>
              <w:t>Valid accreditation of manufacturing unit or its relevant section/s by the US-FDA or WHO or official accreditation body/ies /regulatory body in the case of SRA countries (duly attested by senior executive of the firm)</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125CC4" w:rsidRPr="00666074" w:rsidRDefault="00125CC4" w:rsidP="00125CC4">
            <w:pPr>
              <w:jc w:val="center"/>
              <w:rPr>
                <w:rFonts w:ascii="Arial" w:hAnsi="Arial" w:cs="Arial"/>
                <w:color w:val="000000"/>
                <w:sz w:val="16"/>
                <w:szCs w:val="16"/>
              </w:rPr>
            </w:pPr>
            <w:r>
              <w:rPr>
                <w:rFonts w:ascii="Arial" w:hAnsi="Arial" w:cs="Arial"/>
                <w:color w:val="000000"/>
                <w:sz w:val="16"/>
                <w:szCs w:val="16"/>
              </w:rPr>
              <w:t>5</w:t>
            </w:r>
          </w:p>
        </w:tc>
      </w:tr>
      <w:tr w:rsidR="00125CC4" w:rsidRPr="00666074" w:rsidTr="00125CC4">
        <w:trPr>
          <w:trHeight w:val="521"/>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30" w:type="dxa"/>
            <w:vMerge/>
            <w:tcBorders>
              <w:left w:val="single" w:sz="4" w:space="0" w:color="auto"/>
              <w:right w:val="single" w:sz="4" w:space="0" w:color="auto"/>
            </w:tcBorders>
            <w:vAlign w:val="center"/>
          </w:tcPr>
          <w:p w:rsidR="00125CC4" w:rsidRPr="00666074" w:rsidRDefault="00125CC4" w:rsidP="00125CC4">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b/>
                <w:bCs/>
                <w:color w:val="000000"/>
                <w:sz w:val="16"/>
                <w:szCs w:val="16"/>
              </w:rPr>
            </w:pPr>
            <w:r w:rsidRPr="00666074">
              <w:rPr>
                <w:rFonts w:ascii="Arial" w:hAnsi="Arial" w:cs="Arial"/>
                <w:b/>
                <w:bCs/>
                <w:color w:val="000000"/>
                <w:sz w:val="16"/>
                <w:szCs w:val="16"/>
              </w:rPr>
              <w:t>4</w:t>
            </w:r>
          </w:p>
        </w:tc>
        <w:tc>
          <w:tcPr>
            <w:tcW w:w="5527" w:type="dxa"/>
            <w:tcBorders>
              <w:top w:val="nil"/>
              <w:left w:val="nil"/>
              <w:bottom w:val="single" w:sz="4" w:space="0" w:color="auto"/>
              <w:right w:val="single" w:sz="4" w:space="0" w:color="auto"/>
            </w:tcBorders>
            <w:shd w:val="clear" w:color="auto" w:fill="auto"/>
            <w:vAlign w:val="center"/>
          </w:tcPr>
          <w:p w:rsidR="00125CC4" w:rsidRPr="00DF36F3" w:rsidRDefault="00125CC4" w:rsidP="00125CC4">
            <w:pPr>
              <w:jc w:val="center"/>
              <w:rPr>
                <w:rFonts w:ascii="Arial" w:hAnsi="Arial" w:cs="Arial"/>
                <w:sz w:val="16"/>
                <w:szCs w:val="16"/>
              </w:rPr>
            </w:pPr>
            <w:r w:rsidRPr="00DF36F3">
              <w:rPr>
                <w:rFonts w:ascii="Arial" w:hAnsi="Arial" w:cs="Arial"/>
                <w:sz w:val="16"/>
                <w:szCs w:val="16"/>
              </w:rPr>
              <w:t>Valid ISO 9001 certificate of the facility where the quoted product is manufactured issued by authorized body of the country of origin duly accredited with International Accreditation Forum (IAF), (duly attested by</w:t>
            </w:r>
            <w:r>
              <w:rPr>
                <w:rFonts w:ascii="Arial" w:hAnsi="Arial" w:cs="Arial"/>
                <w:sz w:val="16"/>
                <w:szCs w:val="16"/>
              </w:rPr>
              <w:t xml:space="preserve"> senior executive of the firm).</w:t>
            </w:r>
          </w:p>
          <w:p w:rsidR="00125CC4" w:rsidRPr="00666074" w:rsidRDefault="00125CC4" w:rsidP="00125CC4">
            <w:pPr>
              <w:jc w:val="center"/>
              <w:rPr>
                <w:rFonts w:ascii="Arial" w:hAnsi="Arial" w:cs="Arial"/>
                <w:sz w:val="16"/>
                <w:szCs w:val="16"/>
              </w:rPr>
            </w:pPr>
            <w:r w:rsidRPr="00DF36F3">
              <w:rPr>
                <w:rFonts w:ascii="Arial" w:hAnsi="Arial" w:cs="Arial"/>
                <w:sz w:val="16"/>
                <w:szCs w:val="16"/>
              </w:rPr>
              <w:t>Online verification link shall be provided</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125CC4" w:rsidRPr="00666074" w:rsidRDefault="00125CC4" w:rsidP="00125CC4">
            <w:pPr>
              <w:jc w:val="center"/>
              <w:rPr>
                <w:rFonts w:ascii="Arial" w:hAnsi="Arial" w:cs="Arial"/>
                <w:color w:val="000000"/>
                <w:sz w:val="16"/>
                <w:szCs w:val="16"/>
              </w:rPr>
            </w:pPr>
            <w:r>
              <w:rPr>
                <w:rFonts w:ascii="Arial" w:hAnsi="Arial" w:cs="Arial"/>
                <w:color w:val="000000"/>
                <w:sz w:val="16"/>
                <w:szCs w:val="16"/>
              </w:rPr>
              <w:t>2</w:t>
            </w:r>
          </w:p>
        </w:tc>
      </w:tr>
      <w:tr w:rsidR="00125CC4" w:rsidRPr="00666074" w:rsidTr="00125CC4">
        <w:trPr>
          <w:trHeight w:val="449"/>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30" w:type="dxa"/>
            <w:vMerge/>
            <w:tcBorders>
              <w:left w:val="single" w:sz="4" w:space="0" w:color="auto"/>
              <w:right w:val="single" w:sz="4" w:space="0" w:color="auto"/>
            </w:tcBorders>
            <w:vAlign w:val="center"/>
          </w:tcPr>
          <w:p w:rsidR="00125CC4" w:rsidRPr="00666074" w:rsidRDefault="00125CC4" w:rsidP="00125CC4">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b/>
                <w:bCs/>
                <w:color w:val="000000"/>
                <w:sz w:val="16"/>
                <w:szCs w:val="16"/>
              </w:rPr>
            </w:pPr>
            <w:r w:rsidRPr="00666074">
              <w:rPr>
                <w:rFonts w:ascii="Arial" w:hAnsi="Arial" w:cs="Arial"/>
                <w:b/>
                <w:bCs/>
                <w:color w:val="000000"/>
                <w:sz w:val="16"/>
                <w:szCs w:val="16"/>
              </w:rPr>
              <w:t>3</w:t>
            </w:r>
          </w:p>
        </w:tc>
        <w:tc>
          <w:tcPr>
            <w:tcW w:w="5527" w:type="dxa"/>
            <w:tcBorders>
              <w:top w:val="nil"/>
              <w:left w:val="nil"/>
              <w:bottom w:val="single" w:sz="4" w:space="0" w:color="auto"/>
              <w:right w:val="single" w:sz="4" w:space="0" w:color="auto"/>
            </w:tcBorders>
            <w:shd w:val="clear" w:color="auto" w:fill="auto"/>
            <w:vAlign w:val="center"/>
          </w:tcPr>
          <w:p w:rsidR="00125CC4" w:rsidRPr="00DF36F3" w:rsidRDefault="00125CC4" w:rsidP="00125CC4">
            <w:pPr>
              <w:jc w:val="center"/>
              <w:rPr>
                <w:rFonts w:ascii="Arial" w:hAnsi="Arial" w:cs="Arial"/>
                <w:sz w:val="16"/>
                <w:szCs w:val="16"/>
              </w:rPr>
            </w:pPr>
            <w:r w:rsidRPr="00DF36F3">
              <w:rPr>
                <w:rFonts w:ascii="Arial" w:hAnsi="Arial" w:cs="Arial"/>
                <w:sz w:val="16"/>
                <w:szCs w:val="16"/>
              </w:rPr>
              <w:t>Valid ISO 14001 certificate of the facility where the quoted product is manufactured issued by authorized body of the country of origin duly accredited with International Accreditation Forum (IAF), (duly attested by senior</w:t>
            </w:r>
            <w:r>
              <w:rPr>
                <w:rFonts w:ascii="Arial" w:hAnsi="Arial" w:cs="Arial"/>
                <w:sz w:val="16"/>
                <w:szCs w:val="16"/>
              </w:rPr>
              <w:t xml:space="preserve"> executive of the firm). </w:t>
            </w:r>
          </w:p>
          <w:p w:rsidR="00125CC4" w:rsidRPr="00666074" w:rsidRDefault="00125CC4" w:rsidP="00125CC4">
            <w:pPr>
              <w:jc w:val="center"/>
              <w:rPr>
                <w:rFonts w:ascii="Arial" w:hAnsi="Arial" w:cs="Arial"/>
                <w:sz w:val="16"/>
                <w:szCs w:val="16"/>
              </w:rPr>
            </w:pPr>
            <w:r w:rsidRPr="00DF36F3">
              <w:rPr>
                <w:rFonts w:ascii="Arial" w:hAnsi="Arial" w:cs="Arial"/>
                <w:sz w:val="16"/>
                <w:szCs w:val="16"/>
              </w:rPr>
              <w:t>Online verification link shall be provided</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125CC4" w:rsidRPr="00666074" w:rsidRDefault="00125CC4" w:rsidP="00125CC4">
            <w:pPr>
              <w:jc w:val="center"/>
              <w:rPr>
                <w:rFonts w:ascii="Arial" w:hAnsi="Arial" w:cs="Arial"/>
                <w:color w:val="000000"/>
                <w:sz w:val="16"/>
                <w:szCs w:val="16"/>
              </w:rPr>
            </w:pPr>
            <w:r>
              <w:rPr>
                <w:rFonts w:ascii="Arial" w:hAnsi="Arial" w:cs="Arial"/>
                <w:color w:val="000000"/>
                <w:sz w:val="16"/>
                <w:szCs w:val="16"/>
              </w:rPr>
              <w:t>2</w:t>
            </w:r>
          </w:p>
        </w:tc>
      </w:tr>
      <w:tr w:rsidR="00125CC4" w:rsidRPr="00666074" w:rsidTr="00125CC4">
        <w:trPr>
          <w:trHeight w:val="620"/>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684" w:type="dxa"/>
            <w:vMerge/>
            <w:tcBorders>
              <w:left w:val="single" w:sz="4" w:space="0" w:color="auto"/>
              <w:bottom w:val="nil"/>
              <w:right w:val="single" w:sz="4" w:space="0" w:color="auto"/>
            </w:tcBorders>
            <w:vAlign w:val="center"/>
            <w:hideMark/>
          </w:tcPr>
          <w:p w:rsidR="00125CC4" w:rsidRPr="00666074" w:rsidRDefault="00125CC4" w:rsidP="00125CC4">
            <w:pPr>
              <w:spacing w:after="200" w:line="276" w:lineRule="auto"/>
              <w:rPr>
                <w:rFonts w:ascii="Arial" w:hAnsi="Arial" w:cs="Arial"/>
                <w:b/>
                <w:bCs/>
                <w:color w:val="000000"/>
                <w:sz w:val="16"/>
                <w:szCs w:val="16"/>
              </w:rPr>
            </w:pPr>
          </w:p>
        </w:tc>
        <w:tc>
          <w:tcPr>
            <w:tcW w:w="630" w:type="dxa"/>
            <w:vMerge/>
            <w:tcBorders>
              <w:left w:val="single" w:sz="4" w:space="0" w:color="auto"/>
              <w:bottom w:val="nil"/>
              <w:right w:val="single" w:sz="4" w:space="0" w:color="auto"/>
            </w:tcBorders>
            <w:vAlign w:val="center"/>
          </w:tcPr>
          <w:p w:rsidR="00125CC4" w:rsidRPr="00666074" w:rsidRDefault="00125CC4" w:rsidP="00125CC4">
            <w:pPr>
              <w:spacing w:after="200" w:line="276" w:lineRule="auto"/>
              <w:rPr>
                <w:rFonts w:ascii="Arial" w:hAnsi="Arial" w:cs="Arial"/>
                <w:b/>
                <w:bCs/>
                <w:color w:val="000000"/>
                <w:sz w:val="16"/>
                <w:szCs w:val="16"/>
              </w:rPr>
            </w:pPr>
          </w:p>
        </w:tc>
        <w:tc>
          <w:tcPr>
            <w:tcW w:w="798" w:type="dxa"/>
            <w:tcBorders>
              <w:top w:val="single" w:sz="4" w:space="0" w:color="auto"/>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b/>
                <w:bCs/>
                <w:color w:val="000000"/>
                <w:sz w:val="16"/>
                <w:szCs w:val="16"/>
              </w:rPr>
            </w:pPr>
            <w:r w:rsidRPr="00666074">
              <w:rPr>
                <w:rFonts w:ascii="Arial" w:hAnsi="Arial" w:cs="Arial"/>
                <w:b/>
                <w:bCs/>
                <w:color w:val="000000"/>
                <w:sz w:val="16"/>
                <w:szCs w:val="16"/>
              </w:rPr>
              <w:t>2</w:t>
            </w:r>
          </w:p>
        </w:tc>
        <w:tc>
          <w:tcPr>
            <w:tcW w:w="5527" w:type="dxa"/>
            <w:tcBorders>
              <w:top w:val="single" w:sz="4" w:space="0" w:color="auto"/>
              <w:left w:val="nil"/>
              <w:bottom w:val="single" w:sz="4" w:space="0" w:color="auto"/>
              <w:right w:val="single" w:sz="4" w:space="0" w:color="auto"/>
            </w:tcBorders>
            <w:shd w:val="clear" w:color="auto" w:fill="auto"/>
            <w:vAlign w:val="center"/>
          </w:tcPr>
          <w:p w:rsidR="00125CC4" w:rsidRPr="00DF36F3" w:rsidRDefault="00125CC4" w:rsidP="00125CC4">
            <w:pPr>
              <w:jc w:val="center"/>
              <w:rPr>
                <w:rFonts w:ascii="Arial" w:hAnsi="Arial" w:cs="Arial"/>
                <w:sz w:val="16"/>
                <w:szCs w:val="16"/>
              </w:rPr>
            </w:pPr>
            <w:r w:rsidRPr="00DF36F3">
              <w:rPr>
                <w:rFonts w:ascii="Arial" w:hAnsi="Arial" w:cs="Arial"/>
                <w:sz w:val="16"/>
                <w:szCs w:val="16"/>
              </w:rPr>
              <w:t>Valid ISO 45001 certificate of the facility where the quoted product is manufactured issued by authorized body of the country of origin duly accredited with International Accreditation Forum (IAF), (duly attested by</w:t>
            </w:r>
            <w:r>
              <w:rPr>
                <w:rFonts w:ascii="Arial" w:hAnsi="Arial" w:cs="Arial"/>
                <w:sz w:val="16"/>
                <w:szCs w:val="16"/>
              </w:rPr>
              <w:t xml:space="preserve"> senior executive of the firm).</w:t>
            </w:r>
          </w:p>
          <w:p w:rsidR="00125CC4" w:rsidRPr="00666074" w:rsidRDefault="00125CC4" w:rsidP="00125CC4">
            <w:pPr>
              <w:jc w:val="center"/>
              <w:rPr>
                <w:rFonts w:ascii="Arial" w:hAnsi="Arial" w:cs="Arial"/>
                <w:sz w:val="16"/>
                <w:szCs w:val="16"/>
              </w:rPr>
            </w:pPr>
            <w:r w:rsidRPr="00DF36F3">
              <w:rPr>
                <w:rFonts w:ascii="Arial" w:hAnsi="Arial" w:cs="Arial"/>
                <w:sz w:val="16"/>
                <w:szCs w:val="16"/>
              </w:rPr>
              <w:t>Online verification link shall be provided</w:t>
            </w:r>
          </w:p>
        </w:tc>
        <w:tc>
          <w:tcPr>
            <w:tcW w:w="801" w:type="dxa"/>
            <w:tcBorders>
              <w:top w:val="single" w:sz="4" w:space="0" w:color="auto"/>
              <w:left w:val="nil"/>
              <w:bottom w:val="single" w:sz="4" w:space="0" w:color="auto"/>
              <w:right w:val="single" w:sz="4" w:space="0" w:color="auto"/>
            </w:tcBorders>
            <w:shd w:val="clear" w:color="auto" w:fill="auto"/>
            <w:textDirection w:val="btLr"/>
            <w:vAlign w:val="center"/>
            <w:hideMark/>
          </w:tcPr>
          <w:p w:rsidR="00125CC4" w:rsidRPr="00666074" w:rsidRDefault="00125CC4" w:rsidP="00125CC4">
            <w:pPr>
              <w:jc w:val="center"/>
              <w:rPr>
                <w:rFonts w:ascii="Arial" w:hAnsi="Arial" w:cs="Arial"/>
                <w:color w:val="000000"/>
                <w:sz w:val="16"/>
                <w:szCs w:val="16"/>
              </w:rPr>
            </w:pPr>
            <w:r>
              <w:rPr>
                <w:rFonts w:ascii="Arial" w:hAnsi="Arial" w:cs="Arial"/>
                <w:color w:val="000000"/>
                <w:sz w:val="16"/>
                <w:szCs w:val="16"/>
              </w:rPr>
              <w:t>2</w:t>
            </w:r>
          </w:p>
        </w:tc>
      </w:tr>
      <w:tr w:rsidR="00125CC4" w:rsidRPr="00666074" w:rsidTr="00125CC4">
        <w:trPr>
          <w:trHeight w:val="341"/>
        </w:trPr>
        <w:tc>
          <w:tcPr>
            <w:tcW w:w="798" w:type="dxa"/>
            <w:vMerge/>
            <w:tcBorders>
              <w:top w:val="single" w:sz="4" w:space="0" w:color="auto"/>
              <w:left w:val="single" w:sz="4" w:space="0" w:color="auto"/>
              <w:bottom w:val="single" w:sz="4" w:space="0" w:color="000000"/>
              <w:right w:val="single" w:sz="4" w:space="0" w:color="auto"/>
            </w:tcBorders>
            <w:vAlign w:val="center"/>
          </w:tcPr>
          <w:p w:rsidR="00125CC4" w:rsidRPr="00666074" w:rsidRDefault="00125CC4" w:rsidP="00125CC4">
            <w:pPr>
              <w:rPr>
                <w:rFonts w:ascii="Arial" w:hAnsi="Arial" w:cs="Arial"/>
                <w:b/>
                <w:bCs/>
                <w:color w:val="000000"/>
                <w:sz w:val="16"/>
                <w:szCs w:val="16"/>
              </w:rPr>
            </w:pPr>
          </w:p>
        </w:tc>
        <w:tc>
          <w:tcPr>
            <w:tcW w:w="684" w:type="dxa"/>
            <w:tcBorders>
              <w:left w:val="single" w:sz="4" w:space="0" w:color="auto"/>
              <w:bottom w:val="nil"/>
              <w:right w:val="single" w:sz="4" w:space="0" w:color="auto"/>
            </w:tcBorders>
            <w:vAlign w:val="center"/>
          </w:tcPr>
          <w:p w:rsidR="00125CC4" w:rsidRPr="00666074" w:rsidRDefault="00125CC4" w:rsidP="00125CC4">
            <w:pPr>
              <w:spacing w:after="200" w:line="276" w:lineRule="auto"/>
              <w:rPr>
                <w:rFonts w:ascii="Arial" w:hAnsi="Arial" w:cs="Arial"/>
                <w:b/>
                <w:bCs/>
                <w:color w:val="000000"/>
                <w:sz w:val="16"/>
                <w:szCs w:val="16"/>
              </w:rPr>
            </w:pPr>
          </w:p>
        </w:tc>
        <w:tc>
          <w:tcPr>
            <w:tcW w:w="630" w:type="dxa"/>
            <w:tcBorders>
              <w:left w:val="single" w:sz="4" w:space="0" w:color="auto"/>
              <w:bottom w:val="nil"/>
              <w:right w:val="single" w:sz="4" w:space="0" w:color="auto"/>
            </w:tcBorders>
            <w:vAlign w:val="center"/>
          </w:tcPr>
          <w:p w:rsidR="00125CC4" w:rsidRPr="00666074" w:rsidRDefault="00125CC4" w:rsidP="00125CC4">
            <w:pPr>
              <w:spacing w:after="200" w:line="276" w:lineRule="auto"/>
              <w:rPr>
                <w:rFonts w:ascii="Arial" w:hAnsi="Arial" w:cs="Arial"/>
                <w:b/>
                <w:bCs/>
                <w:color w:val="000000"/>
                <w:sz w:val="16"/>
                <w:szCs w:val="16"/>
              </w:rPr>
            </w:pPr>
          </w:p>
        </w:tc>
        <w:tc>
          <w:tcPr>
            <w:tcW w:w="798" w:type="dxa"/>
            <w:tcBorders>
              <w:top w:val="single" w:sz="4" w:space="0" w:color="auto"/>
              <w:left w:val="nil"/>
              <w:bottom w:val="single" w:sz="4" w:space="0" w:color="auto"/>
              <w:right w:val="single" w:sz="4" w:space="0" w:color="auto"/>
            </w:tcBorders>
            <w:shd w:val="clear" w:color="auto" w:fill="auto"/>
            <w:textDirection w:val="btLr"/>
            <w:vAlign w:val="center"/>
          </w:tcPr>
          <w:p w:rsidR="00125CC4" w:rsidRPr="00666074" w:rsidRDefault="00125CC4" w:rsidP="00125CC4">
            <w:pPr>
              <w:jc w:val="center"/>
              <w:rPr>
                <w:rFonts w:ascii="Arial" w:hAnsi="Arial" w:cs="Arial"/>
                <w:b/>
                <w:bCs/>
                <w:color w:val="000000"/>
                <w:sz w:val="16"/>
                <w:szCs w:val="16"/>
              </w:rPr>
            </w:pPr>
            <w:r w:rsidRPr="00666074">
              <w:rPr>
                <w:rFonts w:ascii="Arial" w:hAnsi="Arial" w:cs="Arial"/>
                <w:b/>
                <w:bCs/>
                <w:color w:val="000000"/>
                <w:sz w:val="16"/>
                <w:szCs w:val="16"/>
              </w:rPr>
              <w:t>1</w:t>
            </w:r>
          </w:p>
        </w:tc>
        <w:tc>
          <w:tcPr>
            <w:tcW w:w="5527" w:type="dxa"/>
            <w:tcBorders>
              <w:top w:val="single" w:sz="4" w:space="0" w:color="auto"/>
              <w:left w:val="nil"/>
              <w:bottom w:val="single" w:sz="4" w:space="0" w:color="auto"/>
              <w:right w:val="single" w:sz="4" w:space="0" w:color="auto"/>
            </w:tcBorders>
            <w:shd w:val="clear" w:color="auto" w:fill="auto"/>
            <w:vAlign w:val="center"/>
          </w:tcPr>
          <w:p w:rsidR="00125CC4" w:rsidRPr="00DF36F3" w:rsidRDefault="00FF7BB9" w:rsidP="00125CC4">
            <w:pPr>
              <w:jc w:val="center"/>
              <w:rPr>
                <w:rFonts w:ascii="Arial" w:hAnsi="Arial" w:cs="Arial"/>
                <w:sz w:val="16"/>
                <w:szCs w:val="16"/>
              </w:rPr>
            </w:pPr>
            <w:r>
              <w:rPr>
                <w:rFonts w:ascii="Arial" w:hAnsi="Arial" w:cs="Arial"/>
                <w:sz w:val="16"/>
                <w:szCs w:val="16"/>
              </w:rPr>
              <w:t xml:space="preserve">DRAP Registration </w:t>
            </w:r>
            <w:r w:rsidRPr="00BF4794">
              <w:rPr>
                <w:rFonts w:ascii="Arial" w:hAnsi="Arial" w:cs="Arial"/>
                <w:sz w:val="16"/>
                <w:szCs w:val="16"/>
              </w:rPr>
              <w:t>is mandatory and non-provision will lead to disqualification</w:t>
            </w:r>
          </w:p>
        </w:tc>
        <w:tc>
          <w:tcPr>
            <w:tcW w:w="801" w:type="dxa"/>
            <w:tcBorders>
              <w:top w:val="single" w:sz="4" w:space="0" w:color="auto"/>
              <w:left w:val="nil"/>
              <w:bottom w:val="single" w:sz="4" w:space="0" w:color="auto"/>
              <w:right w:val="single" w:sz="4" w:space="0" w:color="auto"/>
            </w:tcBorders>
            <w:shd w:val="clear" w:color="auto" w:fill="auto"/>
            <w:textDirection w:val="btLr"/>
            <w:vAlign w:val="center"/>
          </w:tcPr>
          <w:p w:rsidR="00125CC4" w:rsidRDefault="00125CC4" w:rsidP="00125CC4">
            <w:pPr>
              <w:jc w:val="center"/>
              <w:rPr>
                <w:rFonts w:ascii="Arial" w:hAnsi="Arial" w:cs="Arial"/>
                <w:color w:val="000000"/>
                <w:sz w:val="16"/>
                <w:szCs w:val="16"/>
              </w:rPr>
            </w:pPr>
            <w:r>
              <w:rPr>
                <w:rFonts w:ascii="Arial" w:hAnsi="Arial" w:cs="Arial"/>
                <w:color w:val="000000"/>
                <w:sz w:val="16"/>
                <w:szCs w:val="16"/>
              </w:rPr>
              <w:t>-</w:t>
            </w:r>
          </w:p>
        </w:tc>
      </w:tr>
      <w:tr w:rsidR="00125CC4" w:rsidRPr="00666074" w:rsidTr="00674F15">
        <w:trPr>
          <w:trHeight w:val="701"/>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8440" w:type="dxa"/>
            <w:gridSpan w:val="5"/>
            <w:tcBorders>
              <w:top w:val="single" w:sz="4" w:space="0" w:color="auto"/>
              <w:left w:val="nil"/>
              <w:bottom w:val="single" w:sz="4" w:space="0" w:color="auto"/>
              <w:right w:val="single" w:sz="4" w:space="0" w:color="000000"/>
            </w:tcBorders>
            <w:shd w:val="clear" w:color="auto" w:fill="auto"/>
            <w:textDirection w:val="btLr"/>
            <w:vAlign w:val="center"/>
            <w:hideMark/>
          </w:tcPr>
          <w:p w:rsidR="00125CC4" w:rsidRPr="00666074" w:rsidRDefault="00125CC4" w:rsidP="00125CC4">
            <w:pPr>
              <w:jc w:val="center"/>
              <w:rPr>
                <w:rFonts w:ascii="Arial" w:hAnsi="Arial" w:cs="Arial"/>
                <w:b/>
                <w:bCs/>
                <w:color w:val="000000"/>
                <w:sz w:val="16"/>
                <w:szCs w:val="16"/>
              </w:rPr>
            </w:pPr>
            <w:r w:rsidRPr="00666074">
              <w:rPr>
                <w:rFonts w:ascii="Arial" w:hAnsi="Arial" w:cs="Arial"/>
                <w:b/>
                <w:bCs/>
                <w:color w:val="000000"/>
                <w:sz w:val="16"/>
                <w:szCs w:val="16"/>
              </w:rPr>
              <w:t>Quoted Item</w:t>
            </w:r>
          </w:p>
        </w:tc>
      </w:tr>
      <w:tr w:rsidR="00125CC4" w:rsidRPr="00666074" w:rsidTr="00674F15">
        <w:trPr>
          <w:trHeight w:val="899"/>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8440" w:type="dxa"/>
            <w:gridSpan w:val="5"/>
            <w:tcBorders>
              <w:top w:val="single" w:sz="4" w:space="0" w:color="auto"/>
              <w:left w:val="nil"/>
              <w:bottom w:val="single" w:sz="4" w:space="0" w:color="auto"/>
              <w:right w:val="single" w:sz="4" w:space="0" w:color="000000"/>
            </w:tcBorders>
            <w:shd w:val="clear" w:color="auto" w:fill="auto"/>
            <w:textDirection w:val="btLr"/>
            <w:vAlign w:val="center"/>
            <w:hideMark/>
          </w:tcPr>
          <w:p w:rsidR="00125CC4" w:rsidRPr="00666074" w:rsidRDefault="00125CC4" w:rsidP="00125CC4">
            <w:pPr>
              <w:jc w:val="center"/>
              <w:rPr>
                <w:rFonts w:ascii="Arial" w:hAnsi="Arial" w:cs="Arial"/>
                <w:b/>
                <w:bCs/>
                <w:color w:val="000000"/>
                <w:sz w:val="16"/>
                <w:szCs w:val="16"/>
              </w:rPr>
            </w:pPr>
            <w:r w:rsidRPr="00666074">
              <w:rPr>
                <w:rFonts w:ascii="Arial" w:hAnsi="Arial" w:cs="Arial"/>
                <w:b/>
                <w:bCs/>
                <w:color w:val="000000"/>
                <w:sz w:val="16"/>
                <w:szCs w:val="16"/>
              </w:rPr>
              <w:t>Name of Country Origin</w:t>
            </w:r>
          </w:p>
        </w:tc>
      </w:tr>
      <w:tr w:rsidR="00125CC4" w:rsidRPr="00666074" w:rsidTr="00674F15">
        <w:trPr>
          <w:trHeight w:val="1151"/>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8440" w:type="dxa"/>
            <w:gridSpan w:val="5"/>
            <w:tcBorders>
              <w:top w:val="single" w:sz="4" w:space="0" w:color="auto"/>
              <w:left w:val="nil"/>
              <w:bottom w:val="single" w:sz="4" w:space="0" w:color="auto"/>
              <w:right w:val="single" w:sz="4" w:space="0" w:color="000000"/>
            </w:tcBorders>
            <w:shd w:val="clear" w:color="auto" w:fill="auto"/>
            <w:textDirection w:val="btLr"/>
            <w:vAlign w:val="center"/>
            <w:hideMark/>
          </w:tcPr>
          <w:p w:rsidR="00125CC4" w:rsidRPr="00666074" w:rsidRDefault="00125CC4" w:rsidP="00125CC4">
            <w:pPr>
              <w:jc w:val="center"/>
              <w:rPr>
                <w:rFonts w:ascii="Arial" w:hAnsi="Arial" w:cs="Arial"/>
                <w:b/>
                <w:bCs/>
                <w:color w:val="000000"/>
                <w:sz w:val="16"/>
                <w:szCs w:val="16"/>
              </w:rPr>
            </w:pPr>
            <w:r w:rsidRPr="00666074">
              <w:rPr>
                <w:rFonts w:ascii="Arial" w:hAnsi="Arial" w:cs="Arial"/>
                <w:b/>
                <w:bCs/>
                <w:color w:val="000000"/>
                <w:sz w:val="16"/>
                <w:szCs w:val="16"/>
              </w:rPr>
              <w:t>Name of Principle Manufacturer</w:t>
            </w:r>
          </w:p>
        </w:tc>
      </w:tr>
      <w:tr w:rsidR="00125CC4" w:rsidRPr="00666074" w:rsidTr="00674F15">
        <w:trPr>
          <w:trHeight w:val="1520"/>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8440" w:type="dxa"/>
            <w:gridSpan w:val="5"/>
            <w:tcBorders>
              <w:top w:val="single" w:sz="4" w:space="0" w:color="auto"/>
              <w:left w:val="nil"/>
              <w:bottom w:val="single" w:sz="4" w:space="0" w:color="auto"/>
              <w:right w:val="single" w:sz="4" w:space="0" w:color="000000"/>
            </w:tcBorders>
            <w:shd w:val="clear" w:color="auto" w:fill="auto"/>
            <w:textDirection w:val="btLr"/>
            <w:vAlign w:val="center"/>
            <w:hideMark/>
          </w:tcPr>
          <w:p w:rsidR="00125CC4" w:rsidRPr="00666074" w:rsidRDefault="00125CC4" w:rsidP="00125CC4">
            <w:pPr>
              <w:jc w:val="center"/>
              <w:rPr>
                <w:rFonts w:ascii="Arial" w:hAnsi="Arial" w:cs="Arial"/>
                <w:b/>
                <w:bCs/>
                <w:color w:val="000000"/>
                <w:sz w:val="16"/>
                <w:szCs w:val="16"/>
              </w:rPr>
            </w:pPr>
            <w:r w:rsidRPr="00666074">
              <w:rPr>
                <w:rFonts w:ascii="Arial" w:hAnsi="Arial" w:cs="Arial"/>
                <w:b/>
                <w:bCs/>
                <w:color w:val="000000"/>
                <w:sz w:val="16"/>
                <w:szCs w:val="16"/>
              </w:rPr>
              <w:t>Name of the Firm</w:t>
            </w:r>
          </w:p>
        </w:tc>
      </w:tr>
      <w:tr w:rsidR="00125CC4" w:rsidRPr="00666074" w:rsidTr="00674F15">
        <w:trPr>
          <w:trHeight w:val="629"/>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125CC4" w:rsidRPr="00666074" w:rsidRDefault="00125CC4" w:rsidP="00125CC4">
            <w:pPr>
              <w:rPr>
                <w:rFonts w:ascii="Arial" w:hAnsi="Arial" w:cs="Arial"/>
                <w:b/>
                <w:bCs/>
                <w:color w:val="000000"/>
                <w:sz w:val="16"/>
                <w:szCs w:val="16"/>
              </w:rPr>
            </w:pPr>
          </w:p>
        </w:tc>
        <w:tc>
          <w:tcPr>
            <w:tcW w:w="8440" w:type="dxa"/>
            <w:gridSpan w:val="5"/>
            <w:tcBorders>
              <w:top w:val="single" w:sz="4" w:space="0" w:color="auto"/>
              <w:left w:val="nil"/>
              <w:bottom w:val="single" w:sz="4" w:space="0" w:color="auto"/>
              <w:right w:val="single" w:sz="4" w:space="0" w:color="000000"/>
            </w:tcBorders>
            <w:shd w:val="clear" w:color="auto" w:fill="auto"/>
            <w:textDirection w:val="btLr"/>
            <w:vAlign w:val="center"/>
            <w:hideMark/>
          </w:tcPr>
          <w:p w:rsidR="00125CC4" w:rsidRPr="00666074" w:rsidRDefault="00125CC4" w:rsidP="00125CC4">
            <w:pPr>
              <w:jc w:val="center"/>
              <w:rPr>
                <w:rFonts w:ascii="Arial" w:hAnsi="Arial" w:cs="Arial"/>
                <w:b/>
                <w:bCs/>
                <w:color w:val="000000"/>
                <w:sz w:val="16"/>
                <w:szCs w:val="16"/>
              </w:rPr>
            </w:pPr>
            <w:r w:rsidRPr="00666074">
              <w:rPr>
                <w:rFonts w:ascii="Arial" w:hAnsi="Arial" w:cs="Arial"/>
                <w:b/>
                <w:bCs/>
                <w:color w:val="000000"/>
                <w:sz w:val="16"/>
                <w:szCs w:val="16"/>
              </w:rPr>
              <w:t>S.No</w:t>
            </w:r>
          </w:p>
        </w:tc>
      </w:tr>
    </w:tbl>
    <w:p w:rsidR="00097A87" w:rsidRDefault="00097A87" w:rsidP="00607F0C">
      <w:pPr>
        <w:pStyle w:val="NormalWeb"/>
        <w:tabs>
          <w:tab w:val="left" w:pos="450"/>
        </w:tabs>
        <w:spacing w:before="0" w:beforeAutospacing="0" w:after="0" w:afterAutospacing="0"/>
        <w:ind w:left="562" w:hanging="562"/>
        <w:jc w:val="both"/>
        <w:rPr>
          <w:rFonts w:ascii="Arial" w:hAnsi="Arial" w:cs="Arial"/>
          <w:color w:val="000000"/>
          <w:lang w:val="en-GB" w:eastAsia="en-GB"/>
        </w:rPr>
      </w:pPr>
    </w:p>
    <w:p w:rsidR="00097A87" w:rsidRDefault="00097A87" w:rsidP="00607F0C"/>
    <w:p w:rsidR="00CD10A1" w:rsidRPr="00C27906" w:rsidRDefault="00CD10A1" w:rsidP="00514CA8">
      <w:pPr>
        <w:suppressAutoHyphens/>
        <w:rPr>
          <w:rFonts w:ascii="Arial" w:hAnsi="Arial" w:cs="Arial"/>
          <w:b/>
          <w:bCs/>
          <w:sz w:val="32"/>
          <w:szCs w:val="32"/>
        </w:rPr>
      </w:pPr>
    </w:p>
    <w:p w:rsidR="009F51BE" w:rsidRDefault="009F51BE" w:rsidP="00392A5A">
      <w:pPr>
        <w:suppressAutoHyphens/>
        <w:jc w:val="center"/>
        <w:rPr>
          <w:rFonts w:ascii="Arial" w:hAnsi="Arial" w:cs="Arial"/>
          <w:b/>
          <w:bCs/>
          <w:sz w:val="32"/>
          <w:szCs w:val="32"/>
        </w:rPr>
      </w:pPr>
    </w:p>
    <w:p w:rsidR="009F51BE" w:rsidRDefault="009F51BE" w:rsidP="00392A5A">
      <w:pPr>
        <w:suppressAutoHyphens/>
        <w:jc w:val="center"/>
        <w:rPr>
          <w:rFonts w:ascii="Arial" w:hAnsi="Arial" w:cs="Arial"/>
          <w:b/>
          <w:bCs/>
          <w:sz w:val="32"/>
          <w:szCs w:val="32"/>
        </w:rPr>
      </w:pPr>
    </w:p>
    <w:p w:rsidR="009F51BE" w:rsidRDefault="009F51BE"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4B4680" w:rsidRDefault="004B4680" w:rsidP="00392A5A">
      <w:pPr>
        <w:suppressAutoHyphens/>
        <w:jc w:val="center"/>
        <w:rPr>
          <w:rFonts w:ascii="Arial" w:hAnsi="Arial" w:cs="Arial"/>
          <w:b/>
          <w:bCs/>
          <w:sz w:val="32"/>
          <w:szCs w:val="32"/>
        </w:rPr>
      </w:pPr>
    </w:p>
    <w:p w:rsidR="009F51BE" w:rsidRDefault="009F51BE" w:rsidP="00392A5A">
      <w:pPr>
        <w:suppressAutoHyphens/>
        <w:jc w:val="center"/>
        <w:rPr>
          <w:rFonts w:ascii="Arial" w:hAnsi="Arial" w:cs="Arial"/>
          <w:b/>
          <w:bCs/>
          <w:sz w:val="32"/>
          <w:szCs w:val="32"/>
        </w:rPr>
      </w:pPr>
    </w:p>
    <w:p w:rsidR="009F51BE" w:rsidRDefault="009F51BE" w:rsidP="00392A5A">
      <w:pPr>
        <w:suppressAutoHyphens/>
        <w:jc w:val="center"/>
        <w:rPr>
          <w:rFonts w:ascii="Arial" w:hAnsi="Arial" w:cs="Arial"/>
          <w:b/>
          <w:bCs/>
          <w:sz w:val="32"/>
          <w:szCs w:val="32"/>
        </w:rPr>
      </w:pPr>
    </w:p>
    <w:p w:rsidR="004C390F" w:rsidRDefault="004C390F" w:rsidP="009F549C">
      <w:pPr>
        <w:shd w:val="clear" w:color="auto" w:fill="FFFFFF"/>
        <w:jc w:val="center"/>
        <w:rPr>
          <w:rFonts w:ascii="Arial" w:hAnsi="Arial" w:cs="Arial"/>
          <w:b/>
          <w:bCs/>
          <w:color w:val="000000"/>
        </w:rPr>
      </w:pPr>
    </w:p>
    <w:p w:rsidR="00C378E5" w:rsidRDefault="00C378E5" w:rsidP="009F549C">
      <w:pPr>
        <w:shd w:val="clear" w:color="auto" w:fill="FFFFFF"/>
        <w:jc w:val="center"/>
        <w:rPr>
          <w:rFonts w:ascii="Arial" w:hAnsi="Arial" w:cs="Arial"/>
          <w:b/>
          <w:bCs/>
          <w:color w:val="000000"/>
        </w:rPr>
      </w:pPr>
    </w:p>
    <w:p w:rsidR="00C378E5" w:rsidRDefault="00C378E5" w:rsidP="009F549C">
      <w:pPr>
        <w:shd w:val="clear" w:color="auto" w:fill="FFFFFF"/>
        <w:jc w:val="center"/>
        <w:rPr>
          <w:rFonts w:ascii="Arial" w:hAnsi="Arial" w:cs="Arial"/>
          <w:b/>
          <w:bCs/>
          <w:color w:val="000000"/>
        </w:rPr>
      </w:pPr>
    </w:p>
    <w:p w:rsidR="00C378E5" w:rsidRDefault="00C378E5" w:rsidP="009F549C">
      <w:pPr>
        <w:shd w:val="clear" w:color="auto" w:fill="FFFFFF"/>
        <w:jc w:val="center"/>
        <w:rPr>
          <w:rFonts w:ascii="Arial" w:hAnsi="Arial" w:cs="Arial"/>
          <w:b/>
          <w:bCs/>
          <w:color w:val="000000"/>
        </w:rPr>
      </w:pPr>
    </w:p>
    <w:p w:rsidR="009F549C" w:rsidRDefault="009F549C" w:rsidP="009F549C">
      <w:pPr>
        <w:shd w:val="clear" w:color="auto" w:fill="FFFFFF"/>
        <w:jc w:val="center"/>
        <w:rPr>
          <w:rFonts w:ascii="Arial" w:hAnsi="Arial" w:cs="Arial"/>
          <w:b/>
          <w:bCs/>
          <w:color w:val="000000"/>
        </w:rPr>
      </w:pPr>
      <w:r>
        <w:rPr>
          <w:rFonts w:ascii="Arial" w:hAnsi="Arial" w:cs="Arial"/>
          <w:b/>
          <w:bCs/>
          <w:color w:val="000000"/>
        </w:rPr>
        <w:lastRenderedPageBreak/>
        <w:t>Technical Evaluation Criteria for Drug / Medicine / Non Drug items</w:t>
      </w:r>
    </w:p>
    <w:p w:rsidR="009F549C" w:rsidRDefault="009F549C" w:rsidP="009F549C">
      <w:pPr>
        <w:shd w:val="clear" w:color="auto" w:fill="FFFFFF"/>
        <w:jc w:val="center"/>
        <w:rPr>
          <w:rFonts w:ascii="Arial" w:eastAsiaTheme="minorEastAsia" w:hAnsi="Arial" w:cs="Arial"/>
          <w:b/>
          <w:bCs/>
        </w:rPr>
      </w:pPr>
      <w:r>
        <w:rPr>
          <w:rFonts w:ascii="Arial" w:hAnsi="Arial" w:cs="Arial"/>
          <w:b/>
          <w:bCs/>
          <w:color w:val="000000"/>
        </w:rPr>
        <w:t xml:space="preserve">(This Criteria is for </w:t>
      </w:r>
      <w:r w:rsidR="00F25B0B" w:rsidRPr="00F25B0B">
        <w:rPr>
          <w:rFonts w:ascii="Arial" w:hAnsi="Arial" w:cs="Arial"/>
          <w:b/>
          <w:bCs/>
          <w:color w:val="000000"/>
        </w:rPr>
        <w:t>Manufacturers</w:t>
      </w:r>
      <w:r>
        <w:rPr>
          <w:rFonts w:ascii="Arial" w:hAnsi="Arial" w:cs="Arial"/>
          <w:b/>
          <w:bCs/>
          <w:color w:val="000000"/>
        </w:rPr>
        <w:t>)</w:t>
      </w:r>
      <w:r>
        <w:rPr>
          <w:rFonts w:ascii="Arial" w:eastAsiaTheme="minorEastAsia" w:hAnsi="Arial" w:cs="Arial"/>
          <w:b/>
          <w:bCs/>
        </w:rPr>
        <w:t xml:space="preserve"> </w:t>
      </w:r>
    </w:p>
    <w:p w:rsidR="009F549C" w:rsidRPr="009C1EEE" w:rsidRDefault="009F549C" w:rsidP="009F549C">
      <w:pPr>
        <w:shd w:val="clear" w:color="auto" w:fill="FFFFFF"/>
        <w:jc w:val="center"/>
        <w:rPr>
          <w:rFonts w:ascii="Arial" w:hAnsi="Arial" w:cs="Arial"/>
          <w:b/>
          <w:bCs/>
          <w:color w:val="000000"/>
          <w:sz w:val="12"/>
        </w:rPr>
      </w:pPr>
    </w:p>
    <w:tbl>
      <w:tblPr>
        <w:tblW w:w="9238" w:type="dxa"/>
        <w:tblInd w:w="113" w:type="dxa"/>
        <w:tblLook w:val="04A0" w:firstRow="1" w:lastRow="0" w:firstColumn="1" w:lastColumn="0" w:noHBand="0" w:noVBand="1"/>
      </w:tblPr>
      <w:tblGrid>
        <w:gridCol w:w="798"/>
        <w:gridCol w:w="684"/>
        <w:gridCol w:w="630"/>
        <w:gridCol w:w="798"/>
        <w:gridCol w:w="5527"/>
        <w:gridCol w:w="801"/>
      </w:tblGrid>
      <w:tr w:rsidR="009F549C" w:rsidRPr="00666074" w:rsidTr="004C390F">
        <w:trPr>
          <w:trHeight w:val="683"/>
        </w:trPr>
        <w:tc>
          <w:tcPr>
            <w:tcW w:w="79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F549C" w:rsidRPr="00666074" w:rsidRDefault="009F549C" w:rsidP="004C390F">
            <w:pPr>
              <w:jc w:val="center"/>
              <w:rPr>
                <w:rFonts w:ascii="Arial" w:hAnsi="Arial" w:cs="Arial"/>
                <w:b/>
                <w:bCs/>
                <w:color w:val="000000"/>
                <w:sz w:val="16"/>
                <w:szCs w:val="16"/>
              </w:rPr>
            </w:pPr>
            <w:r w:rsidRPr="00666074">
              <w:rPr>
                <w:rFonts w:ascii="Arial" w:hAnsi="Arial" w:cs="Arial"/>
                <w:b/>
                <w:bCs/>
                <w:color w:val="000000"/>
                <w:sz w:val="16"/>
                <w:szCs w:val="16"/>
              </w:rPr>
              <w:t>Bid Evaluation Report of Drug / Medicine / Non Drug items</w:t>
            </w:r>
          </w:p>
        </w:tc>
        <w:tc>
          <w:tcPr>
            <w:tcW w:w="1314"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9F549C" w:rsidRPr="00666074" w:rsidRDefault="009F549C" w:rsidP="004C390F">
            <w:pPr>
              <w:jc w:val="center"/>
              <w:rPr>
                <w:rFonts w:ascii="Arial" w:hAnsi="Arial" w:cs="Arial"/>
                <w:b/>
                <w:bCs/>
                <w:color w:val="000000"/>
                <w:sz w:val="16"/>
                <w:szCs w:val="16"/>
              </w:rPr>
            </w:pPr>
            <w:r w:rsidRPr="00666074">
              <w:rPr>
                <w:rFonts w:ascii="Arial" w:hAnsi="Arial" w:cs="Arial"/>
                <w:b/>
                <w:bCs/>
                <w:color w:val="000000"/>
                <w:sz w:val="16"/>
                <w:szCs w:val="16"/>
              </w:rPr>
              <w:t>Final Grand Total of Scores</w:t>
            </w:r>
          </w:p>
        </w:tc>
        <w:tc>
          <w:tcPr>
            <w:tcW w:w="798" w:type="dxa"/>
            <w:tcBorders>
              <w:top w:val="single" w:sz="4" w:space="0" w:color="auto"/>
              <w:left w:val="nil"/>
              <w:bottom w:val="single" w:sz="4" w:space="0" w:color="auto"/>
              <w:right w:val="single" w:sz="4" w:space="0" w:color="auto"/>
            </w:tcBorders>
            <w:shd w:val="clear" w:color="auto" w:fill="auto"/>
            <w:textDirection w:val="btLr"/>
            <w:vAlign w:val="center"/>
            <w:hideMark/>
          </w:tcPr>
          <w:p w:rsidR="009F549C" w:rsidRPr="00666074" w:rsidRDefault="00437D0F" w:rsidP="004C390F">
            <w:pPr>
              <w:jc w:val="center"/>
              <w:rPr>
                <w:rFonts w:ascii="Arial" w:hAnsi="Arial" w:cs="Arial"/>
                <w:b/>
                <w:bCs/>
                <w:color w:val="000000"/>
                <w:sz w:val="16"/>
                <w:szCs w:val="16"/>
              </w:rPr>
            </w:pPr>
            <w:r>
              <w:rPr>
                <w:rFonts w:ascii="Arial" w:hAnsi="Arial" w:cs="Arial"/>
                <w:b/>
                <w:bCs/>
                <w:color w:val="000000"/>
                <w:sz w:val="16"/>
                <w:szCs w:val="16"/>
              </w:rPr>
              <w:t>25</w:t>
            </w:r>
          </w:p>
        </w:tc>
        <w:tc>
          <w:tcPr>
            <w:tcW w:w="5527" w:type="dxa"/>
            <w:tcBorders>
              <w:top w:val="single" w:sz="4" w:space="0" w:color="auto"/>
              <w:left w:val="nil"/>
              <w:bottom w:val="single" w:sz="4" w:space="0" w:color="auto"/>
              <w:right w:val="single" w:sz="4" w:space="0" w:color="auto"/>
            </w:tcBorders>
            <w:shd w:val="clear" w:color="auto" w:fill="auto"/>
            <w:vAlign w:val="center"/>
            <w:hideMark/>
          </w:tcPr>
          <w:p w:rsidR="009F549C" w:rsidRPr="00666074" w:rsidRDefault="009F549C" w:rsidP="004C390F">
            <w:pPr>
              <w:jc w:val="center"/>
              <w:rPr>
                <w:rFonts w:ascii="Arial" w:hAnsi="Arial" w:cs="Arial"/>
                <w:sz w:val="16"/>
                <w:szCs w:val="16"/>
              </w:rPr>
            </w:pPr>
            <w:r w:rsidRPr="00666074">
              <w:rPr>
                <w:rFonts w:ascii="Arial" w:hAnsi="Arial" w:cs="Arial"/>
                <w:sz w:val="16"/>
                <w:szCs w:val="16"/>
              </w:rPr>
              <w:t>Total Marks = Technical + Financial</w:t>
            </w:r>
          </w:p>
        </w:tc>
        <w:tc>
          <w:tcPr>
            <w:tcW w:w="801" w:type="dxa"/>
            <w:tcBorders>
              <w:top w:val="single" w:sz="4" w:space="0" w:color="auto"/>
              <w:left w:val="nil"/>
              <w:bottom w:val="single" w:sz="4" w:space="0" w:color="auto"/>
              <w:right w:val="single" w:sz="4" w:space="0" w:color="auto"/>
            </w:tcBorders>
            <w:shd w:val="clear" w:color="auto" w:fill="auto"/>
            <w:textDirection w:val="btLr"/>
            <w:vAlign w:val="center"/>
            <w:hideMark/>
          </w:tcPr>
          <w:p w:rsidR="009F549C" w:rsidRPr="00666074" w:rsidRDefault="009F549C" w:rsidP="004C390F">
            <w:pPr>
              <w:jc w:val="center"/>
              <w:rPr>
                <w:rFonts w:ascii="Arial" w:hAnsi="Arial" w:cs="Arial"/>
                <w:b/>
                <w:bCs/>
                <w:color w:val="000000"/>
                <w:sz w:val="16"/>
                <w:szCs w:val="16"/>
              </w:rPr>
            </w:pPr>
            <w:r w:rsidRPr="00666074">
              <w:rPr>
                <w:rFonts w:ascii="Arial" w:hAnsi="Arial" w:cs="Arial"/>
                <w:b/>
                <w:bCs/>
                <w:color w:val="000000"/>
                <w:sz w:val="16"/>
                <w:szCs w:val="16"/>
              </w:rPr>
              <w:t>100</w:t>
            </w:r>
          </w:p>
        </w:tc>
      </w:tr>
      <w:tr w:rsidR="009F549C" w:rsidRPr="00666074" w:rsidTr="004C39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9F549C" w:rsidRPr="00666074" w:rsidRDefault="009F549C" w:rsidP="004C390F">
            <w:pPr>
              <w:rPr>
                <w:rFonts w:ascii="Arial" w:hAnsi="Arial" w:cs="Arial"/>
                <w:b/>
                <w:bCs/>
                <w:color w:val="000000"/>
                <w:sz w:val="16"/>
                <w:szCs w:val="16"/>
              </w:rPr>
            </w:pPr>
          </w:p>
        </w:tc>
        <w:tc>
          <w:tcPr>
            <w:tcW w:w="1314" w:type="dxa"/>
            <w:gridSpan w:val="2"/>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9F549C" w:rsidRPr="00666074" w:rsidRDefault="009F549C" w:rsidP="004C390F">
            <w:pPr>
              <w:jc w:val="center"/>
              <w:rPr>
                <w:rFonts w:ascii="Arial" w:hAnsi="Arial" w:cs="Arial"/>
                <w:b/>
                <w:bCs/>
                <w:color w:val="000000"/>
                <w:sz w:val="16"/>
                <w:szCs w:val="16"/>
              </w:rPr>
            </w:pPr>
            <w:r w:rsidRPr="00666074">
              <w:rPr>
                <w:rFonts w:ascii="Arial" w:hAnsi="Arial" w:cs="Arial"/>
                <w:b/>
                <w:bCs/>
                <w:color w:val="000000"/>
                <w:sz w:val="16"/>
                <w:szCs w:val="16"/>
              </w:rPr>
              <w:t>Financial</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9F549C" w:rsidRPr="00666074" w:rsidRDefault="00437D0F" w:rsidP="004C390F">
            <w:pPr>
              <w:jc w:val="center"/>
              <w:rPr>
                <w:rFonts w:ascii="Arial" w:hAnsi="Arial" w:cs="Arial"/>
                <w:b/>
                <w:bCs/>
                <w:color w:val="000000"/>
                <w:sz w:val="16"/>
                <w:szCs w:val="16"/>
              </w:rPr>
            </w:pPr>
            <w:r>
              <w:rPr>
                <w:rFonts w:ascii="Arial" w:hAnsi="Arial" w:cs="Arial"/>
                <w:b/>
                <w:bCs/>
                <w:color w:val="000000"/>
                <w:sz w:val="16"/>
                <w:szCs w:val="16"/>
              </w:rPr>
              <w:t>24</w:t>
            </w:r>
          </w:p>
        </w:tc>
        <w:tc>
          <w:tcPr>
            <w:tcW w:w="5527" w:type="dxa"/>
            <w:tcBorders>
              <w:top w:val="nil"/>
              <w:left w:val="nil"/>
              <w:bottom w:val="single" w:sz="4" w:space="0" w:color="auto"/>
              <w:right w:val="single" w:sz="4" w:space="0" w:color="auto"/>
            </w:tcBorders>
            <w:shd w:val="clear" w:color="auto" w:fill="auto"/>
            <w:vAlign w:val="center"/>
            <w:hideMark/>
          </w:tcPr>
          <w:p w:rsidR="009F549C" w:rsidRPr="00666074" w:rsidRDefault="009F549C" w:rsidP="004C390F">
            <w:pPr>
              <w:jc w:val="center"/>
              <w:rPr>
                <w:rFonts w:ascii="Arial" w:hAnsi="Arial" w:cs="Arial"/>
                <w:sz w:val="16"/>
                <w:szCs w:val="16"/>
              </w:rPr>
            </w:pPr>
            <w:r w:rsidRPr="00666074">
              <w:rPr>
                <w:rFonts w:ascii="Arial" w:hAnsi="Arial" w:cs="Arial"/>
                <w:sz w:val="16"/>
                <w:szCs w:val="16"/>
              </w:rPr>
              <w:t>Financial marks obtained in 30</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9F549C" w:rsidRPr="00666074" w:rsidRDefault="009F549C" w:rsidP="004C390F">
            <w:pPr>
              <w:jc w:val="center"/>
              <w:rPr>
                <w:rFonts w:ascii="Arial" w:hAnsi="Arial" w:cs="Arial"/>
                <w:b/>
                <w:bCs/>
                <w:color w:val="000000"/>
                <w:sz w:val="16"/>
                <w:szCs w:val="16"/>
              </w:rPr>
            </w:pPr>
            <w:r w:rsidRPr="00666074">
              <w:rPr>
                <w:rFonts w:ascii="Arial" w:hAnsi="Arial" w:cs="Arial"/>
                <w:b/>
                <w:bCs/>
                <w:color w:val="000000"/>
                <w:sz w:val="16"/>
                <w:szCs w:val="16"/>
              </w:rPr>
              <w:t>30</w:t>
            </w:r>
          </w:p>
        </w:tc>
      </w:tr>
      <w:tr w:rsidR="009F549C" w:rsidRPr="00666074" w:rsidTr="004C390F">
        <w:trPr>
          <w:trHeight w:val="341"/>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9F549C" w:rsidRPr="00666074" w:rsidRDefault="009F549C" w:rsidP="004C390F">
            <w:pPr>
              <w:rPr>
                <w:rFonts w:ascii="Arial" w:hAnsi="Arial" w:cs="Arial"/>
                <w:b/>
                <w:bCs/>
                <w:color w:val="000000"/>
                <w:sz w:val="16"/>
                <w:szCs w:val="16"/>
              </w:rPr>
            </w:pPr>
          </w:p>
        </w:tc>
        <w:tc>
          <w:tcPr>
            <w:tcW w:w="1314" w:type="dxa"/>
            <w:gridSpan w:val="2"/>
            <w:vMerge/>
            <w:tcBorders>
              <w:top w:val="nil"/>
              <w:left w:val="single" w:sz="4" w:space="0" w:color="auto"/>
              <w:bottom w:val="single" w:sz="4" w:space="0" w:color="auto"/>
              <w:right w:val="single" w:sz="4" w:space="0" w:color="auto"/>
            </w:tcBorders>
            <w:vAlign w:val="center"/>
            <w:hideMark/>
          </w:tcPr>
          <w:p w:rsidR="009F549C" w:rsidRPr="00666074" w:rsidRDefault="009F549C" w:rsidP="004C390F">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hideMark/>
          </w:tcPr>
          <w:p w:rsidR="009F549C" w:rsidRPr="00666074" w:rsidRDefault="00437D0F" w:rsidP="004C390F">
            <w:pPr>
              <w:jc w:val="center"/>
              <w:rPr>
                <w:rFonts w:ascii="Arial" w:hAnsi="Arial" w:cs="Arial"/>
                <w:b/>
                <w:bCs/>
                <w:color w:val="000000"/>
                <w:sz w:val="16"/>
                <w:szCs w:val="16"/>
              </w:rPr>
            </w:pPr>
            <w:r>
              <w:rPr>
                <w:rFonts w:ascii="Arial" w:hAnsi="Arial" w:cs="Arial"/>
                <w:b/>
                <w:bCs/>
                <w:color w:val="000000"/>
                <w:sz w:val="16"/>
                <w:szCs w:val="16"/>
              </w:rPr>
              <w:t>23</w:t>
            </w:r>
          </w:p>
        </w:tc>
        <w:tc>
          <w:tcPr>
            <w:tcW w:w="5527" w:type="dxa"/>
            <w:tcBorders>
              <w:top w:val="nil"/>
              <w:left w:val="nil"/>
              <w:bottom w:val="single" w:sz="4" w:space="0" w:color="auto"/>
              <w:right w:val="single" w:sz="4" w:space="0" w:color="auto"/>
            </w:tcBorders>
            <w:shd w:val="clear" w:color="auto" w:fill="auto"/>
            <w:vAlign w:val="center"/>
            <w:hideMark/>
          </w:tcPr>
          <w:p w:rsidR="009F549C" w:rsidRPr="00666074" w:rsidRDefault="009F549C" w:rsidP="004C390F">
            <w:pPr>
              <w:jc w:val="center"/>
              <w:rPr>
                <w:rFonts w:ascii="Arial" w:hAnsi="Arial" w:cs="Arial"/>
                <w:sz w:val="16"/>
                <w:szCs w:val="16"/>
              </w:rPr>
            </w:pPr>
            <w:r w:rsidRPr="00666074">
              <w:rPr>
                <w:rFonts w:ascii="Arial" w:hAnsi="Arial" w:cs="Arial"/>
                <w:sz w:val="16"/>
                <w:szCs w:val="16"/>
              </w:rPr>
              <w:t>Lowest Quoted Price among the qualified bids for particular item</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9F549C" w:rsidRPr="00666074" w:rsidRDefault="009F549C" w:rsidP="004C390F">
            <w:pPr>
              <w:jc w:val="center"/>
              <w:rPr>
                <w:rFonts w:ascii="Arial" w:hAnsi="Arial" w:cs="Arial"/>
                <w:color w:val="000000"/>
                <w:sz w:val="16"/>
                <w:szCs w:val="16"/>
              </w:rPr>
            </w:pPr>
            <w:r w:rsidRPr="00666074">
              <w:rPr>
                <w:rFonts w:ascii="Arial" w:hAnsi="Arial" w:cs="Arial"/>
                <w:color w:val="000000"/>
                <w:sz w:val="16"/>
                <w:szCs w:val="16"/>
              </w:rPr>
              <w:t>-</w:t>
            </w:r>
          </w:p>
        </w:tc>
      </w:tr>
      <w:tr w:rsidR="009F549C" w:rsidRPr="00666074" w:rsidTr="004C39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9F549C" w:rsidRPr="00666074" w:rsidRDefault="009F549C" w:rsidP="004C390F">
            <w:pPr>
              <w:rPr>
                <w:rFonts w:ascii="Arial" w:hAnsi="Arial" w:cs="Arial"/>
                <w:b/>
                <w:bCs/>
                <w:color w:val="000000"/>
                <w:sz w:val="16"/>
                <w:szCs w:val="16"/>
              </w:rPr>
            </w:pPr>
          </w:p>
        </w:tc>
        <w:tc>
          <w:tcPr>
            <w:tcW w:w="1314" w:type="dxa"/>
            <w:gridSpan w:val="2"/>
            <w:vMerge/>
            <w:tcBorders>
              <w:top w:val="nil"/>
              <w:left w:val="single" w:sz="4" w:space="0" w:color="auto"/>
              <w:bottom w:val="single" w:sz="4" w:space="0" w:color="auto"/>
              <w:right w:val="single" w:sz="4" w:space="0" w:color="auto"/>
            </w:tcBorders>
            <w:vAlign w:val="center"/>
            <w:hideMark/>
          </w:tcPr>
          <w:p w:rsidR="009F549C" w:rsidRPr="00666074" w:rsidRDefault="009F549C" w:rsidP="004C390F">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hideMark/>
          </w:tcPr>
          <w:p w:rsidR="009F549C" w:rsidRPr="00666074" w:rsidRDefault="00437D0F" w:rsidP="004C390F">
            <w:pPr>
              <w:jc w:val="center"/>
              <w:rPr>
                <w:rFonts w:ascii="Arial" w:hAnsi="Arial" w:cs="Arial"/>
                <w:b/>
                <w:bCs/>
                <w:color w:val="000000"/>
                <w:sz w:val="16"/>
                <w:szCs w:val="16"/>
              </w:rPr>
            </w:pPr>
            <w:r>
              <w:rPr>
                <w:rFonts w:ascii="Arial" w:hAnsi="Arial" w:cs="Arial"/>
                <w:b/>
                <w:bCs/>
                <w:color w:val="000000"/>
                <w:sz w:val="16"/>
                <w:szCs w:val="16"/>
              </w:rPr>
              <w:t>22</w:t>
            </w:r>
          </w:p>
        </w:tc>
        <w:tc>
          <w:tcPr>
            <w:tcW w:w="5527" w:type="dxa"/>
            <w:tcBorders>
              <w:top w:val="nil"/>
              <w:left w:val="nil"/>
              <w:bottom w:val="single" w:sz="4" w:space="0" w:color="auto"/>
              <w:right w:val="single" w:sz="4" w:space="0" w:color="auto"/>
            </w:tcBorders>
            <w:shd w:val="clear" w:color="auto" w:fill="auto"/>
            <w:vAlign w:val="center"/>
            <w:hideMark/>
          </w:tcPr>
          <w:p w:rsidR="009F549C" w:rsidRPr="00666074" w:rsidRDefault="009F549C" w:rsidP="004C390F">
            <w:pPr>
              <w:jc w:val="center"/>
              <w:rPr>
                <w:rFonts w:ascii="Arial" w:hAnsi="Arial" w:cs="Arial"/>
                <w:sz w:val="16"/>
                <w:szCs w:val="16"/>
              </w:rPr>
            </w:pPr>
            <w:r w:rsidRPr="00666074">
              <w:rPr>
                <w:rFonts w:ascii="Arial" w:hAnsi="Arial" w:cs="Arial"/>
                <w:sz w:val="16"/>
                <w:szCs w:val="16"/>
              </w:rPr>
              <w:t>Quoted Unit Price</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9F549C" w:rsidRPr="00666074" w:rsidRDefault="009F549C" w:rsidP="004C390F">
            <w:pPr>
              <w:jc w:val="center"/>
              <w:rPr>
                <w:rFonts w:ascii="Arial" w:hAnsi="Arial" w:cs="Arial"/>
                <w:color w:val="000000"/>
                <w:sz w:val="16"/>
                <w:szCs w:val="16"/>
              </w:rPr>
            </w:pPr>
            <w:r w:rsidRPr="00666074">
              <w:rPr>
                <w:rFonts w:ascii="Arial" w:hAnsi="Arial" w:cs="Arial"/>
                <w:color w:val="000000"/>
                <w:sz w:val="16"/>
                <w:szCs w:val="16"/>
              </w:rPr>
              <w:t>-</w:t>
            </w:r>
          </w:p>
        </w:tc>
      </w:tr>
      <w:tr w:rsidR="009F549C" w:rsidRPr="00666074" w:rsidTr="004C390F">
        <w:trPr>
          <w:trHeight w:val="539"/>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9F549C" w:rsidRPr="00666074" w:rsidRDefault="009F549C" w:rsidP="004C390F">
            <w:pPr>
              <w:rPr>
                <w:rFonts w:ascii="Arial" w:hAnsi="Arial" w:cs="Arial"/>
                <w:b/>
                <w:bCs/>
                <w:color w:val="000000"/>
                <w:sz w:val="16"/>
                <w:szCs w:val="16"/>
              </w:rPr>
            </w:pPr>
          </w:p>
        </w:tc>
        <w:tc>
          <w:tcPr>
            <w:tcW w:w="1314" w:type="dxa"/>
            <w:gridSpan w:val="2"/>
            <w:tcBorders>
              <w:top w:val="nil"/>
              <w:left w:val="nil"/>
              <w:bottom w:val="single" w:sz="4" w:space="0" w:color="auto"/>
              <w:right w:val="single" w:sz="4" w:space="0" w:color="auto"/>
            </w:tcBorders>
            <w:shd w:val="clear" w:color="auto" w:fill="auto"/>
            <w:textDirection w:val="btLr"/>
            <w:vAlign w:val="center"/>
            <w:hideMark/>
          </w:tcPr>
          <w:p w:rsidR="009F549C" w:rsidRPr="00666074" w:rsidRDefault="009F549C" w:rsidP="004C390F">
            <w:pPr>
              <w:jc w:val="center"/>
              <w:rPr>
                <w:rFonts w:ascii="Arial" w:hAnsi="Arial" w:cs="Arial"/>
                <w:b/>
                <w:bCs/>
                <w:color w:val="000000"/>
                <w:sz w:val="16"/>
                <w:szCs w:val="16"/>
              </w:rPr>
            </w:pPr>
            <w:r w:rsidRPr="00666074">
              <w:rPr>
                <w:rFonts w:ascii="Arial" w:hAnsi="Arial" w:cs="Arial"/>
                <w:b/>
                <w:bCs/>
                <w:color w:val="000000"/>
                <w:sz w:val="16"/>
                <w:szCs w:val="16"/>
              </w:rPr>
              <w:t>Total T&amp;E Score</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9F549C" w:rsidRPr="00666074" w:rsidRDefault="00437D0F" w:rsidP="004C390F">
            <w:pPr>
              <w:jc w:val="center"/>
              <w:rPr>
                <w:rFonts w:ascii="Arial" w:hAnsi="Arial" w:cs="Arial"/>
                <w:b/>
                <w:bCs/>
                <w:color w:val="000000"/>
                <w:sz w:val="16"/>
                <w:szCs w:val="16"/>
              </w:rPr>
            </w:pPr>
            <w:r>
              <w:rPr>
                <w:rFonts w:ascii="Arial" w:hAnsi="Arial" w:cs="Arial"/>
                <w:b/>
                <w:bCs/>
                <w:color w:val="000000"/>
                <w:sz w:val="16"/>
                <w:szCs w:val="16"/>
              </w:rPr>
              <w:t>21</w:t>
            </w:r>
          </w:p>
        </w:tc>
        <w:tc>
          <w:tcPr>
            <w:tcW w:w="5527" w:type="dxa"/>
            <w:tcBorders>
              <w:top w:val="nil"/>
              <w:left w:val="nil"/>
              <w:bottom w:val="single" w:sz="4" w:space="0" w:color="auto"/>
              <w:right w:val="single" w:sz="4" w:space="0" w:color="auto"/>
            </w:tcBorders>
            <w:shd w:val="clear" w:color="auto" w:fill="auto"/>
            <w:vAlign w:val="center"/>
            <w:hideMark/>
          </w:tcPr>
          <w:p w:rsidR="009F549C" w:rsidRPr="00666074" w:rsidRDefault="009F549C" w:rsidP="004C390F">
            <w:pPr>
              <w:jc w:val="center"/>
              <w:rPr>
                <w:rFonts w:ascii="Arial" w:hAnsi="Arial" w:cs="Arial"/>
                <w:sz w:val="16"/>
                <w:szCs w:val="16"/>
              </w:rPr>
            </w:pPr>
            <w:r w:rsidRPr="00666074">
              <w:rPr>
                <w:rFonts w:ascii="Arial" w:hAnsi="Arial" w:cs="Arial"/>
                <w:sz w:val="16"/>
                <w:szCs w:val="16"/>
              </w:rPr>
              <w:t>Total Technical and Evaluation Marks</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9F549C" w:rsidRPr="00666074" w:rsidRDefault="009F549C" w:rsidP="004C390F">
            <w:pPr>
              <w:jc w:val="center"/>
              <w:rPr>
                <w:rFonts w:ascii="Arial" w:hAnsi="Arial" w:cs="Arial"/>
                <w:b/>
                <w:bCs/>
                <w:color w:val="000000"/>
                <w:sz w:val="16"/>
                <w:szCs w:val="16"/>
              </w:rPr>
            </w:pPr>
            <w:r w:rsidRPr="00666074">
              <w:rPr>
                <w:rFonts w:ascii="Arial" w:hAnsi="Arial" w:cs="Arial"/>
                <w:b/>
                <w:bCs/>
                <w:color w:val="000000"/>
                <w:sz w:val="16"/>
                <w:szCs w:val="16"/>
              </w:rPr>
              <w:t>70</w:t>
            </w:r>
          </w:p>
        </w:tc>
      </w:tr>
      <w:tr w:rsidR="009F549C" w:rsidRPr="00666074" w:rsidTr="004C39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9F549C" w:rsidRPr="00666074" w:rsidRDefault="009F549C" w:rsidP="004C390F">
            <w:pPr>
              <w:rPr>
                <w:rFonts w:ascii="Arial" w:hAnsi="Arial" w:cs="Arial"/>
                <w:b/>
                <w:bCs/>
                <w:color w:val="000000"/>
                <w:sz w:val="16"/>
                <w:szCs w:val="16"/>
              </w:rPr>
            </w:pPr>
          </w:p>
        </w:tc>
        <w:tc>
          <w:tcPr>
            <w:tcW w:w="684" w:type="dxa"/>
            <w:vMerge w:val="restart"/>
            <w:tcBorders>
              <w:top w:val="single" w:sz="4" w:space="0" w:color="auto"/>
              <w:left w:val="single" w:sz="4" w:space="0" w:color="auto"/>
              <w:bottom w:val="nil"/>
              <w:right w:val="single" w:sz="4" w:space="0" w:color="auto"/>
            </w:tcBorders>
            <w:shd w:val="clear" w:color="auto" w:fill="auto"/>
            <w:textDirection w:val="btLr"/>
            <w:vAlign w:val="center"/>
            <w:hideMark/>
          </w:tcPr>
          <w:p w:rsidR="009F549C" w:rsidRPr="00666074" w:rsidRDefault="009F549C" w:rsidP="004C390F">
            <w:pPr>
              <w:spacing w:after="200" w:line="276" w:lineRule="auto"/>
              <w:jc w:val="center"/>
              <w:rPr>
                <w:rFonts w:ascii="Arial" w:hAnsi="Arial" w:cs="Arial"/>
                <w:b/>
                <w:bCs/>
                <w:color w:val="000000"/>
                <w:sz w:val="16"/>
                <w:szCs w:val="16"/>
              </w:rPr>
            </w:pPr>
            <w:r w:rsidRPr="00174208">
              <w:rPr>
                <w:rFonts w:ascii="Arial" w:hAnsi="Arial" w:cs="Arial"/>
                <w:b/>
                <w:bCs/>
                <w:color w:val="000000"/>
                <w:sz w:val="16"/>
                <w:szCs w:val="16"/>
              </w:rPr>
              <w:t>Product Technical Evaluation</w:t>
            </w:r>
          </w:p>
        </w:tc>
        <w:tc>
          <w:tcPr>
            <w:tcW w:w="630" w:type="dxa"/>
            <w:vMerge w:val="restart"/>
            <w:tcBorders>
              <w:top w:val="single" w:sz="4" w:space="0" w:color="auto"/>
              <w:left w:val="single" w:sz="4" w:space="0" w:color="auto"/>
              <w:bottom w:val="nil"/>
              <w:right w:val="single" w:sz="4" w:space="0" w:color="auto"/>
            </w:tcBorders>
            <w:shd w:val="clear" w:color="auto" w:fill="auto"/>
            <w:textDirection w:val="btLr"/>
            <w:vAlign w:val="center"/>
          </w:tcPr>
          <w:p w:rsidR="009F549C" w:rsidRPr="00666074" w:rsidRDefault="009F549C" w:rsidP="004C390F">
            <w:pPr>
              <w:jc w:val="center"/>
              <w:rPr>
                <w:rFonts w:ascii="Arial" w:hAnsi="Arial" w:cs="Arial"/>
                <w:b/>
                <w:bCs/>
                <w:color w:val="000000"/>
                <w:sz w:val="16"/>
                <w:szCs w:val="16"/>
              </w:rPr>
            </w:pPr>
            <w:r w:rsidRPr="00174208">
              <w:rPr>
                <w:rFonts w:ascii="Arial" w:hAnsi="Arial" w:cs="Arial"/>
                <w:b/>
                <w:bCs/>
                <w:color w:val="000000"/>
                <w:sz w:val="16"/>
                <w:szCs w:val="16"/>
              </w:rPr>
              <w:t>Product Technical Parameters</w:t>
            </w:r>
          </w:p>
        </w:tc>
        <w:tc>
          <w:tcPr>
            <w:tcW w:w="798" w:type="dxa"/>
            <w:tcBorders>
              <w:top w:val="nil"/>
              <w:left w:val="nil"/>
              <w:bottom w:val="single" w:sz="4" w:space="0" w:color="auto"/>
              <w:right w:val="single" w:sz="4" w:space="0" w:color="auto"/>
            </w:tcBorders>
            <w:shd w:val="clear" w:color="auto" w:fill="auto"/>
            <w:textDirection w:val="btLr"/>
            <w:vAlign w:val="center"/>
            <w:hideMark/>
          </w:tcPr>
          <w:p w:rsidR="009F549C" w:rsidRPr="00666074" w:rsidRDefault="00437D0F" w:rsidP="004C390F">
            <w:pPr>
              <w:jc w:val="center"/>
              <w:rPr>
                <w:rFonts w:ascii="Arial" w:hAnsi="Arial" w:cs="Arial"/>
                <w:b/>
                <w:bCs/>
                <w:color w:val="000000"/>
                <w:sz w:val="16"/>
                <w:szCs w:val="16"/>
              </w:rPr>
            </w:pPr>
            <w:r>
              <w:rPr>
                <w:rFonts w:ascii="Arial" w:hAnsi="Arial" w:cs="Arial"/>
                <w:b/>
                <w:bCs/>
                <w:color w:val="000000"/>
                <w:sz w:val="16"/>
                <w:szCs w:val="16"/>
              </w:rPr>
              <w:t>20</w:t>
            </w:r>
          </w:p>
        </w:tc>
        <w:tc>
          <w:tcPr>
            <w:tcW w:w="5527" w:type="dxa"/>
            <w:tcBorders>
              <w:top w:val="nil"/>
              <w:left w:val="nil"/>
              <w:bottom w:val="single" w:sz="4" w:space="0" w:color="auto"/>
              <w:right w:val="single" w:sz="4" w:space="0" w:color="auto"/>
            </w:tcBorders>
            <w:shd w:val="clear" w:color="auto" w:fill="auto"/>
            <w:vAlign w:val="center"/>
          </w:tcPr>
          <w:p w:rsidR="00391E37" w:rsidRPr="00391E37" w:rsidRDefault="00391E37" w:rsidP="00391E37">
            <w:pPr>
              <w:jc w:val="center"/>
              <w:rPr>
                <w:rFonts w:ascii="Arial" w:hAnsi="Arial" w:cs="Arial"/>
                <w:sz w:val="16"/>
                <w:szCs w:val="16"/>
              </w:rPr>
            </w:pPr>
            <w:r w:rsidRPr="00391E37">
              <w:rPr>
                <w:rFonts w:ascii="Arial" w:hAnsi="Arial" w:cs="Arial"/>
                <w:sz w:val="16"/>
                <w:szCs w:val="16"/>
              </w:rPr>
              <w:t>Availability of quoted item/s in Pakistani market as per data of IMS/IQVIA Health not older than 02 years.</w:t>
            </w:r>
          </w:p>
          <w:p w:rsidR="00391E37" w:rsidRPr="00391E37" w:rsidRDefault="00391E37" w:rsidP="00391E37">
            <w:pPr>
              <w:jc w:val="center"/>
              <w:rPr>
                <w:rFonts w:ascii="Arial" w:hAnsi="Arial" w:cs="Arial"/>
                <w:sz w:val="16"/>
                <w:szCs w:val="16"/>
              </w:rPr>
            </w:pPr>
          </w:p>
          <w:p w:rsidR="00391E37" w:rsidRPr="00391E37" w:rsidRDefault="00391E37" w:rsidP="00C378E5">
            <w:pPr>
              <w:jc w:val="center"/>
              <w:rPr>
                <w:rFonts w:ascii="Arial" w:hAnsi="Arial" w:cs="Arial"/>
                <w:sz w:val="16"/>
                <w:szCs w:val="16"/>
              </w:rPr>
            </w:pPr>
            <w:r w:rsidRPr="00391E37">
              <w:rPr>
                <w:rFonts w:ascii="Arial" w:hAnsi="Arial" w:cs="Arial"/>
                <w:sz w:val="16"/>
                <w:szCs w:val="16"/>
              </w:rPr>
              <w:t>Less than 5 % market share = 0 m</w:t>
            </w:r>
            <w:r w:rsidR="00C378E5">
              <w:rPr>
                <w:rFonts w:ascii="Arial" w:hAnsi="Arial" w:cs="Arial"/>
                <w:sz w:val="16"/>
                <w:szCs w:val="16"/>
              </w:rPr>
              <w:t>ark</w:t>
            </w:r>
          </w:p>
          <w:p w:rsidR="00391E37" w:rsidRPr="00391E37" w:rsidRDefault="00391E37" w:rsidP="00391E37">
            <w:pPr>
              <w:jc w:val="center"/>
              <w:rPr>
                <w:rFonts w:ascii="Arial" w:hAnsi="Arial" w:cs="Arial"/>
                <w:sz w:val="16"/>
                <w:szCs w:val="16"/>
              </w:rPr>
            </w:pPr>
            <w:r w:rsidRPr="00391E37">
              <w:rPr>
                <w:rFonts w:ascii="Arial" w:hAnsi="Arial" w:cs="Arial"/>
                <w:sz w:val="16"/>
                <w:szCs w:val="16"/>
              </w:rPr>
              <w:t>5-20% market share = 2 mark</w:t>
            </w:r>
          </w:p>
          <w:p w:rsidR="00391E37" w:rsidRPr="00391E37" w:rsidRDefault="00391E37" w:rsidP="00391E37">
            <w:pPr>
              <w:jc w:val="center"/>
              <w:rPr>
                <w:rFonts w:ascii="Arial" w:hAnsi="Arial" w:cs="Arial"/>
                <w:sz w:val="16"/>
                <w:szCs w:val="16"/>
              </w:rPr>
            </w:pPr>
            <w:r w:rsidRPr="00391E37">
              <w:rPr>
                <w:rFonts w:ascii="Arial" w:hAnsi="Arial" w:cs="Arial"/>
                <w:sz w:val="16"/>
                <w:szCs w:val="16"/>
              </w:rPr>
              <w:t>21-40% market share = 3 marks</w:t>
            </w:r>
          </w:p>
          <w:p w:rsidR="00391E37" w:rsidRPr="00391E37" w:rsidRDefault="00391E37" w:rsidP="00391E37">
            <w:pPr>
              <w:jc w:val="center"/>
              <w:rPr>
                <w:rFonts w:ascii="Arial" w:hAnsi="Arial" w:cs="Arial"/>
                <w:sz w:val="16"/>
                <w:szCs w:val="16"/>
              </w:rPr>
            </w:pPr>
            <w:r w:rsidRPr="00391E37">
              <w:rPr>
                <w:rFonts w:ascii="Arial" w:hAnsi="Arial" w:cs="Arial"/>
                <w:sz w:val="16"/>
                <w:szCs w:val="16"/>
              </w:rPr>
              <w:t>41-50% market share = 4 marks</w:t>
            </w:r>
          </w:p>
          <w:p w:rsidR="00391E37" w:rsidRDefault="00391E37" w:rsidP="00391E37">
            <w:pPr>
              <w:jc w:val="center"/>
              <w:rPr>
                <w:rFonts w:ascii="Arial" w:hAnsi="Arial" w:cs="Arial"/>
                <w:sz w:val="16"/>
                <w:szCs w:val="16"/>
              </w:rPr>
            </w:pPr>
            <w:r w:rsidRPr="00391E37">
              <w:rPr>
                <w:rFonts w:ascii="Arial" w:hAnsi="Arial" w:cs="Arial"/>
                <w:sz w:val="16"/>
                <w:szCs w:val="16"/>
              </w:rPr>
              <w:t>51% and above market share = 5 marks</w:t>
            </w:r>
          </w:p>
          <w:p w:rsidR="001318F4" w:rsidRPr="00391E37" w:rsidRDefault="001318F4" w:rsidP="00391E37">
            <w:pPr>
              <w:jc w:val="center"/>
              <w:rPr>
                <w:rFonts w:ascii="Arial" w:hAnsi="Arial" w:cs="Arial"/>
                <w:sz w:val="16"/>
                <w:szCs w:val="16"/>
              </w:rPr>
            </w:pPr>
          </w:p>
          <w:p w:rsidR="00391E37" w:rsidRPr="00391E37" w:rsidRDefault="00391E37" w:rsidP="00391E37">
            <w:pPr>
              <w:jc w:val="center"/>
              <w:rPr>
                <w:rFonts w:ascii="Arial" w:hAnsi="Arial" w:cs="Arial"/>
                <w:sz w:val="16"/>
                <w:szCs w:val="16"/>
              </w:rPr>
            </w:pPr>
            <w:r w:rsidRPr="00391E37">
              <w:rPr>
                <w:rFonts w:ascii="Arial" w:hAnsi="Arial" w:cs="Arial"/>
                <w:sz w:val="16"/>
                <w:szCs w:val="16"/>
              </w:rPr>
              <w:t>For items specifically used in institutions where IMS/IQVIA data is not applicable the bidder shall provide Tender Approvals (not older than 2 years) from other Secondary &amp; Tertiary Govt. Hospitals outside Khyber Pakhtunkhwa or JCI accredited private entities/hospitals of other provinces of Pakistan.</w:t>
            </w:r>
          </w:p>
          <w:p w:rsidR="00391E37" w:rsidRPr="00391E37" w:rsidRDefault="00391E37" w:rsidP="00391E37">
            <w:pPr>
              <w:jc w:val="center"/>
              <w:rPr>
                <w:rFonts w:ascii="Arial" w:hAnsi="Arial" w:cs="Arial"/>
                <w:sz w:val="16"/>
                <w:szCs w:val="16"/>
              </w:rPr>
            </w:pPr>
          </w:p>
          <w:p w:rsidR="00391E37" w:rsidRPr="00391E37" w:rsidRDefault="00391E37" w:rsidP="00391E37">
            <w:pPr>
              <w:jc w:val="center"/>
              <w:rPr>
                <w:rFonts w:ascii="Arial" w:hAnsi="Arial" w:cs="Arial"/>
                <w:sz w:val="16"/>
                <w:szCs w:val="16"/>
              </w:rPr>
            </w:pPr>
            <w:r w:rsidRPr="00391E37">
              <w:rPr>
                <w:rFonts w:ascii="Arial" w:hAnsi="Arial" w:cs="Arial"/>
                <w:sz w:val="16"/>
                <w:szCs w:val="16"/>
              </w:rPr>
              <w:t>Marks shall be awarded in the following manner:</w:t>
            </w:r>
          </w:p>
          <w:p w:rsidR="00391E37" w:rsidRPr="00391E37" w:rsidRDefault="00391E37" w:rsidP="00391E37">
            <w:pPr>
              <w:jc w:val="center"/>
              <w:rPr>
                <w:rFonts w:ascii="Arial" w:hAnsi="Arial" w:cs="Arial"/>
                <w:sz w:val="16"/>
                <w:szCs w:val="16"/>
              </w:rPr>
            </w:pPr>
            <w:r w:rsidRPr="00391E37">
              <w:rPr>
                <w:rFonts w:ascii="Arial" w:hAnsi="Arial" w:cs="Arial"/>
                <w:sz w:val="16"/>
                <w:szCs w:val="16"/>
              </w:rPr>
              <w:t>03 to 04Tender approvals- 2 mark</w:t>
            </w:r>
          </w:p>
          <w:p w:rsidR="00391E37" w:rsidRPr="00391E37" w:rsidRDefault="00391E37" w:rsidP="00391E37">
            <w:pPr>
              <w:jc w:val="center"/>
              <w:rPr>
                <w:rFonts w:ascii="Arial" w:hAnsi="Arial" w:cs="Arial"/>
                <w:sz w:val="16"/>
                <w:szCs w:val="16"/>
              </w:rPr>
            </w:pPr>
            <w:r w:rsidRPr="00391E37">
              <w:rPr>
                <w:rFonts w:ascii="Arial" w:hAnsi="Arial" w:cs="Arial"/>
                <w:sz w:val="16"/>
                <w:szCs w:val="16"/>
              </w:rPr>
              <w:t>05 to 06 Tender approvals- 3 marks</w:t>
            </w:r>
          </w:p>
          <w:p w:rsidR="00391E37" w:rsidRPr="00391E37" w:rsidRDefault="00391E37" w:rsidP="00391E37">
            <w:pPr>
              <w:jc w:val="center"/>
              <w:rPr>
                <w:rFonts w:ascii="Arial" w:hAnsi="Arial" w:cs="Arial"/>
                <w:sz w:val="16"/>
                <w:szCs w:val="16"/>
              </w:rPr>
            </w:pPr>
            <w:r w:rsidRPr="00391E37">
              <w:rPr>
                <w:rFonts w:ascii="Arial" w:hAnsi="Arial" w:cs="Arial"/>
                <w:sz w:val="16"/>
                <w:szCs w:val="16"/>
              </w:rPr>
              <w:t>07 to 09 Tender approvals- 4 marks</w:t>
            </w:r>
          </w:p>
          <w:p w:rsidR="00391E37" w:rsidRPr="00391E37" w:rsidRDefault="00391E37" w:rsidP="00391E37">
            <w:pPr>
              <w:jc w:val="center"/>
              <w:rPr>
                <w:rFonts w:ascii="Arial" w:hAnsi="Arial" w:cs="Arial"/>
                <w:sz w:val="16"/>
                <w:szCs w:val="16"/>
              </w:rPr>
            </w:pPr>
            <w:r w:rsidRPr="00391E37">
              <w:rPr>
                <w:rFonts w:ascii="Arial" w:hAnsi="Arial" w:cs="Arial"/>
                <w:sz w:val="16"/>
                <w:szCs w:val="16"/>
              </w:rPr>
              <w:t>10 or moreTender approvals- 5 marks</w:t>
            </w:r>
          </w:p>
          <w:p w:rsidR="00391E37" w:rsidRPr="00391E37" w:rsidRDefault="00391E37" w:rsidP="00391E37">
            <w:pPr>
              <w:jc w:val="center"/>
              <w:rPr>
                <w:rFonts w:ascii="Arial" w:hAnsi="Arial" w:cs="Arial"/>
                <w:sz w:val="16"/>
                <w:szCs w:val="16"/>
              </w:rPr>
            </w:pPr>
          </w:p>
          <w:p w:rsidR="00391E37" w:rsidRPr="00391E37" w:rsidRDefault="00391E37" w:rsidP="00391E37">
            <w:pPr>
              <w:jc w:val="center"/>
              <w:rPr>
                <w:rFonts w:ascii="Arial" w:hAnsi="Arial" w:cs="Arial"/>
                <w:sz w:val="16"/>
                <w:szCs w:val="16"/>
              </w:rPr>
            </w:pPr>
            <w:r w:rsidRPr="00391E37">
              <w:rPr>
                <w:rFonts w:ascii="Arial" w:hAnsi="Arial" w:cs="Arial"/>
                <w:sz w:val="16"/>
                <w:szCs w:val="16"/>
              </w:rPr>
              <w:t xml:space="preserve">Note. </w:t>
            </w:r>
          </w:p>
          <w:p w:rsidR="009F549C" w:rsidRPr="00666074" w:rsidRDefault="00391E37" w:rsidP="00391E37">
            <w:pPr>
              <w:jc w:val="center"/>
              <w:rPr>
                <w:rFonts w:ascii="Arial" w:hAnsi="Arial" w:cs="Arial"/>
                <w:sz w:val="16"/>
                <w:szCs w:val="16"/>
              </w:rPr>
            </w:pPr>
            <w:r w:rsidRPr="00391E37">
              <w:rPr>
                <w:rFonts w:ascii="Arial" w:hAnsi="Arial" w:cs="Arial"/>
                <w:sz w:val="16"/>
                <w:szCs w:val="16"/>
              </w:rPr>
              <w:t>Tender approval means award of contract(s) for the quoted product(s) with the same brand name and specifications / strength / dosage form. Moreover, the approval(s) shall be duly attested by the concerned procuring entity/purchasing agency/ies, etc. Copies of the supply orders/purchase orders shall not considered as tender approval.</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9F549C" w:rsidRPr="00666074" w:rsidRDefault="00206E83" w:rsidP="004C390F">
            <w:pPr>
              <w:jc w:val="center"/>
              <w:rPr>
                <w:rFonts w:ascii="Arial" w:hAnsi="Arial" w:cs="Arial"/>
                <w:color w:val="000000"/>
                <w:sz w:val="16"/>
                <w:szCs w:val="16"/>
              </w:rPr>
            </w:pPr>
            <w:r>
              <w:rPr>
                <w:rFonts w:ascii="Arial" w:hAnsi="Arial" w:cs="Arial"/>
                <w:color w:val="000000"/>
                <w:sz w:val="16"/>
                <w:szCs w:val="16"/>
              </w:rPr>
              <w:t>5</w:t>
            </w:r>
          </w:p>
        </w:tc>
      </w:tr>
      <w:tr w:rsidR="009F549C" w:rsidRPr="00666074" w:rsidTr="004C39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9F549C" w:rsidRPr="00666074" w:rsidRDefault="009F549C" w:rsidP="004C390F">
            <w:pPr>
              <w:rPr>
                <w:rFonts w:ascii="Arial" w:hAnsi="Arial" w:cs="Arial"/>
                <w:b/>
                <w:bCs/>
                <w:color w:val="000000"/>
                <w:sz w:val="16"/>
                <w:szCs w:val="16"/>
              </w:rPr>
            </w:pPr>
          </w:p>
        </w:tc>
        <w:tc>
          <w:tcPr>
            <w:tcW w:w="684" w:type="dxa"/>
            <w:vMerge/>
            <w:tcBorders>
              <w:top w:val="single" w:sz="4" w:space="0" w:color="auto"/>
              <w:left w:val="single" w:sz="4" w:space="0" w:color="auto"/>
              <w:bottom w:val="nil"/>
              <w:right w:val="single" w:sz="4" w:space="0" w:color="auto"/>
            </w:tcBorders>
            <w:shd w:val="clear" w:color="auto" w:fill="auto"/>
            <w:textDirection w:val="btLr"/>
            <w:vAlign w:val="center"/>
          </w:tcPr>
          <w:p w:rsidR="009F549C" w:rsidRPr="00DF36F3" w:rsidRDefault="009F549C" w:rsidP="004C390F">
            <w:pPr>
              <w:jc w:val="cente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shd w:val="clear" w:color="auto" w:fill="auto"/>
            <w:textDirection w:val="btLr"/>
            <w:vAlign w:val="center"/>
          </w:tcPr>
          <w:p w:rsidR="009F549C" w:rsidRPr="00DF36F3" w:rsidRDefault="009F549C" w:rsidP="004C390F">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9F549C" w:rsidRPr="00666074" w:rsidRDefault="00437D0F" w:rsidP="004C390F">
            <w:pPr>
              <w:jc w:val="center"/>
              <w:rPr>
                <w:rFonts w:ascii="Arial" w:hAnsi="Arial" w:cs="Arial"/>
                <w:b/>
                <w:bCs/>
                <w:color w:val="000000"/>
                <w:sz w:val="16"/>
                <w:szCs w:val="16"/>
              </w:rPr>
            </w:pPr>
            <w:r>
              <w:rPr>
                <w:rFonts w:ascii="Arial" w:hAnsi="Arial" w:cs="Arial"/>
                <w:b/>
                <w:bCs/>
                <w:color w:val="000000"/>
                <w:sz w:val="16"/>
                <w:szCs w:val="16"/>
              </w:rPr>
              <w:t>19</w:t>
            </w:r>
          </w:p>
        </w:tc>
        <w:tc>
          <w:tcPr>
            <w:tcW w:w="5527" w:type="dxa"/>
            <w:tcBorders>
              <w:top w:val="nil"/>
              <w:left w:val="nil"/>
              <w:bottom w:val="single" w:sz="4" w:space="0" w:color="auto"/>
              <w:right w:val="single" w:sz="4" w:space="0" w:color="auto"/>
            </w:tcBorders>
            <w:shd w:val="clear" w:color="auto" w:fill="auto"/>
            <w:vAlign w:val="center"/>
          </w:tcPr>
          <w:p w:rsidR="009F549C" w:rsidRPr="00666074" w:rsidRDefault="00391E37" w:rsidP="004C390F">
            <w:pPr>
              <w:jc w:val="center"/>
              <w:rPr>
                <w:rFonts w:ascii="Arial" w:hAnsi="Arial" w:cs="Arial"/>
                <w:sz w:val="16"/>
                <w:szCs w:val="16"/>
              </w:rPr>
            </w:pPr>
            <w:r w:rsidRPr="00391E37">
              <w:rPr>
                <w:rFonts w:ascii="Arial" w:hAnsi="Arial" w:cs="Arial"/>
                <w:sz w:val="16"/>
                <w:szCs w:val="16"/>
              </w:rPr>
              <w:t>Stability studies of quoted item/s duly attested by the Q.C incharge of the firm).</w:t>
            </w:r>
          </w:p>
        </w:tc>
        <w:tc>
          <w:tcPr>
            <w:tcW w:w="801" w:type="dxa"/>
            <w:tcBorders>
              <w:top w:val="nil"/>
              <w:left w:val="nil"/>
              <w:bottom w:val="single" w:sz="4" w:space="0" w:color="auto"/>
              <w:right w:val="single" w:sz="4" w:space="0" w:color="auto"/>
            </w:tcBorders>
            <w:shd w:val="clear" w:color="auto" w:fill="auto"/>
            <w:textDirection w:val="btLr"/>
            <w:vAlign w:val="center"/>
          </w:tcPr>
          <w:p w:rsidR="009F549C" w:rsidRPr="00666074" w:rsidRDefault="004E1601" w:rsidP="004C390F">
            <w:pPr>
              <w:jc w:val="center"/>
              <w:rPr>
                <w:rFonts w:ascii="Arial" w:hAnsi="Arial" w:cs="Arial"/>
                <w:color w:val="000000"/>
                <w:sz w:val="16"/>
                <w:szCs w:val="16"/>
              </w:rPr>
            </w:pPr>
            <w:r>
              <w:rPr>
                <w:rFonts w:ascii="Arial" w:hAnsi="Arial" w:cs="Arial"/>
                <w:color w:val="000000"/>
                <w:sz w:val="16"/>
                <w:szCs w:val="16"/>
              </w:rPr>
              <w:t>6</w:t>
            </w:r>
          </w:p>
        </w:tc>
      </w:tr>
      <w:tr w:rsidR="009F549C" w:rsidRPr="00666074" w:rsidTr="004C39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9F549C" w:rsidRPr="00666074" w:rsidRDefault="009F549C" w:rsidP="004C390F">
            <w:pPr>
              <w:rPr>
                <w:rFonts w:ascii="Arial" w:hAnsi="Arial" w:cs="Arial"/>
                <w:b/>
                <w:bCs/>
                <w:color w:val="000000"/>
                <w:sz w:val="16"/>
                <w:szCs w:val="16"/>
              </w:rPr>
            </w:pPr>
          </w:p>
        </w:tc>
        <w:tc>
          <w:tcPr>
            <w:tcW w:w="684" w:type="dxa"/>
            <w:vMerge/>
            <w:tcBorders>
              <w:top w:val="single" w:sz="4" w:space="0" w:color="auto"/>
              <w:left w:val="single" w:sz="4" w:space="0" w:color="auto"/>
              <w:bottom w:val="nil"/>
              <w:right w:val="single" w:sz="4" w:space="0" w:color="auto"/>
            </w:tcBorders>
            <w:shd w:val="clear" w:color="auto" w:fill="auto"/>
            <w:textDirection w:val="btLr"/>
            <w:vAlign w:val="center"/>
          </w:tcPr>
          <w:p w:rsidR="009F549C" w:rsidRPr="00DF36F3" w:rsidRDefault="009F549C" w:rsidP="004C390F">
            <w:pPr>
              <w:jc w:val="cente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shd w:val="clear" w:color="auto" w:fill="auto"/>
            <w:textDirection w:val="btLr"/>
            <w:vAlign w:val="center"/>
          </w:tcPr>
          <w:p w:rsidR="009F549C" w:rsidRPr="00DF36F3" w:rsidRDefault="009F549C" w:rsidP="004C390F">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9F549C" w:rsidRPr="00666074" w:rsidRDefault="00437D0F" w:rsidP="004C390F">
            <w:pPr>
              <w:jc w:val="center"/>
              <w:rPr>
                <w:rFonts w:ascii="Arial" w:hAnsi="Arial" w:cs="Arial"/>
                <w:b/>
                <w:bCs/>
                <w:color w:val="000000"/>
                <w:sz w:val="16"/>
                <w:szCs w:val="16"/>
              </w:rPr>
            </w:pPr>
            <w:r>
              <w:rPr>
                <w:rFonts w:ascii="Arial" w:hAnsi="Arial" w:cs="Arial"/>
                <w:b/>
                <w:bCs/>
                <w:color w:val="000000"/>
                <w:sz w:val="16"/>
                <w:szCs w:val="16"/>
              </w:rPr>
              <w:t>18</w:t>
            </w:r>
          </w:p>
        </w:tc>
        <w:tc>
          <w:tcPr>
            <w:tcW w:w="5527" w:type="dxa"/>
            <w:tcBorders>
              <w:top w:val="nil"/>
              <w:left w:val="nil"/>
              <w:bottom w:val="single" w:sz="4" w:space="0" w:color="auto"/>
              <w:right w:val="single" w:sz="4" w:space="0" w:color="auto"/>
            </w:tcBorders>
            <w:shd w:val="clear" w:color="auto" w:fill="auto"/>
            <w:vAlign w:val="center"/>
          </w:tcPr>
          <w:p w:rsidR="00391E37" w:rsidRPr="00391E37" w:rsidRDefault="00391E37" w:rsidP="00391E37">
            <w:pPr>
              <w:jc w:val="center"/>
              <w:rPr>
                <w:rFonts w:ascii="Arial" w:hAnsi="Arial" w:cs="Arial"/>
                <w:sz w:val="16"/>
                <w:szCs w:val="16"/>
              </w:rPr>
            </w:pPr>
            <w:r w:rsidRPr="00391E37">
              <w:rPr>
                <w:rFonts w:ascii="Arial" w:hAnsi="Arial" w:cs="Arial"/>
                <w:sz w:val="16"/>
                <w:szCs w:val="16"/>
              </w:rPr>
              <w:t xml:space="preserve">Valid Certificate of Analysis of the Type / class of material used for the immediate container of the quoted item/s, as issued by the manufacturer of the material coupled with Invoice/proof of purchase: </w:t>
            </w:r>
          </w:p>
          <w:p w:rsidR="00391E37" w:rsidRPr="00391E37" w:rsidRDefault="00391E37" w:rsidP="00391E37">
            <w:pPr>
              <w:jc w:val="center"/>
              <w:rPr>
                <w:rFonts w:ascii="Arial" w:hAnsi="Arial" w:cs="Arial"/>
                <w:sz w:val="16"/>
                <w:szCs w:val="16"/>
              </w:rPr>
            </w:pPr>
          </w:p>
          <w:p w:rsidR="00391E37" w:rsidRPr="00391E37" w:rsidRDefault="00391E37" w:rsidP="00391E37">
            <w:pPr>
              <w:jc w:val="center"/>
              <w:rPr>
                <w:rFonts w:ascii="Arial" w:hAnsi="Arial" w:cs="Arial"/>
                <w:sz w:val="16"/>
                <w:szCs w:val="16"/>
              </w:rPr>
            </w:pPr>
            <w:r w:rsidRPr="00391E37">
              <w:rPr>
                <w:rFonts w:ascii="Arial" w:hAnsi="Arial" w:cs="Arial"/>
                <w:sz w:val="16"/>
                <w:szCs w:val="16"/>
              </w:rPr>
              <w:t>For award of marks, the certificate of analysis must clearly mention:</w:t>
            </w:r>
          </w:p>
          <w:p w:rsidR="00391E37" w:rsidRPr="00391E37" w:rsidRDefault="00391E37" w:rsidP="00391E37">
            <w:pPr>
              <w:jc w:val="center"/>
              <w:rPr>
                <w:rFonts w:ascii="Arial" w:hAnsi="Arial" w:cs="Arial"/>
                <w:sz w:val="16"/>
                <w:szCs w:val="16"/>
              </w:rPr>
            </w:pPr>
            <w:r w:rsidRPr="00391E37">
              <w:rPr>
                <w:rFonts w:ascii="Arial" w:hAnsi="Arial" w:cs="Arial"/>
                <w:sz w:val="16"/>
                <w:szCs w:val="16"/>
              </w:rPr>
              <w:t>1. Materials e.g., Aluminium Foil, PVC, Capsule Shells, Plastic (HDPE, LDPE) or any other material used for the immediate container of the quoted item complying with US, European, British, Japanese pharmacopoeial standards, or must clearly mention that the material is of a Pharmaceutical grade.</w:t>
            </w:r>
          </w:p>
          <w:p w:rsidR="00391E37" w:rsidRPr="00391E37" w:rsidRDefault="00391E37" w:rsidP="00391E37">
            <w:pPr>
              <w:jc w:val="center"/>
              <w:rPr>
                <w:rFonts w:ascii="Arial" w:hAnsi="Arial" w:cs="Arial"/>
                <w:sz w:val="16"/>
                <w:szCs w:val="16"/>
              </w:rPr>
            </w:pPr>
            <w:r w:rsidRPr="00391E37">
              <w:rPr>
                <w:rFonts w:ascii="Arial" w:hAnsi="Arial" w:cs="Arial"/>
                <w:sz w:val="16"/>
                <w:szCs w:val="16"/>
              </w:rPr>
              <w:t>2. Type of Glass material for Liquid ampoules must be USP class 1 (Non-compliance shall lead to disqualification of the quoted product).</w:t>
            </w:r>
          </w:p>
          <w:p w:rsidR="00391E37" w:rsidRPr="00391E37" w:rsidRDefault="00391E37" w:rsidP="00391E37">
            <w:pPr>
              <w:jc w:val="center"/>
              <w:rPr>
                <w:rFonts w:ascii="Arial" w:hAnsi="Arial" w:cs="Arial"/>
                <w:sz w:val="16"/>
                <w:szCs w:val="16"/>
              </w:rPr>
            </w:pPr>
            <w:r w:rsidRPr="00391E37">
              <w:rPr>
                <w:rFonts w:ascii="Arial" w:hAnsi="Arial" w:cs="Arial"/>
                <w:sz w:val="16"/>
                <w:szCs w:val="16"/>
              </w:rPr>
              <w:t>3. Type of Glass material for Oral Syrups/ Suspensions must be USP Type 3 or better (Non-compliance or non-provision of CoA of glass material shall lead to disqualification of the quoted product).</w:t>
            </w:r>
          </w:p>
          <w:p w:rsidR="00391E37" w:rsidRPr="00391E37" w:rsidRDefault="00391E37" w:rsidP="00391E37">
            <w:pPr>
              <w:jc w:val="center"/>
              <w:rPr>
                <w:rFonts w:ascii="Arial" w:hAnsi="Arial" w:cs="Arial"/>
                <w:sz w:val="16"/>
                <w:szCs w:val="16"/>
              </w:rPr>
            </w:pPr>
          </w:p>
          <w:p w:rsidR="00391E37" w:rsidRPr="00391E37" w:rsidRDefault="00391E37" w:rsidP="00391E37">
            <w:pPr>
              <w:jc w:val="center"/>
              <w:rPr>
                <w:rFonts w:ascii="Arial" w:hAnsi="Arial" w:cs="Arial"/>
                <w:sz w:val="16"/>
                <w:szCs w:val="16"/>
              </w:rPr>
            </w:pPr>
            <w:r w:rsidRPr="00391E37">
              <w:rPr>
                <w:rFonts w:ascii="Arial" w:hAnsi="Arial" w:cs="Arial"/>
                <w:sz w:val="16"/>
                <w:szCs w:val="16"/>
              </w:rPr>
              <w:t xml:space="preserve">4. For Dry Powder Injectables, </w:t>
            </w:r>
          </w:p>
          <w:p w:rsidR="00391E37" w:rsidRPr="00391E37" w:rsidRDefault="00391E37" w:rsidP="00391E37">
            <w:pPr>
              <w:jc w:val="center"/>
              <w:rPr>
                <w:rFonts w:ascii="Arial" w:hAnsi="Arial" w:cs="Arial"/>
                <w:sz w:val="16"/>
                <w:szCs w:val="16"/>
              </w:rPr>
            </w:pPr>
            <w:r w:rsidRPr="00391E37">
              <w:rPr>
                <w:rFonts w:ascii="Arial" w:hAnsi="Arial" w:cs="Arial"/>
                <w:sz w:val="16"/>
                <w:szCs w:val="16"/>
              </w:rPr>
              <w:t xml:space="preserve">          a. For USP Type 1 Glass 4 marks will be awarded.</w:t>
            </w:r>
          </w:p>
          <w:p w:rsidR="00391E37" w:rsidRPr="00391E37" w:rsidRDefault="00391E37" w:rsidP="00391E37">
            <w:pPr>
              <w:jc w:val="center"/>
              <w:rPr>
                <w:rFonts w:ascii="Arial" w:hAnsi="Arial" w:cs="Arial"/>
                <w:sz w:val="16"/>
                <w:szCs w:val="16"/>
              </w:rPr>
            </w:pPr>
            <w:r w:rsidRPr="00391E37">
              <w:rPr>
                <w:rFonts w:ascii="Arial" w:hAnsi="Arial" w:cs="Arial"/>
                <w:sz w:val="16"/>
                <w:szCs w:val="16"/>
              </w:rPr>
              <w:t xml:space="preserve">          b. For USP Type 2 Glass 2 marks will be awarded.</w:t>
            </w:r>
          </w:p>
          <w:p w:rsidR="00391E37" w:rsidRPr="00391E37" w:rsidRDefault="00391E37" w:rsidP="00391E37">
            <w:pPr>
              <w:jc w:val="center"/>
              <w:rPr>
                <w:rFonts w:ascii="Arial" w:hAnsi="Arial" w:cs="Arial"/>
                <w:sz w:val="16"/>
                <w:szCs w:val="16"/>
              </w:rPr>
            </w:pPr>
            <w:r w:rsidRPr="00391E37">
              <w:rPr>
                <w:rFonts w:ascii="Arial" w:hAnsi="Arial" w:cs="Arial"/>
                <w:sz w:val="16"/>
                <w:szCs w:val="16"/>
              </w:rPr>
              <w:t xml:space="preserve">          c. For products where USP Type 3 glass is used or where the CoA of Glass material is not provided shall lead to disqualification of the item (s).</w:t>
            </w:r>
          </w:p>
          <w:p w:rsidR="009F549C" w:rsidRPr="00666074" w:rsidRDefault="00391E37" w:rsidP="00391E37">
            <w:pPr>
              <w:jc w:val="center"/>
              <w:rPr>
                <w:rFonts w:ascii="Arial" w:hAnsi="Arial" w:cs="Arial"/>
                <w:sz w:val="16"/>
                <w:szCs w:val="16"/>
              </w:rPr>
            </w:pPr>
            <w:r w:rsidRPr="00391E37">
              <w:rPr>
                <w:rFonts w:ascii="Arial" w:hAnsi="Arial" w:cs="Arial"/>
                <w:sz w:val="16"/>
                <w:szCs w:val="16"/>
              </w:rPr>
              <w:t>(Documents duly attested by the Senior executive of the firm).</w:t>
            </w:r>
          </w:p>
        </w:tc>
        <w:tc>
          <w:tcPr>
            <w:tcW w:w="801" w:type="dxa"/>
            <w:tcBorders>
              <w:top w:val="nil"/>
              <w:left w:val="nil"/>
              <w:bottom w:val="single" w:sz="4" w:space="0" w:color="auto"/>
              <w:right w:val="single" w:sz="4" w:space="0" w:color="auto"/>
            </w:tcBorders>
            <w:shd w:val="clear" w:color="auto" w:fill="auto"/>
            <w:textDirection w:val="btLr"/>
            <w:vAlign w:val="center"/>
          </w:tcPr>
          <w:p w:rsidR="009F549C" w:rsidRPr="00666074" w:rsidRDefault="009F549C" w:rsidP="004C390F">
            <w:pPr>
              <w:jc w:val="center"/>
              <w:rPr>
                <w:rFonts w:ascii="Arial" w:hAnsi="Arial" w:cs="Arial"/>
                <w:color w:val="000000"/>
                <w:sz w:val="16"/>
                <w:szCs w:val="16"/>
              </w:rPr>
            </w:pPr>
            <w:r>
              <w:rPr>
                <w:rFonts w:ascii="Arial" w:hAnsi="Arial" w:cs="Arial"/>
                <w:color w:val="000000"/>
                <w:sz w:val="16"/>
                <w:szCs w:val="16"/>
              </w:rPr>
              <w:t>4</w:t>
            </w:r>
          </w:p>
        </w:tc>
      </w:tr>
      <w:tr w:rsidR="009F549C" w:rsidRPr="00666074" w:rsidTr="004C39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9F549C" w:rsidRPr="00666074" w:rsidRDefault="009F549C" w:rsidP="004C390F">
            <w:pPr>
              <w:rPr>
                <w:rFonts w:ascii="Arial" w:hAnsi="Arial" w:cs="Arial"/>
                <w:b/>
                <w:bCs/>
                <w:color w:val="000000"/>
                <w:sz w:val="16"/>
                <w:szCs w:val="16"/>
              </w:rPr>
            </w:pPr>
          </w:p>
        </w:tc>
        <w:tc>
          <w:tcPr>
            <w:tcW w:w="684" w:type="dxa"/>
            <w:vMerge/>
            <w:tcBorders>
              <w:top w:val="single" w:sz="4" w:space="0" w:color="auto"/>
              <w:left w:val="single" w:sz="4" w:space="0" w:color="auto"/>
              <w:bottom w:val="nil"/>
              <w:right w:val="single" w:sz="4" w:space="0" w:color="auto"/>
            </w:tcBorders>
            <w:shd w:val="clear" w:color="auto" w:fill="auto"/>
            <w:textDirection w:val="btLr"/>
            <w:vAlign w:val="center"/>
          </w:tcPr>
          <w:p w:rsidR="009F549C" w:rsidRPr="00DF36F3" w:rsidRDefault="009F549C" w:rsidP="004C390F">
            <w:pPr>
              <w:jc w:val="cente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shd w:val="clear" w:color="auto" w:fill="auto"/>
            <w:textDirection w:val="btLr"/>
            <w:vAlign w:val="center"/>
          </w:tcPr>
          <w:p w:rsidR="009F549C" w:rsidRPr="00DF36F3" w:rsidRDefault="009F549C" w:rsidP="004C390F">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9F549C" w:rsidRPr="00666074" w:rsidRDefault="00437D0F" w:rsidP="00206E83">
            <w:pPr>
              <w:jc w:val="center"/>
              <w:rPr>
                <w:rFonts w:ascii="Arial" w:hAnsi="Arial" w:cs="Arial"/>
                <w:b/>
                <w:bCs/>
                <w:color w:val="000000"/>
                <w:sz w:val="16"/>
                <w:szCs w:val="16"/>
              </w:rPr>
            </w:pPr>
            <w:r>
              <w:rPr>
                <w:rFonts w:ascii="Arial" w:hAnsi="Arial" w:cs="Arial"/>
                <w:b/>
                <w:bCs/>
                <w:color w:val="000000"/>
                <w:sz w:val="16"/>
                <w:szCs w:val="16"/>
              </w:rPr>
              <w:t xml:space="preserve">                       17</w:t>
            </w:r>
          </w:p>
        </w:tc>
        <w:tc>
          <w:tcPr>
            <w:tcW w:w="5527" w:type="dxa"/>
            <w:tcBorders>
              <w:top w:val="nil"/>
              <w:left w:val="nil"/>
              <w:bottom w:val="single" w:sz="4" w:space="0" w:color="auto"/>
              <w:right w:val="single" w:sz="4" w:space="0" w:color="auto"/>
            </w:tcBorders>
            <w:shd w:val="clear" w:color="auto" w:fill="auto"/>
            <w:vAlign w:val="center"/>
          </w:tcPr>
          <w:p w:rsidR="00391E37" w:rsidRPr="00391E37" w:rsidRDefault="00391E37" w:rsidP="00391E37">
            <w:pPr>
              <w:jc w:val="center"/>
              <w:rPr>
                <w:rFonts w:ascii="Arial" w:hAnsi="Arial" w:cs="Arial"/>
                <w:sz w:val="16"/>
                <w:szCs w:val="16"/>
              </w:rPr>
            </w:pPr>
            <w:r w:rsidRPr="00391E37">
              <w:rPr>
                <w:rFonts w:ascii="Arial" w:hAnsi="Arial" w:cs="Arial"/>
                <w:sz w:val="16"/>
                <w:szCs w:val="16"/>
              </w:rPr>
              <w:t>Valid WHO prequalification</w:t>
            </w:r>
          </w:p>
          <w:p w:rsidR="00391E37" w:rsidRPr="00391E37" w:rsidRDefault="00391E37" w:rsidP="00391E37">
            <w:pPr>
              <w:jc w:val="center"/>
              <w:rPr>
                <w:rFonts w:ascii="Arial" w:hAnsi="Arial" w:cs="Arial"/>
                <w:sz w:val="16"/>
                <w:szCs w:val="16"/>
              </w:rPr>
            </w:pPr>
            <w:r w:rsidRPr="00391E37">
              <w:rPr>
                <w:rFonts w:ascii="Arial" w:hAnsi="Arial" w:cs="Arial"/>
                <w:sz w:val="16"/>
                <w:szCs w:val="16"/>
              </w:rPr>
              <w:t xml:space="preserve">and / or </w:t>
            </w:r>
          </w:p>
          <w:p w:rsidR="00391E37" w:rsidRPr="00391E37" w:rsidRDefault="00391E37" w:rsidP="00391E37">
            <w:pPr>
              <w:jc w:val="center"/>
              <w:rPr>
                <w:rFonts w:ascii="Arial" w:hAnsi="Arial" w:cs="Arial"/>
                <w:sz w:val="16"/>
                <w:szCs w:val="16"/>
              </w:rPr>
            </w:pPr>
            <w:r w:rsidRPr="00391E37">
              <w:rPr>
                <w:rFonts w:ascii="Arial" w:hAnsi="Arial" w:cs="Arial"/>
                <w:sz w:val="16"/>
                <w:szCs w:val="16"/>
              </w:rPr>
              <w:t>Valid product registration in SRA country(ies)</w:t>
            </w:r>
          </w:p>
          <w:p w:rsidR="00391E37" w:rsidRPr="00391E37" w:rsidRDefault="00391E37" w:rsidP="00391E37">
            <w:pPr>
              <w:jc w:val="center"/>
              <w:rPr>
                <w:rFonts w:ascii="Arial" w:hAnsi="Arial" w:cs="Arial"/>
                <w:sz w:val="16"/>
                <w:szCs w:val="16"/>
              </w:rPr>
            </w:pPr>
            <w:r w:rsidRPr="00391E37">
              <w:rPr>
                <w:rFonts w:ascii="Arial" w:hAnsi="Arial" w:cs="Arial"/>
                <w:sz w:val="16"/>
                <w:szCs w:val="16"/>
              </w:rPr>
              <w:t>and / or</w:t>
            </w:r>
          </w:p>
          <w:p w:rsidR="00391E37" w:rsidRPr="00391E37" w:rsidRDefault="00391E37" w:rsidP="00391E37">
            <w:pPr>
              <w:jc w:val="center"/>
              <w:rPr>
                <w:rFonts w:ascii="Arial" w:hAnsi="Arial" w:cs="Arial"/>
                <w:sz w:val="16"/>
                <w:szCs w:val="16"/>
              </w:rPr>
            </w:pPr>
            <w:r w:rsidRPr="00391E37">
              <w:rPr>
                <w:rFonts w:ascii="Arial" w:hAnsi="Arial" w:cs="Arial"/>
                <w:sz w:val="16"/>
                <w:szCs w:val="16"/>
              </w:rPr>
              <w:t>Valid free sale certificate issued by regulatory body of any SRA country(ies)</w:t>
            </w:r>
          </w:p>
          <w:p w:rsidR="00391E37" w:rsidRPr="00391E37" w:rsidRDefault="00391E37" w:rsidP="00391E37">
            <w:pPr>
              <w:jc w:val="center"/>
              <w:rPr>
                <w:rFonts w:ascii="Arial" w:hAnsi="Arial" w:cs="Arial"/>
                <w:sz w:val="16"/>
                <w:szCs w:val="16"/>
              </w:rPr>
            </w:pPr>
            <w:r w:rsidRPr="00391E37">
              <w:rPr>
                <w:rFonts w:ascii="Arial" w:hAnsi="Arial" w:cs="Arial"/>
                <w:sz w:val="16"/>
                <w:szCs w:val="16"/>
              </w:rPr>
              <w:t xml:space="preserve"> 03 marks. </w:t>
            </w:r>
          </w:p>
          <w:p w:rsidR="00391E37" w:rsidRPr="00391E37" w:rsidRDefault="00391E37" w:rsidP="00391E37">
            <w:pPr>
              <w:jc w:val="center"/>
              <w:rPr>
                <w:rFonts w:ascii="Arial" w:hAnsi="Arial" w:cs="Arial"/>
                <w:sz w:val="16"/>
                <w:szCs w:val="16"/>
              </w:rPr>
            </w:pPr>
            <w:r w:rsidRPr="00391E37">
              <w:rPr>
                <w:rFonts w:ascii="Arial" w:hAnsi="Arial" w:cs="Arial"/>
                <w:sz w:val="16"/>
                <w:szCs w:val="16"/>
              </w:rPr>
              <w:lastRenderedPageBreak/>
              <w:t>Certificates on company's own letter heads shall not be acceptable.</w:t>
            </w:r>
          </w:p>
          <w:p w:rsidR="00391E37" w:rsidRPr="00391E37" w:rsidRDefault="00391E37" w:rsidP="00391E37">
            <w:pPr>
              <w:jc w:val="center"/>
              <w:rPr>
                <w:rFonts w:ascii="Arial" w:hAnsi="Arial" w:cs="Arial"/>
                <w:sz w:val="16"/>
                <w:szCs w:val="16"/>
              </w:rPr>
            </w:pPr>
            <w:r w:rsidRPr="00391E37">
              <w:rPr>
                <w:rFonts w:ascii="Arial" w:hAnsi="Arial" w:cs="Arial"/>
                <w:sz w:val="16"/>
                <w:szCs w:val="16"/>
              </w:rPr>
              <w:t>(copies of relevant certificates duly attested by the senior executive of the firm)</w:t>
            </w:r>
          </w:p>
          <w:p w:rsidR="009F549C" w:rsidRPr="00666074" w:rsidRDefault="00391E37" w:rsidP="00391E37">
            <w:pPr>
              <w:jc w:val="center"/>
              <w:rPr>
                <w:rFonts w:ascii="Arial" w:hAnsi="Arial" w:cs="Arial"/>
                <w:sz w:val="16"/>
                <w:szCs w:val="16"/>
              </w:rPr>
            </w:pPr>
            <w:r w:rsidRPr="00391E37">
              <w:rPr>
                <w:rFonts w:ascii="Arial" w:hAnsi="Arial" w:cs="Arial"/>
                <w:sz w:val="16"/>
                <w:szCs w:val="16"/>
              </w:rPr>
              <w:t>Note: Valid Certificates for the same brand shall be provided. Certificate on company's own letter head shall not be acceptable.</w:t>
            </w:r>
          </w:p>
        </w:tc>
        <w:tc>
          <w:tcPr>
            <w:tcW w:w="801" w:type="dxa"/>
            <w:tcBorders>
              <w:top w:val="nil"/>
              <w:left w:val="nil"/>
              <w:bottom w:val="single" w:sz="4" w:space="0" w:color="auto"/>
              <w:right w:val="single" w:sz="4" w:space="0" w:color="auto"/>
            </w:tcBorders>
            <w:shd w:val="clear" w:color="auto" w:fill="auto"/>
            <w:textDirection w:val="btLr"/>
            <w:vAlign w:val="center"/>
          </w:tcPr>
          <w:p w:rsidR="009F549C" w:rsidRPr="00666074" w:rsidRDefault="00206E83" w:rsidP="00206E83">
            <w:pPr>
              <w:jc w:val="center"/>
              <w:rPr>
                <w:rFonts w:ascii="Arial" w:hAnsi="Arial" w:cs="Arial"/>
                <w:color w:val="000000"/>
                <w:sz w:val="16"/>
                <w:szCs w:val="16"/>
              </w:rPr>
            </w:pPr>
            <w:r>
              <w:rPr>
                <w:rFonts w:ascii="Arial" w:hAnsi="Arial" w:cs="Arial"/>
                <w:color w:val="000000"/>
                <w:sz w:val="16"/>
                <w:szCs w:val="16"/>
              </w:rPr>
              <w:lastRenderedPageBreak/>
              <w:t xml:space="preserve">                     3</w:t>
            </w:r>
          </w:p>
        </w:tc>
      </w:tr>
      <w:tr w:rsidR="009F549C" w:rsidRPr="00666074" w:rsidTr="004C39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9F549C" w:rsidRPr="00666074" w:rsidRDefault="009F549C" w:rsidP="004C390F">
            <w:pPr>
              <w:rPr>
                <w:rFonts w:ascii="Arial" w:hAnsi="Arial" w:cs="Arial"/>
                <w:b/>
                <w:bCs/>
                <w:color w:val="000000"/>
                <w:sz w:val="16"/>
                <w:szCs w:val="16"/>
              </w:rPr>
            </w:pPr>
          </w:p>
        </w:tc>
        <w:tc>
          <w:tcPr>
            <w:tcW w:w="684" w:type="dxa"/>
            <w:vMerge/>
            <w:tcBorders>
              <w:top w:val="single" w:sz="4" w:space="0" w:color="auto"/>
              <w:left w:val="single" w:sz="4" w:space="0" w:color="auto"/>
              <w:bottom w:val="nil"/>
              <w:right w:val="single" w:sz="4" w:space="0" w:color="auto"/>
            </w:tcBorders>
            <w:shd w:val="clear" w:color="auto" w:fill="auto"/>
            <w:textDirection w:val="btLr"/>
            <w:vAlign w:val="center"/>
          </w:tcPr>
          <w:p w:rsidR="009F549C" w:rsidRPr="00DF36F3" w:rsidRDefault="009F549C" w:rsidP="004C390F">
            <w:pPr>
              <w:jc w:val="cente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shd w:val="clear" w:color="auto" w:fill="auto"/>
            <w:textDirection w:val="btLr"/>
            <w:vAlign w:val="center"/>
          </w:tcPr>
          <w:p w:rsidR="009F549C" w:rsidRPr="00DF36F3" w:rsidRDefault="009F549C" w:rsidP="004C390F">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9F549C" w:rsidRPr="00666074" w:rsidRDefault="00437D0F" w:rsidP="004C390F">
            <w:pPr>
              <w:jc w:val="center"/>
              <w:rPr>
                <w:rFonts w:ascii="Arial" w:hAnsi="Arial" w:cs="Arial"/>
                <w:b/>
                <w:bCs/>
                <w:color w:val="000000"/>
                <w:sz w:val="16"/>
                <w:szCs w:val="16"/>
              </w:rPr>
            </w:pPr>
            <w:r>
              <w:rPr>
                <w:rFonts w:ascii="Arial" w:hAnsi="Arial" w:cs="Arial"/>
                <w:b/>
                <w:bCs/>
                <w:color w:val="000000"/>
                <w:sz w:val="16"/>
                <w:szCs w:val="16"/>
              </w:rPr>
              <w:t>16</w:t>
            </w:r>
          </w:p>
        </w:tc>
        <w:tc>
          <w:tcPr>
            <w:tcW w:w="5527" w:type="dxa"/>
            <w:tcBorders>
              <w:top w:val="nil"/>
              <w:left w:val="nil"/>
              <w:bottom w:val="single" w:sz="4" w:space="0" w:color="auto"/>
              <w:right w:val="single" w:sz="4" w:space="0" w:color="auto"/>
            </w:tcBorders>
            <w:shd w:val="clear" w:color="auto" w:fill="auto"/>
            <w:vAlign w:val="center"/>
          </w:tcPr>
          <w:p w:rsidR="009F549C" w:rsidRPr="00666074" w:rsidRDefault="00391E37" w:rsidP="004C390F">
            <w:pPr>
              <w:jc w:val="center"/>
              <w:rPr>
                <w:rFonts w:ascii="Arial" w:hAnsi="Arial" w:cs="Arial"/>
                <w:sz w:val="16"/>
                <w:szCs w:val="16"/>
              </w:rPr>
            </w:pPr>
            <w:r w:rsidRPr="00391E37">
              <w:rPr>
                <w:rFonts w:ascii="Arial" w:hAnsi="Arial" w:cs="Arial"/>
                <w:sz w:val="16"/>
                <w:szCs w:val="16"/>
              </w:rPr>
              <w:t>API/s source accreditation by WHO, US-FDA, EMA, MHRA, TGA, PMDA, Swiss Medic or Health Canada or by regulatory authority/body of SRAs co</w:t>
            </w:r>
            <w:r w:rsidR="001318F4">
              <w:rPr>
                <w:rFonts w:ascii="Arial" w:hAnsi="Arial" w:cs="Arial"/>
                <w:sz w:val="16"/>
                <w:szCs w:val="16"/>
              </w:rPr>
              <w:t>untry (ies)</w:t>
            </w:r>
            <w:r w:rsidRPr="00391E37">
              <w:rPr>
                <w:rFonts w:ascii="Arial" w:hAnsi="Arial" w:cs="Arial"/>
                <w:sz w:val="16"/>
                <w:szCs w:val="16"/>
              </w:rPr>
              <w:t xml:space="preserve"> (form of undertaking to accompany an application for License to import Drugs).</w:t>
            </w:r>
          </w:p>
        </w:tc>
        <w:tc>
          <w:tcPr>
            <w:tcW w:w="801" w:type="dxa"/>
            <w:tcBorders>
              <w:top w:val="nil"/>
              <w:left w:val="nil"/>
              <w:bottom w:val="single" w:sz="4" w:space="0" w:color="auto"/>
              <w:right w:val="single" w:sz="4" w:space="0" w:color="auto"/>
            </w:tcBorders>
            <w:shd w:val="clear" w:color="auto" w:fill="auto"/>
            <w:textDirection w:val="btLr"/>
            <w:vAlign w:val="center"/>
          </w:tcPr>
          <w:p w:rsidR="009F549C" w:rsidRPr="00666074" w:rsidRDefault="00206E83" w:rsidP="004C390F">
            <w:pPr>
              <w:jc w:val="center"/>
              <w:rPr>
                <w:rFonts w:ascii="Arial" w:hAnsi="Arial" w:cs="Arial"/>
                <w:color w:val="000000"/>
                <w:sz w:val="16"/>
                <w:szCs w:val="16"/>
              </w:rPr>
            </w:pPr>
            <w:r>
              <w:rPr>
                <w:rFonts w:ascii="Arial" w:hAnsi="Arial" w:cs="Arial"/>
                <w:color w:val="000000"/>
                <w:sz w:val="16"/>
                <w:szCs w:val="16"/>
              </w:rPr>
              <w:t>4</w:t>
            </w:r>
          </w:p>
        </w:tc>
      </w:tr>
      <w:tr w:rsidR="00437D0F" w:rsidRPr="00666074" w:rsidTr="004C39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84" w:type="dxa"/>
            <w:vMerge/>
            <w:tcBorders>
              <w:top w:val="single" w:sz="4" w:space="0" w:color="auto"/>
              <w:left w:val="single" w:sz="4" w:space="0" w:color="auto"/>
              <w:bottom w:val="nil"/>
              <w:right w:val="single" w:sz="4" w:space="0" w:color="auto"/>
            </w:tcBorders>
            <w:shd w:val="clear" w:color="auto" w:fill="auto"/>
            <w:textDirection w:val="btLr"/>
            <w:vAlign w:val="center"/>
          </w:tcPr>
          <w:p w:rsidR="00437D0F" w:rsidRPr="00DF36F3" w:rsidRDefault="00437D0F" w:rsidP="00437D0F">
            <w:pPr>
              <w:jc w:val="cente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shd w:val="clear" w:color="auto" w:fill="auto"/>
            <w:textDirection w:val="btLr"/>
            <w:vAlign w:val="center"/>
          </w:tcPr>
          <w:p w:rsidR="00437D0F" w:rsidRPr="00DF36F3" w:rsidRDefault="00437D0F" w:rsidP="00437D0F">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Pr>
                <w:rFonts w:ascii="Arial" w:hAnsi="Arial" w:cs="Arial"/>
                <w:b/>
                <w:bCs/>
                <w:color w:val="000000"/>
                <w:sz w:val="16"/>
                <w:szCs w:val="16"/>
              </w:rPr>
              <w:t>15</w:t>
            </w:r>
          </w:p>
        </w:tc>
        <w:tc>
          <w:tcPr>
            <w:tcW w:w="5527" w:type="dxa"/>
            <w:tcBorders>
              <w:top w:val="nil"/>
              <w:left w:val="nil"/>
              <w:bottom w:val="single" w:sz="4" w:space="0" w:color="auto"/>
              <w:right w:val="single" w:sz="4" w:space="0" w:color="auto"/>
            </w:tcBorders>
            <w:shd w:val="clear" w:color="auto" w:fill="auto"/>
            <w:vAlign w:val="center"/>
          </w:tcPr>
          <w:p w:rsidR="00437D0F" w:rsidRPr="00391E37" w:rsidRDefault="00437D0F" w:rsidP="00437D0F">
            <w:pPr>
              <w:jc w:val="center"/>
              <w:rPr>
                <w:rFonts w:ascii="Arial" w:hAnsi="Arial" w:cs="Arial"/>
                <w:sz w:val="16"/>
                <w:szCs w:val="16"/>
              </w:rPr>
            </w:pPr>
            <w:r w:rsidRPr="00391E37">
              <w:rPr>
                <w:rFonts w:ascii="Arial" w:hAnsi="Arial" w:cs="Arial"/>
                <w:sz w:val="16"/>
                <w:szCs w:val="16"/>
              </w:rPr>
              <w:t>Goods Declaration certificate of imported API of the quoted item/s from Pakistan Customs, coupled with valid airway bill or Bill of Lading for the quoted item/s, not older than 24 months from the cutoff date for submission of bids.</w:t>
            </w:r>
          </w:p>
          <w:p w:rsidR="00437D0F" w:rsidRPr="00666074" w:rsidRDefault="00437D0F" w:rsidP="00437D0F">
            <w:pPr>
              <w:jc w:val="center"/>
              <w:rPr>
                <w:rFonts w:ascii="Arial" w:hAnsi="Arial" w:cs="Arial"/>
                <w:sz w:val="16"/>
                <w:szCs w:val="16"/>
              </w:rPr>
            </w:pPr>
            <w:r w:rsidRPr="00391E37">
              <w:rPr>
                <w:rFonts w:ascii="Arial" w:hAnsi="Arial" w:cs="Arial"/>
                <w:sz w:val="16"/>
                <w:szCs w:val="16"/>
              </w:rPr>
              <w:t>In cases where Raw materials are acquired from Registered Local sources valid invoice (s) not older than</w:t>
            </w:r>
            <w:r>
              <w:rPr>
                <w:rFonts w:ascii="Arial" w:hAnsi="Arial" w:cs="Arial"/>
                <w:sz w:val="16"/>
                <w:szCs w:val="16"/>
              </w:rPr>
              <w:t xml:space="preserve"> 24 months shall be considered.</w:t>
            </w:r>
          </w:p>
        </w:tc>
        <w:tc>
          <w:tcPr>
            <w:tcW w:w="801"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4</w:t>
            </w:r>
          </w:p>
        </w:tc>
      </w:tr>
      <w:tr w:rsidR="00437D0F" w:rsidRPr="00666074" w:rsidTr="004C390F">
        <w:trPr>
          <w:trHeight w:val="539"/>
        </w:trPr>
        <w:tc>
          <w:tcPr>
            <w:tcW w:w="798" w:type="dxa"/>
            <w:vMerge/>
            <w:tcBorders>
              <w:top w:val="single" w:sz="4" w:space="0" w:color="auto"/>
              <w:left w:val="single" w:sz="4" w:space="0" w:color="auto"/>
              <w:bottom w:val="single" w:sz="4" w:space="0" w:color="000000"/>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84"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37D0F" w:rsidRPr="00DF36F3" w:rsidRDefault="00437D0F" w:rsidP="00437D0F">
            <w:pPr>
              <w:jc w:val="center"/>
              <w:rPr>
                <w:rFonts w:ascii="Arial" w:hAnsi="Arial" w:cs="Arial"/>
                <w:b/>
                <w:bCs/>
                <w:color w:val="000000"/>
                <w:sz w:val="16"/>
                <w:szCs w:val="16"/>
              </w:rPr>
            </w:pPr>
          </w:p>
        </w:tc>
        <w:tc>
          <w:tcPr>
            <w:tcW w:w="630"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37D0F" w:rsidRPr="00DF36F3" w:rsidRDefault="00437D0F" w:rsidP="00437D0F">
            <w:pPr>
              <w:jc w:val="cente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Pr>
                <w:rFonts w:ascii="Arial" w:hAnsi="Arial" w:cs="Arial"/>
                <w:b/>
                <w:bCs/>
                <w:color w:val="000000"/>
                <w:sz w:val="16"/>
                <w:szCs w:val="16"/>
              </w:rPr>
              <w:t>14</w:t>
            </w:r>
          </w:p>
        </w:tc>
        <w:tc>
          <w:tcPr>
            <w:tcW w:w="5527" w:type="dxa"/>
            <w:tcBorders>
              <w:top w:val="nil"/>
              <w:left w:val="nil"/>
              <w:bottom w:val="single" w:sz="4" w:space="0" w:color="auto"/>
              <w:right w:val="single" w:sz="4" w:space="0" w:color="auto"/>
            </w:tcBorders>
            <w:shd w:val="clear" w:color="auto" w:fill="auto"/>
            <w:vAlign w:val="center"/>
          </w:tcPr>
          <w:p w:rsidR="00437D0F" w:rsidRPr="00391E37" w:rsidRDefault="00437D0F" w:rsidP="00437D0F">
            <w:pPr>
              <w:jc w:val="center"/>
              <w:rPr>
                <w:rFonts w:ascii="Arial" w:hAnsi="Arial" w:cs="Arial"/>
                <w:sz w:val="16"/>
                <w:szCs w:val="16"/>
              </w:rPr>
            </w:pPr>
            <w:r w:rsidRPr="00391E37">
              <w:rPr>
                <w:rFonts w:ascii="Arial" w:hAnsi="Arial" w:cs="Arial"/>
                <w:sz w:val="16"/>
                <w:szCs w:val="16"/>
              </w:rPr>
              <w:t>Bioavailability/ Bioequivalence study of the quoted product conducted by WHO Audited Labs must be attached along with the bid and study must be available on WHO Website)</w:t>
            </w:r>
          </w:p>
          <w:p w:rsidR="00437D0F" w:rsidRPr="00391E37" w:rsidRDefault="00437D0F" w:rsidP="00437D0F">
            <w:pPr>
              <w:jc w:val="center"/>
              <w:rPr>
                <w:rFonts w:ascii="Arial" w:hAnsi="Arial" w:cs="Arial"/>
                <w:sz w:val="16"/>
                <w:szCs w:val="16"/>
              </w:rPr>
            </w:pPr>
            <w:r w:rsidRPr="00391E37">
              <w:rPr>
                <w:rFonts w:ascii="Arial" w:hAnsi="Arial" w:cs="Arial"/>
                <w:sz w:val="16"/>
                <w:szCs w:val="16"/>
              </w:rPr>
              <w:t>and / or</w:t>
            </w:r>
          </w:p>
          <w:p w:rsidR="00437D0F" w:rsidRPr="00391E37" w:rsidRDefault="00437D0F" w:rsidP="00437D0F">
            <w:pPr>
              <w:jc w:val="center"/>
              <w:rPr>
                <w:rFonts w:ascii="Arial" w:hAnsi="Arial" w:cs="Arial"/>
                <w:sz w:val="16"/>
                <w:szCs w:val="16"/>
              </w:rPr>
            </w:pPr>
            <w:r w:rsidRPr="00391E37">
              <w:rPr>
                <w:rFonts w:ascii="Arial" w:hAnsi="Arial" w:cs="Arial"/>
                <w:sz w:val="16"/>
                <w:szCs w:val="16"/>
              </w:rPr>
              <w:t>For biologicals, bio-similarity studies shall be provided for award of marks in this parameter.</w:t>
            </w:r>
          </w:p>
          <w:p w:rsidR="00437D0F" w:rsidRPr="00391E37" w:rsidRDefault="00437D0F" w:rsidP="00437D0F">
            <w:pPr>
              <w:jc w:val="center"/>
              <w:rPr>
                <w:rFonts w:ascii="Arial" w:hAnsi="Arial" w:cs="Arial"/>
                <w:sz w:val="16"/>
                <w:szCs w:val="16"/>
              </w:rPr>
            </w:pPr>
            <w:r w:rsidRPr="00391E37">
              <w:rPr>
                <w:rFonts w:ascii="Arial" w:hAnsi="Arial" w:cs="Arial"/>
                <w:sz w:val="16"/>
                <w:szCs w:val="16"/>
              </w:rPr>
              <w:t>and / or</w:t>
            </w:r>
          </w:p>
          <w:p w:rsidR="00437D0F" w:rsidRPr="00391E37" w:rsidRDefault="00437D0F" w:rsidP="00437D0F">
            <w:pPr>
              <w:jc w:val="center"/>
              <w:rPr>
                <w:rFonts w:ascii="Arial" w:hAnsi="Arial" w:cs="Arial"/>
                <w:sz w:val="16"/>
                <w:szCs w:val="16"/>
              </w:rPr>
            </w:pPr>
            <w:r w:rsidRPr="00391E37">
              <w:rPr>
                <w:rFonts w:ascii="Arial" w:hAnsi="Arial" w:cs="Arial"/>
                <w:sz w:val="16"/>
                <w:szCs w:val="16"/>
              </w:rPr>
              <w:t>In case of Large volume (100ml to 5L) parenteral product validation report shall be submitted.</w:t>
            </w:r>
          </w:p>
          <w:p w:rsidR="00437D0F" w:rsidRPr="00391E37" w:rsidRDefault="00437D0F" w:rsidP="00437D0F">
            <w:pPr>
              <w:jc w:val="center"/>
              <w:rPr>
                <w:rFonts w:ascii="Arial" w:hAnsi="Arial" w:cs="Arial"/>
                <w:sz w:val="16"/>
                <w:szCs w:val="16"/>
              </w:rPr>
            </w:pPr>
            <w:r w:rsidRPr="00391E37">
              <w:rPr>
                <w:rFonts w:ascii="Arial" w:hAnsi="Arial" w:cs="Arial"/>
                <w:sz w:val="16"/>
                <w:szCs w:val="16"/>
              </w:rPr>
              <w:t>and / or</w:t>
            </w:r>
          </w:p>
          <w:p w:rsidR="00437D0F" w:rsidRPr="00666074" w:rsidRDefault="00437D0F" w:rsidP="00437D0F">
            <w:pPr>
              <w:jc w:val="center"/>
              <w:rPr>
                <w:rFonts w:ascii="Arial" w:hAnsi="Arial" w:cs="Arial"/>
                <w:sz w:val="16"/>
                <w:szCs w:val="16"/>
              </w:rPr>
            </w:pPr>
            <w:r w:rsidRPr="00391E37">
              <w:rPr>
                <w:rFonts w:ascii="Arial" w:hAnsi="Arial" w:cs="Arial"/>
                <w:sz w:val="16"/>
                <w:szCs w:val="16"/>
              </w:rPr>
              <w:t>Proof of inventor / innovator products from relevant body shall be provided where the firm claims that the bioequivalence / biosimilarity is not applicable. Proof on company's own letter head shall not be acceptable.</w:t>
            </w:r>
          </w:p>
        </w:tc>
        <w:tc>
          <w:tcPr>
            <w:tcW w:w="801"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4</w:t>
            </w:r>
          </w:p>
        </w:tc>
      </w:tr>
      <w:tr w:rsidR="00437D0F" w:rsidRPr="00666074" w:rsidTr="004C390F">
        <w:trPr>
          <w:trHeight w:val="792"/>
        </w:trPr>
        <w:tc>
          <w:tcPr>
            <w:tcW w:w="798" w:type="dxa"/>
            <w:vMerge/>
            <w:tcBorders>
              <w:top w:val="single" w:sz="4" w:space="0" w:color="auto"/>
              <w:left w:val="single" w:sz="4" w:space="0" w:color="auto"/>
              <w:bottom w:val="single" w:sz="4" w:space="0" w:color="000000"/>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84" w:type="dxa"/>
            <w:vMerge w:val="restart"/>
            <w:tcBorders>
              <w:top w:val="single" w:sz="4" w:space="0" w:color="auto"/>
              <w:left w:val="single" w:sz="4" w:space="0" w:color="auto"/>
              <w:right w:val="single" w:sz="4" w:space="0" w:color="auto"/>
            </w:tcBorders>
            <w:textDirection w:val="btLr"/>
            <w:vAlign w:val="center"/>
          </w:tcPr>
          <w:p w:rsidR="00437D0F" w:rsidRPr="00666074" w:rsidRDefault="00437D0F" w:rsidP="00437D0F">
            <w:pPr>
              <w:ind w:left="173" w:right="113"/>
              <w:jc w:val="center"/>
              <w:rPr>
                <w:rFonts w:ascii="Arial" w:hAnsi="Arial" w:cs="Arial"/>
                <w:b/>
                <w:bCs/>
                <w:color w:val="000000"/>
                <w:sz w:val="16"/>
                <w:szCs w:val="16"/>
              </w:rPr>
            </w:pPr>
            <w:r w:rsidRPr="00391E37">
              <w:rPr>
                <w:rFonts w:ascii="Arial" w:hAnsi="Arial" w:cs="Arial"/>
                <w:b/>
                <w:bCs/>
                <w:color w:val="000000"/>
                <w:sz w:val="16"/>
                <w:szCs w:val="16"/>
              </w:rPr>
              <w:t>Factory Technical Evaluation Parameters</w:t>
            </w:r>
          </w:p>
        </w:tc>
        <w:tc>
          <w:tcPr>
            <w:tcW w:w="630" w:type="dxa"/>
            <w:vMerge w:val="restart"/>
            <w:tcBorders>
              <w:top w:val="single" w:sz="4" w:space="0" w:color="auto"/>
              <w:left w:val="single" w:sz="4" w:space="0" w:color="auto"/>
              <w:bottom w:val="nil"/>
              <w:right w:val="single" w:sz="4" w:space="0" w:color="auto"/>
            </w:tcBorders>
            <w:textDirection w:val="btLr"/>
            <w:vAlign w:val="center"/>
          </w:tcPr>
          <w:p w:rsidR="00437D0F" w:rsidRPr="00666074" w:rsidRDefault="00437D0F" w:rsidP="00437D0F">
            <w:pPr>
              <w:ind w:left="113" w:right="113"/>
              <w:jc w:val="center"/>
              <w:rPr>
                <w:rFonts w:ascii="Arial" w:hAnsi="Arial" w:cs="Arial"/>
                <w:b/>
                <w:bCs/>
                <w:color w:val="000000"/>
                <w:sz w:val="16"/>
                <w:szCs w:val="16"/>
              </w:rPr>
            </w:pPr>
            <w:r w:rsidRPr="0056690F">
              <w:rPr>
                <w:rFonts w:ascii="Arial" w:hAnsi="Arial" w:cs="Arial"/>
                <w:b/>
                <w:bCs/>
                <w:color w:val="000000"/>
                <w:sz w:val="16"/>
                <w:szCs w:val="16"/>
              </w:rPr>
              <w:t>Factory Evaluation Visit Score</w:t>
            </w:r>
          </w:p>
        </w:tc>
        <w:tc>
          <w:tcPr>
            <w:tcW w:w="798" w:type="dxa"/>
            <w:tcBorders>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Pr>
                <w:rFonts w:ascii="Arial" w:hAnsi="Arial" w:cs="Arial"/>
                <w:b/>
                <w:bCs/>
                <w:color w:val="000000"/>
                <w:sz w:val="16"/>
                <w:szCs w:val="16"/>
              </w:rPr>
              <w:t>13</w:t>
            </w:r>
          </w:p>
        </w:tc>
        <w:tc>
          <w:tcPr>
            <w:tcW w:w="5527" w:type="dxa"/>
            <w:tcBorders>
              <w:left w:val="nil"/>
              <w:bottom w:val="single" w:sz="4" w:space="0" w:color="auto"/>
              <w:right w:val="single" w:sz="4" w:space="0" w:color="auto"/>
            </w:tcBorders>
            <w:shd w:val="clear" w:color="auto" w:fill="auto"/>
            <w:vAlign w:val="center"/>
          </w:tcPr>
          <w:p w:rsidR="00437D0F" w:rsidRPr="00A50A4D" w:rsidRDefault="00437D0F" w:rsidP="00437D0F">
            <w:pPr>
              <w:jc w:val="center"/>
              <w:rPr>
                <w:rFonts w:ascii="Arial" w:hAnsi="Arial" w:cs="Arial"/>
                <w:sz w:val="16"/>
                <w:szCs w:val="16"/>
              </w:rPr>
            </w:pPr>
            <w:r w:rsidRPr="00A50A4D">
              <w:rPr>
                <w:rFonts w:ascii="Arial" w:hAnsi="Arial" w:cs="Arial"/>
                <w:sz w:val="16"/>
                <w:szCs w:val="16"/>
              </w:rPr>
              <w:t>Availablity of Functional and validated Heating, Ventilation, &amp; Air Conditioing (HVAC) system, with all rel</w:t>
            </w:r>
            <w:r>
              <w:rPr>
                <w:rFonts w:ascii="Arial" w:hAnsi="Arial" w:cs="Arial"/>
                <w:sz w:val="16"/>
                <w:szCs w:val="16"/>
              </w:rPr>
              <w:t>evant Equipment, Testing, Logs.</w:t>
            </w:r>
          </w:p>
          <w:p w:rsidR="00437D0F" w:rsidRPr="00DF36F3" w:rsidRDefault="00437D0F" w:rsidP="00437D0F">
            <w:pPr>
              <w:jc w:val="center"/>
              <w:rPr>
                <w:rFonts w:ascii="Arial" w:hAnsi="Arial" w:cs="Arial"/>
                <w:sz w:val="16"/>
                <w:szCs w:val="16"/>
              </w:rPr>
            </w:pPr>
            <w:r w:rsidRPr="00A50A4D">
              <w:rPr>
                <w:rFonts w:ascii="Arial" w:hAnsi="Arial" w:cs="Arial"/>
                <w:sz w:val="16"/>
                <w:szCs w:val="16"/>
              </w:rPr>
              <w:t>(</w:t>
            </w:r>
            <w:r>
              <w:rPr>
                <w:rFonts w:ascii="Arial" w:hAnsi="Arial" w:cs="Arial"/>
                <w:sz w:val="16"/>
                <w:szCs w:val="16"/>
              </w:rPr>
              <w:t>N</w:t>
            </w:r>
            <w:r w:rsidRPr="00A50A4D">
              <w:rPr>
                <w:rFonts w:ascii="Arial" w:hAnsi="Arial" w:cs="Arial"/>
                <w:sz w:val="16"/>
                <w:szCs w:val="16"/>
              </w:rPr>
              <w:t>on-functionality of the HVAC system and/or testing and/or logs, shall lead to Disqualification of the firm.</w:t>
            </w:r>
          </w:p>
        </w:tc>
        <w:tc>
          <w:tcPr>
            <w:tcW w:w="801" w:type="dxa"/>
            <w:tcBorders>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2</w:t>
            </w:r>
          </w:p>
        </w:tc>
      </w:tr>
      <w:tr w:rsidR="00437D0F" w:rsidRPr="00666074" w:rsidTr="00437D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Pr>
                <w:rFonts w:ascii="Arial" w:hAnsi="Arial" w:cs="Arial"/>
                <w:b/>
                <w:bCs/>
                <w:color w:val="000000"/>
                <w:sz w:val="16"/>
                <w:szCs w:val="16"/>
              </w:rPr>
              <w:t>12</w:t>
            </w:r>
          </w:p>
        </w:tc>
        <w:tc>
          <w:tcPr>
            <w:tcW w:w="5527" w:type="dxa"/>
            <w:tcBorders>
              <w:top w:val="nil"/>
              <w:left w:val="nil"/>
              <w:bottom w:val="single" w:sz="4" w:space="0" w:color="auto"/>
              <w:right w:val="single" w:sz="4" w:space="0" w:color="auto"/>
            </w:tcBorders>
            <w:shd w:val="clear" w:color="auto" w:fill="auto"/>
            <w:vAlign w:val="center"/>
          </w:tcPr>
          <w:p w:rsidR="00437D0F" w:rsidRPr="00A50A4D" w:rsidRDefault="00437D0F" w:rsidP="00437D0F">
            <w:pPr>
              <w:jc w:val="center"/>
              <w:rPr>
                <w:rFonts w:ascii="Arial" w:hAnsi="Arial" w:cs="Arial"/>
                <w:sz w:val="16"/>
                <w:szCs w:val="16"/>
              </w:rPr>
            </w:pPr>
            <w:r w:rsidRPr="00A50A4D">
              <w:rPr>
                <w:rFonts w:ascii="Arial" w:hAnsi="Arial" w:cs="Arial"/>
                <w:sz w:val="16"/>
                <w:szCs w:val="16"/>
              </w:rPr>
              <w:t>Adequate availability of qualified &amp; relevant Human Resource as per requirements mentioned</w:t>
            </w:r>
            <w:r>
              <w:rPr>
                <w:rFonts w:ascii="Arial" w:hAnsi="Arial" w:cs="Arial"/>
                <w:sz w:val="16"/>
                <w:szCs w:val="16"/>
              </w:rPr>
              <w:t xml:space="preserve"> in schedule-B of DRAP  </w:t>
            </w:r>
          </w:p>
          <w:p w:rsidR="00437D0F" w:rsidRPr="00666074" w:rsidRDefault="00437D0F" w:rsidP="00437D0F">
            <w:pPr>
              <w:jc w:val="center"/>
              <w:rPr>
                <w:rFonts w:ascii="Arial" w:hAnsi="Arial" w:cs="Arial"/>
                <w:sz w:val="16"/>
                <w:szCs w:val="16"/>
              </w:rPr>
            </w:pPr>
            <w:r w:rsidRPr="00A50A4D">
              <w:rPr>
                <w:rFonts w:ascii="Arial" w:hAnsi="Arial" w:cs="Arial"/>
                <w:sz w:val="16"/>
                <w:szCs w:val="16"/>
              </w:rPr>
              <w:t>(Certified by the senior executive of the firm, Non-availability shall lead to disqualification of the firm.</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2</w:t>
            </w:r>
          </w:p>
        </w:tc>
      </w:tr>
      <w:tr w:rsidR="00437D0F" w:rsidRPr="00666074" w:rsidTr="004C39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Pr>
                <w:rFonts w:ascii="Arial" w:hAnsi="Arial" w:cs="Arial"/>
                <w:b/>
                <w:bCs/>
                <w:color w:val="000000"/>
                <w:sz w:val="16"/>
                <w:szCs w:val="16"/>
              </w:rPr>
              <w:t>11</w:t>
            </w:r>
          </w:p>
        </w:tc>
        <w:tc>
          <w:tcPr>
            <w:tcW w:w="5527" w:type="dxa"/>
            <w:tcBorders>
              <w:top w:val="nil"/>
              <w:left w:val="nil"/>
              <w:bottom w:val="single" w:sz="4" w:space="0" w:color="auto"/>
              <w:right w:val="single" w:sz="4" w:space="0" w:color="auto"/>
            </w:tcBorders>
            <w:shd w:val="clear" w:color="auto" w:fill="auto"/>
            <w:vAlign w:val="center"/>
          </w:tcPr>
          <w:p w:rsidR="00437D0F" w:rsidRPr="00A50A4D" w:rsidRDefault="00437D0F" w:rsidP="00437D0F">
            <w:pPr>
              <w:jc w:val="center"/>
              <w:rPr>
                <w:rFonts w:ascii="Arial" w:hAnsi="Arial" w:cs="Arial"/>
                <w:sz w:val="16"/>
                <w:szCs w:val="16"/>
              </w:rPr>
            </w:pPr>
            <w:r w:rsidRPr="00A50A4D">
              <w:rPr>
                <w:rFonts w:ascii="Arial" w:hAnsi="Arial" w:cs="Arial"/>
                <w:sz w:val="16"/>
                <w:szCs w:val="16"/>
              </w:rPr>
              <w:t>Adherence to cGMP guidelines, (as in Schedule-B of DRAP), in area / secti</w:t>
            </w:r>
            <w:r>
              <w:rPr>
                <w:rFonts w:ascii="Arial" w:hAnsi="Arial" w:cs="Arial"/>
                <w:sz w:val="16"/>
                <w:szCs w:val="16"/>
              </w:rPr>
              <w:t xml:space="preserve">on of the quoted product (s).  </w:t>
            </w:r>
          </w:p>
          <w:p w:rsidR="00437D0F" w:rsidRPr="00DF36F3" w:rsidRDefault="00437D0F" w:rsidP="00437D0F">
            <w:pPr>
              <w:jc w:val="center"/>
              <w:rPr>
                <w:rFonts w:ascii="Arial" w:hAnsi="Arial" w:cs="Arial"/>
                <w:sz w:val="16"/>
                <w:szCs w:val="16"/>
              </w:rPr>
            </w:pPr>
            <w:r w:rsidRPr="00A50A4D">
              <w:rPr>
                <w:rFonts w:ascii="Arial" w:hAnsi="Arial" w:cs="Arial"/>
                <w:sz w:val="16"/>
                <w:szCs w:val="16"/>
              </w:rPr>
              <w:t>Non-compliance to cGMP guidelines shall lead to disqualification of the firm).</w:t>
            </w:r>
          </w:p>
        </w:tc>
        <w:tc>
          <w:tcPr>
            <w:tcW w:w="801" w:type="dxa"/>
            <w:tcBorders>
              <w:top w:val="nil"/>
              <w:left w:val="nil"/>
              <w:bottom w:val="single" w:sz="4" w:space="0" w:color="auto"/>
              <w:right w:val="single" w:sz="4" w:space="0" w:color="auto"/>
            </w:tcBorders>
            <w:shd w:val="clear" w:color="auto" w:fill="auto"/>
            <w:textDirection w:val="btLr"/>
            <w:vAlign w:val="center"/>
          </w:tcPr>
          <w:p w:rsidR="00437D0F" w:rsidRDefault="00437D0F" w:rsidP="00437D0F">
            <w:pPr>
              <w:jc w:val="center"/>
              <w:rPr>
                <w:rFonts w:ascii="Arial" w:hAnsi="Arial" w:cs="Arial"/>
                <w:color w:val="000000"/>
                <w:sz w:val="16"/>
                <w:szCs w:val="16"/>
              </w:rPr>
            </w:pPr>
            <w:r>
              <w:rPr>
                <w:rFonts w:ascii="Arial" w:hAnsi="Arial" w:cs="Arial"/>
                <w:color w:val="000000"/>
                <w:sz w:val="16"/>
                <w:szCs w:val="16"/>
              </w:rPr>
              <w:t>2</w:t>
            </w:r>
          </w:p>
        </w:tc>
      </w:tr>
      <w:tr w:rsidR="00437D0F" w:rsidRPr="00666074" w:rsidTr="004C39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437D0F" w:rsidRDefault="00437D0F" w:rsidP="00437D0F">
            <w:pPr>
              <w:jc w:val="center"/>
              <w:rPr>
                <w:rFonts w:ascii="Arial" w:hAnsi="Arial" w:cs="Arial"/>
                <w:b/>
                <w:bCs/>
                <w:color w:val="000000"/>
                <w:sz w:val="16"/>
                <w:szCs w:val="16"/>
              </w:rPr>
            </w:pPr>
            <w:r>
              <w:rPr>
                <w:rFonts w:ascii="Arial" w:hAnsi="Arial" w:cs="Arial"/>
                <w:b/>
                <w:bCs/>
                <w:color w:val="000000"/>
                <w:sz w:val="16"/>
                <w:szCs w:val="16"/>
              </w:rPr>
              <w:t>10</w:t>
            </w:r>
          </w:p>
        </w:tc>
        <w:tc>
          <w:tcPr>
            <w:tcW w:w="5527" w:type="dxa"/>
            <w:tcBorders>
              <w:top w:val="nil"/>
              <w:left w:val="nil"/>
              <w:bottom w:val="single" w:sz="4" w:space="0" w:color="auto"/>
              <w:right w:val="single" w:sz="4" w:space="0" w:color="auto"/>
            </w:tcBorders>
            <w:shd w:val="clear" w:color="auto" w:fill="auto"/>
            <w:vAlign w:val="center"/>
          </w:tcPr>
          <w:p w:rsidR="00437D0F" w:rsidRPr="00A50A4D" w:rsidRDefault="00437D0F" w:rsidP="00437D0F">
            <w:pPr>
              <w:jc w:val="center"/>
              <w:rPr>
                <w:rFonts w:ascii="Arial" w:hAnsi="Arial" w:cs="Arial"/>
                <w:sz w:val="16"/>
                <w:szCs w:val="16"/>
              </w:rPr>
            </w:pPr>
            <w:r w:rsidRPr="00A50A4D">
              <w:rPr>
                <w:rFonts w:ascii="Arial" w:hAnsi="Arial" w:cs="Arial"/>
                <w:sz w:val="16"/>
                <w:szCs w:val="16"/>
              </w:rPr>
              <w:t xml:space="preserve">Raw material, In-process and Finished good storage (as in Schedule B of DRAP) </w:t>
            </w:r>
          </w:p>
          <w:p w:rsidR="00437D0F" w:rsidRPr="00DF36F3" w:rsidRDefault="00437D0F" w:rsidP="00437D0F">
            <w:pPr>
              <w:jc w:val="center"/>
              <w:rPr>
                <w:rFonts w:ascii="Arial" w:hAnsi="Arial" w:cs="Arial"/>
                <w:sz w:val="16"/>
                <w:szCs w:val="16"/>
              </w:rPr>
            </w:pPr>
            <w:r w:rsidRPr="00A50A4D">
              <w:rPr>
                <w:rFonts w:ascii="Arial" w:hAnsi="Arial" w:cs="Arial"/>
                <w:sz w:val="16"/>
                <w:szCs w:val="16"/>
              </w:rPr>
              <w:t>Non-adherence to GSP shall lead to disqualification of the firm.</w:t>
            </w:r>
          </w:p>
        </w:tc>
        <w:tc>
          <w:tcPr>
            <w:tcW w:w="801" w:type="dxa"/>
            <w:tcBorders>
              <w:top w:val="nil"/>
              <w:left w:val="nil"/>
              <w:bottom w:val="single" w:sz="4" w:space="0" w:color="auto"/>
              <w:right w:val="single" w:sz="4" w:space="0" w:color="auto"/>
            </w:tcBorders>
            <w:shd w:val="clear" w:color="auto" w:fill="auto"/>
            <w:textDirection w:val="btLr"/>
            <w:vAlign w:val="center"/>
          </w:tcPr>
          <w:p w:rsidR="00437D0F" w:rsidRDefault="00437D0F" w:rsidP="00437D0F">
            <w:pPr>
              <w:jc w:val="center"/>
              <w:rPr>
                <w:rFonts w:ascii="Arial" w:hAnsi="Arial" w:cs="Arial"/>
                <w:color w:val="000000"/>
                <w:sz w:val="16"/>
                <w:szCs w:val="16"/>
              </w:rPr>
            </w:pPr>
            <w:r>
              <w:rPr>
                <w:rFonts w:ascii="Arial" w:hAnsi="Arial" w:cs="Arial"/>
                <w:color w:val="000000"/>
                <w:sz w:val="16"/>
                <w:szCs w:val="16"/>
              </w:rPr>
              <w:t>2</w:t>
            </w:r>
          </w:p>
        </w:tc>
      </w:tr>
      <w:tr w:rsidR="00437D0F" w:rsidRPr="00666074" w:rsidTr="00437D0F">
        <w:trPr>
          <w:trHeight w:val="355"/>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30" w:type="dxa"/>
            <w:vMerge/>
            <w:tcBorders>
              <w:top w:val="single" w:sz="4" w:space="0" w:color="auto"/>
              <w:left w:val="single" w:sz="4" w:space="0" w:color="auto"/>
              <w:bottom w:val="nil"/>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437D0F" w:rsidRDefault="00437D0F" w:rsidP="00437D0F">
            <w:pPr>
              <w:jc w:val="center"/>
              <w:rPr>
                <w:rFonts w:ascii="Arial" w:hAnsi="Arial" w:cs="Arial"/>
                <w:b/>
                <w:bCs/>
                <w:color w:val="000000"/>
                <w:sz w:val="16"/>
                <w:szCs w:val="16"/>
              </w:rPr>
            </w:pPr>
            <w:r>
              <w:rPr>
                <w:rFonts w:ascii="Arial" w:hAnsi="Arial" w:cs="Arial"/>
                <w:b/>
                <w:bCs/>
                <w:color w:val="000000"/>
                <w:sz w:val="16"/>
                <w:szCs w:val="16"/>
              </w:rPr>
              <w:t>9</w:t>
            </w:r>
          </w:p>
        </w:tc>
        <w:tc>
          <w:tcPr>
            <w:tcW w:w="5527" w:type="dxa"/>
            <w:tcBorders>
              <w:top w:val="nil"/>
              <w:left w:val="nil"/>
              <w:bottom w:val="single" w:sz="4" w:space="0" w:color="auto"/>
              <w:right w:val="single" w:sz="4" w:space="0" w:color="auto"/>
            </w:tcBorders>
            <w:shd w:val="clear" w:color="auto" w:fill="auto"/>
            <w:vAlign w:val="center"/>
          </w:tcPr>
          <w:p w:rsidR="00437D0F" w:rsidRPr="00666074" w:rsidRDefault="00437D0F" w:rsidP="00437D0F">
            <w:pPr>
              <w:jc w:val="center"/>
              <w:rPr>
                <w:rFonts w:ascii="Arial" w:hAnsi="Arial" w:cs="Arial"/>
                <w:sz w:val="16"/>
                <w:szCs w:val="16"/>
              </w:rPr>
            </w:pPr>
            <w:r w:rsidRPr="00A50A4D">
              <w:rPr>
                <w:rFonts w:ascii="Arial" w:hAnsi="Arial" w:cs="Arial"/>
                <w:sz w:val="16"/>
                <w:szCs w:val="16"/>
              </w:rPr>
              <w:t>Availability of calibrated equipment for analysis of quoted items along with validated methods of testing of the quoted items and adherence to Good Laboratory Practices (GLP) in all labs +  Functional Stability Chamber (Both Accelerated and Real Ti</w:t>
            </w:r>
            <w:r>
              <w:rPr>
                <w:rFonts w:ascii="Arial" w:hAnsi="Arial" w:cs="Arial"/>
                <w:sz w:val="16"/>
                <w:szCs w:val="16"/>
              </w:rPr>
              <w:t xml:space="preserve">me)(as in Schedule B of DRAP)  </w:t>
            </w:r>
          </w:p>
        </w:tc>
        <w:tc>
          <w:tcPr>
            <w:tcW w:w="801" w:type="dxa"/>
            <w:tcBorders>
              <w:top w:val="nil"/>
              <w:left w:val="nil"/>
              <w:bottom w:val="single" w:sz="4" w:space="0" w:color="auto"/>
              <w:right w:val="single" w:sz="4" w:space="0" w:color="auto"/>
            </w:tcBorders>
            <w:shd w:val="clear" w:color="auto" w:fill="auto"/>
            <w:textDirection w:val="btLr"/>
            <w:vAlign w:val="center"/>
            <w:hideMark/>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2</w:t>
            </w:r>
          </w:p>
        </w:tc>
      </w:tr>
      <w:tr w:rsidR="00437D0F" w:rsidRPr="00666074" w:rsidTr="00437D0F">
        <w:trPr>
          <w:trHeight w:val="298"/>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30" w:type="dxa"/>
            <w:vMerge w:val="restart"/>
            <w:tcBorders>
              <w:top w:val="single" w:sz="4" w:space="0" w:color="auto"/>
              <w:left w:val="single" w:sz="4" w:space="0" w:color="auto"/>
              <w:right w:val="single" w:sz="4" w:space="0" w:color="auto"/>
            </w:tcBorders>
            <w:textDirection w:val="btLr"/>
            <w:vAlign w:val="center"/>
          </w:tcPr>
          <w:p w:rsidR="00437D0F" w:rsidRPr="00666074" w:rsidRDefault="00437D0F" w:rsidP="00437D0F">
            <w:pPr>
              <w:ind w:left="173" w:right="113"/>
              <w:jc w:val="center"/>
              <w:rPr>
                <w:rFonts w:ascii="Arial" w:hAnsi="Arial" w:cs="Arial"/>
                <w:b/>
                <w:bCs/>
                <w:color w:val="000000"/>
                <w:sz w:val="16"/>
                <w:szCs w:val="16"/>
              </w:rPr>
            </w:pPr>
            <w:r w:rsidRPr="009F549C">
              <w:rPr>
                <w:rFonts w:ascii="Arial" w:hAnsi="Arial" w:cs="Arial"/>
                <w:b/>
                <w:bCs/>
                <w:color w:val="000000"/>
                <w:sz w:val="16"/>
                <w:szCs w:val="16"/>
              </w:rPr>
              <w:t>Documents Based Factory Score</w:t>
            </w:r>
          </w:p>
        </w:tc>
        <w:tc>
          <w:tcPr>
            <w:tcW w:w="798"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Pr>
                <w:rFonts w:ascii="Arial" w:hAnsi="Arial" w:cs="Arial"/>
                <w:b/>
                <w:bCs/>
                <w:color w:val="000000"/>
                <w:sz w:val="16"/>
                <w:szCs w:val="16"/>
              </w:rPr>
              <w:t>8</w:t>
            </w:r>
          </w:p>
        </w:tc>
        <w:tc>
          <w:tcPr>
            <w:tcW w:w="5527" w:type="dxa"/>
            <w:tcBorders>
              <w:top w:val="nil"/>
              <w:left w:val="nil"/>
              <w:bottom w:val="single" w:sz="4" w:space="0" w:color="auto"/>
              <w:right w:val="single" w:sz="4" w:space="0" w:color="auto"/>
            </w:tcBorders>
            <w:shd w:val="clear" w:color="auto" w:fill="auto"/>
            <w:vAlign w:val="center"/>
          </w:tcPr>
          <w:p w:rsidR="00437D0F" w:rsidRPr="00DF36F3" w:rsidRDefault="00437D0F" w:rsidP="00437D0F">
            <w:pPr>
              <w:jc w:val="center"/>
              <w:rPr>
                <w:rFonts w:ascii="Arial" w:hAnsi="Arial" w:cs="Arial"/>
                <w:sz w:val="16"/>
                <w:szCs w:val="16"/>
              </w:rPr>
            </w:pPr>
            <w:r w:rsidRPr="00DF36F3">
              <w:rPr>
                <w:rFonts w:ascii="Arial" w:hAnsi="Arial" w:cs="Arial"/>
                <w:sz w:val="16"/>
                <w:szCs w:val="16"/>
              </w:rPr>
              <w:t>Valid documents of the Federal Board of Revenue (FBR) showing the total financial turnover of the firm for the last year. (a</w:t>
            </w:r>
            <w:r>
              <w:rPr>
                <w:rFonts w:ascii="Arial" w:hAnsi="Arial" w:cs="Arial"/>
                <w:sz w:val="16"/>
                <w:szCs w:val="16"/>
              </w:rPr>
              <w:t>lso to submit in technical bid)</w:t>
            </w:r>
          </w:p>
          <w:p w:rsidR="00437D0F" w:rsidRPr="00DF36F3" w:rsidRDefault="00437D0F" w:rsidP="00437D0F">
            <w:pPr>
              <w:jc w:val="center"/>
              <w:rPr>
                <w:rFonts w:ascii="Arial" w:hAnsi="Arial" w:cs="Arial"/>
                <w:sz w:val="16"/>
                <w:szCs w:val="16"/>
              </w:rPr>
            </w:pPr>
            <w:r>
              <w:rPr>
                <w:rFonts w:ascii="Arial" w:hAnsi="Arial" w:cs="Arial"/>
                <w:sz w:val="16"/>
                <w:szCs w:val="16"/>
              </w:rPr>
              <w:t>Maximum 8</w:t>
            </w:r>
            <w:r w:rsidRPr="00DF36F3">
              <w:rPr>
                <w:rFonts w:ascii="Arial" w:hAnsi="Arial" w:cs="Arial"/>
                <w:sz w:val="16"/>
                <w:szCs w:val="16"/>
              </w:rPr>
              <w:t xml:space="preserve"> marks shall be a</w:t>
            </w:r>
            <w:r>
              <w:rPr>
                <w:rFonts w:ascii="Arial" w:hAnsi="Arial" w:cs="Arial"/>
                <w:sz w:val="16"/>
                <w:szCs w:val="16"/>
              </w:rPr>
              <w:t>warded in the following manner:</w:t>
            </w:r>
          </w:p>
          <w:p w:rsidR="00437D0F" w:rsidRPr="00DF36F3" w:rsidRDefault="00437D0F" w:rsidP="00437D0F">
            <w:pPr>
              <w:jc w:val="center"/>
              <w:rPr>
                <w:rFonts w:ascii="Arial" w:hAnsi="Arial" w:cs="Arial"/>
                <w:sz w:val="16"/>
                <w:szCs w:val="16"/>
              </w:rPr>
            </w:pPr>
            <w:r w:rsidRPr="00DF36F3">
              <w:rPr>
                <w:rFonts w:ascii="Arial" w:hAnsi="Arial" w:cs="Arial"/>
                <w:sz w:val="16"/>
                <w:szCs w:val="16"/>
              </w:rPr>
              <w:t>Financial turnover of PKR</w:t>
            </w:r>
            <w:r>
              <w:rPr>
                <w:rFonts w:ascii="Arial" w:hAnsi="Arial" w:cs="Arial"/>
                <w:sz w:val="16"/>
                <w:szCs w:val="16"/>
              </w:rPr>
              <w:t xml:space="preserve"> below 50 million - 4 marks. </w:t>
            </w:r>
          </w:p>
          <w:p w:rsidR="00437D0F" w:rsidRPr="00DF36F3" w:rsidRDefault="00437D0F" w:rsidP="00437D0F">
            <w:pPr>
              <w:jc w:val="center"/>
              <w:rPr>
                <w:rFonts w:ascii="Arial" w:hAnsi="Arial" w:cs="Arial"/>
                <w:sz w:val="16"/>
                <w:szCs w:val="16"/>
              </w:rPr>
            </w:pPr>
            <w:r>
              <w:rPr>
                <w:rFonts w:ascii="Arial" w:hAnsi="Arial" w:cs="Arial"/>
                <w:sz w:val="16"/>
                <w:szCs w:val="16"/>
              </w:rPr>
              <w:t>Financial turnover PKR 50</w:t>
            </w:r>
            <w:r w:rsidRPr="00DF36F3">
              <w:rPr>
                <w:rFonts w:ascii="Arial" w:hAnsi="Arial" w:cs="Arial"/>
                <w:sz w:val="16"/>
                <w:szCs w:val="16"/>
              </w:rPr>
              <w:t xml:space="preserve"> mil</w:t>
            </w:r>
            <w:r>
              <w:rPr>
                <w:rFonts w:ascii="Arial" w:hAnsi="Arial" w:cs="Arial"/>
                <w:sz w:val="16"/>
                <w:szCs w:val="16"/>
              </w:rPr>
              <w:t>lion to 100 million - 6 marks.</w:t>
            </w:r>
          </w:p>
          <w:p w:rsidR="00437D0F" w:rsidRPr="00DF36F3" w:rsidRDefault="00437D0F" w:rsidP="00437D0F">
            <w:pPr>
              <w:jc w:val="center"/>
              <w:rPr>
                <w:rFonts w:ascii="Arial" w:hAnsi="Arial" w:cs="Arial"/>
                <w:sz w:val="16"/>
                <w:szCs w:val="16"/>
              </w:rPr>
            </w:pPr>
            <w:r w:rsidRPr="00DF36F3">
              <w:rPr>
                <w:rFonts w:ascii="Arial" w:hAnsi="Arial" w:cs="Arial"/>
                <w:sz w:val="16"/>
                <w:szCs w:val="16"/>
              </w:rPr>
              <w:t xml:space="preserve">Financial turnover of more </w:t>
            </w:r>
            <w:r>
              <w:rPr>
                <w:rFonts w:ascii="Arial" w:hAnsi="Arial" w:cs="Arial"/>
                <w:sz w:val="16"/>
                <w:szCs w:val="16"/>
              </w:rPr>
              <w:t>than PKR 100 million - 8 marks</w:t>
            </w:r>
          </w:p>
          <w:p w:rsidR="00437D0F" w:rsidRPr="00666074" w:rsidRDefault="00437D0F" w:rsidP="00437D0F">
            <w:pPr>
              <w:jc w:val="center"/>
              <w:rPr>
                <w:rFonts w:ascii="Arial" w:hAnsi="Arial" w:cs="Arial"/>
                <w:sz w:val="16"/>
                <w:szCs w:val="16"/>
              </w:rPr>
            </w:pPr>
            <w:r w:rsidRPr="00DF36F3">
              <w:rPr>
                <w:rFonts w:ascii="Arial" w:hAnsi="Arial" w:cs="Arial"/>
                <w:sz w:val="16"/>
                <w:szCs w:val="16"/>
              </w:rPr>
              <w:t>(The document shall be attested by a Senior executive of the firm)</w:t>
            </w:r>
          </w:p>
        </w:tc>
        <w:tc>
          <w:tcPr>
            <w:tcW w:w="801"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8</w:t>
            </w:r>
          </w:p>
        </w:tc>
      </w:tr>
      <w:tr w:rsidR="00437D0F" w:rsidRPr="00666074" w:rsidTr="009F549C">
        <w:trPr>
          <w:trHeight w:val="584"/>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30" w:type="dxa"/>
            <w:vMerge/>
            <w:tcBorders>
              <w:left w:val="single" w:sz="4" w:space="0" w:color="auto"/>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hideMark/>
          </w:tcPr>
          <w:p w:rsidR="00437D0F" w:rsidRPr="00666074" w:rsidRDefault="00437D0F" w:rsidP="00437D0F">
            <w:pPr>
              <w:rPr>
                <w:rFonts w:ascii="Arial" w:hAnsi="Arial" w:cs="Arial"/>
                <w:b/>
                <w:bCs/>
                <w:color w:val="000000"/>
                <w:sz w:val="16"/>
                <w:szCs w:val="16"/>
              </w:rPr>
            </w:pPr>
            <w:r>
              <w:rPr>
                <w:rFonts w:ascii="Arial" w:hAnsi="Arial" w:cs="Arial"/>
                <w:b/>
                <w:bCs/>
                <w:color w:val="000000"/>
                <w:sz w:val="16"/>
                <w:szCs w:val="16"/>
              </w:rPr>
              <w:t xml:space="preserve">        7   </w:t>
            </w:r>
          </w:p>
        </w:tc>
        <w:tc>
          <w:tcPr>
            <w:tcW w:w="5527" w:type="dxa"/>
            <w:tcBorders>
              <w:top w:val="nil"/>
              <w:left w:val="nil"/>
              <w:bottom w:val="single" w:sz="4" w:space="0" w:color="auto"/>
              <w:right w:val="single" w:sz="4" w:space="0" w:color="auto"/>
            </w:tcBorders>
            <w:shd w:val="clear" w:color="auto" w:fill="auto"/>
            <w:vAlign w:val="center"/>
          </w:tcPr>
          <w:p w:rsidR="00437D0F" w:rsidRPr="009F549C" w:rsidRDefault="00437D0F" w:rsidP="00437D0F">
            <w:pPr>
              <w:jc w:val="center"/>
              <w:rPr>
                <w:rFonts w:ascii="Arial" w:hAnsi="Arial" w:cs="Arial"/>
                <w:sz w:val="16"/>
                <w:szCs w:val="16"/>
              </w:rPr>
            </w:pPr>
            <w:r w:rsidRPr="009F549C">
              <w:rPr>
                <w:rFonts w:ascii="Arial" w:hAnsi="Arial" w:cs="Arial"/>
                <w:sz w:val="16"/>
                <w:szCs w:val="16"/>
              </w:rPr>
              <w:t>Valid calibration certificates issued by a firm accredited</w:t>
            </w:r>
            <w:r>
              <w:rPr>
                <w:rFonts w:ascii="Arial" w:hAnsi="Arial" w:cs="Arial"/>
                <w:sz w:val="16"/>
                <w:szCs w:val="16"/>
              </w:rPr>
              <w:t xml:space="preserve"> </w:t>
            </w:r>
            <w:r w:rsidRPr="009F549C">
              <w:rPr>
                <w:rFonts w:ascii="Arial" w:hAnsi="Arial" w:cs="Arial"/>
                <w:sz w:val="16"/>
                <w:szCs w:val="16"/>
              </w:rPr>
              <w:t>with PNAC for equipment / instruments used in the factory for Measuring, weighing, Assay/ Analysis of raw material, in-process material and finished products for the manufa</w:t>
            </w:r>
            <w:r>
              <w:rPr>
                <w:rFonts w:ascii="Arial" w:hAnsi="Arial" w:cs="Arial"/>
                <w:sz w:val="16"/>
                <w:szCs w:val="16"/>
              </w:rPr>
              <w:t>cturing of the quoted products.</w:t>
            </w:r>
          </w:p>
          <w:p w:rsidR="00437D0F" w:rsidRPr="00666074" w:rsidRDefault="00437D0F" w:rsidP="00437D0F">
            <w:pPr>
              <w:jc w:val="center"/>
              <w:rPr>
                <w:rFonts w:ascii="Arial" w:hAnsi="Arial" w:cs="Arial"/>
                <w:sz w:val="16"/>
                <w:szCs w:val="16"/>
              </w:rPr>
            </w:pPr>
            <w:r w:rsidRPr="009F549C">
              <w:rPr>
                <w:rFonts w:ascii="Arial" w:hAnsi="Arial" w:cs="Arial"/>
                <w:sz w:val="16"/>
                <w:szCs w:val="16"/>
              </w:rPr>
              <w:t>(Valid Calibration Certificates attested by Quality head of the firm).</w:t>
            </w:r>
          </w:p>
        </w:tc>
        <w:tc>
          <w:tcPr>
            <w:tcW w:w="801"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5</w:t>
            </w:r>
          </w:p>
        </w:tc>
      </w:tr>
      <w:tr w:rsidR="00437D0F" w:rsidRPr="00666074" w:rsidTr="009F549C">
        <w:trPr>
          <w:trHeight w:val="584"/>
        </w:trPr>
        <w:tc>
          <w:tcPr>
            <w:tcW w:w="798" w:type="dxa"/>
            <w:vMerge/>
            <w:tcBorders>
              <w:top w:val="single" w:sz="4" w:space="0" w:color="auto"/>
              <w:left w:val="single" w:sz="4" w:space="0" w:color="auto"/>
              <w:bottom w:val="single" w:sz="4" w:space="0" w:color="000000"/>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30" w:type="dxa"/>
            <w:vMerge/>
            <w:tcBorders>
              <w:left w:val="single" w:sz="4" w:space="0" w:color="auto"/>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Pr>
                <w:rFonts w:ascii="Arial" w:hAnsi="Arial" w:cs="Arial"/>
                <w:b/>
                <w:bCs/>
                <w:color w:val="000000"/>
                <w:sz w:val="16"/>
                <w:szCs w:val="16"/>
              </w:rPr>
              <w:t>6</w:t>
            </w:r>
          </w:p>
        </w:tc>
        <w:tc>
          <w:tcPr>
            <w:tcW w:w="5527" w:type="dxa"/>
            <w:tcBorders>
              <w:top w:val="nil"/>
              <w:left w:val="nil"/>
              <w:bottom w:val="single" w:sz="4" w:space="0" w:color="auto"/>
              <w:right w:val="single" w:sz="4" w:space="0" w:color="auto"/>
            </w:tcBorders>
            <w:shd w:val="clear" w:color="auto" w:fill="auto"/>
            <w:vAlign w:val="center"/>
          </w:tcPr>
          <w:p w:rsidR="00437D0F" w:rsidRPr="009F549C" w:rsidRDefault="00437D0F" w:rsidP="00437D0F">
            <w:pPr>
              <w:jc w:val="center"/>
              <w:rPr>
                <w:rFonts w:ascii="Arial" w:hAnsi="Arial" w:cs="Arial"/>
                <w:sz w:val="16"/>
                <w:szCs w:val="16"/>
              </w:rPr>
            </w:pPr>
            <w:r w:rsidRPr="009F549C">
              <w:rPr>
                <w:rFonts w:ascii="Arial" w:hAnsi="Arial" w:cs="Arial"/>
                <w:sz w:val="16"/>
                <w:szCs w:val="16"/>
              </w:rPr>
              <w:t>Latest IMS/IQVIA ranking of the leading manufacturer</w:t>
            </w:r>
            <w:r>
              <w:rPr>
                <w:rFonts w:ascii="Arial" w:hAnsi="Arial" w:cs="Arial"/>
                <w:sz w:val="16"/>
                <w:szCs w:val="16"/>
              </w:rPr>
              <w:t xml:space="preserve"> firm (by value) in Pakistan . </w:t>
            </w:r>
          </w:p>
          <w:p w:rsidR="00437D0F" w:rsidRPr="009F549C" w:rsidRDefault="00437D0F" w:rsidP="00437D0F">
            <w:pPr>
              <w:jc w:val="center"/>
              <w:rPr>
                <w:rFonts w:ascii="Arial" w:hAnsi="Arial" w:cs="Arial"/>
                <w:sz w:val="16"/>
                <w:szCs w:val="16"/>
              </w:rPr>
            </w:pPr>
            <w:r w:rsidRPr="009F549C">
              <w:rPr>
                <w:rFonts w:ascii="Arial" w:hAnsi="Arial" w:cs="Arial"/>
                <w:sz w:val="16"/>
                <w:szCs w:val="16"/>
              </w:rPr>
              <w:t>(12 months to da</w:t>
            </w:r>
            <w:r>
              <w:rPr>
                <w:rFonts w:ascii="Arial" w:hAnsi="Arial" w:cs="Arial"/>
                <w:sz w:val="16"/>
                <w:szCs w:val="16"/>
              </w:rPr>
              <w:t>te ranking will be considered).</w:t>
            </w:r>
          </w:p>
          <w:p w:rsidR="00437D0F" w:rsidRPr="009F549C" w:rsidRDefault="00437D0F" w:rsidP="00437D0F">
            <w:pPr>
              <w:jc w:val="center"/>
              <w:rPr>
                <w:rFonts w:ascii="Arial" w:hAnsi="Arial" w:cs="Arial"/>
                <w:sz w:val="16"/>
                <w:szCs w:val="16"/>
              </w:rPr>
            </w:pPr>
            <w:r w:rsidRPr="009F549C">
              <w:rPr>
                <w:rFonts w:ascii="Arial" w:hAnsi="Arial" w:cs="Arial"/>
                <w:sz w:val="16"/>
                <w:szCs w:val="16"/>
              </w:rPr>
              <w:t>1.  Firm having (12-Month) Ranking in top-10 posi</w:t>
            </w:r>
            <w:r>
              <w:rPr>
                <w:rFonts w:ascii="Arial" w:hAnsi="Arial" w:cs="Arial"/>
                <w:sz w:val="16"/>
                <w:szCs w:val="16"/>
              </w:rPr>
              <w:t>tions shall be awarded 5 marks.</w:t>
            </w:r>
          </w:p>
          <w:p w:rsidR="00437D0F" w:rsidRPr="009F549C" w:rsidRDefault="00437D0F" w:rsidP="00437D0F">
            <w:pPr>
              <w:jc w:val="center"/>
              <w:rPr>
                <w:rFonts w:ascii="Arial" w:hAnsi="Arial" w:cs="Arial"/>
                <w:sz w:val="16"/>
                <w:szCs w:val="16"/>
              </w:rPr>
            </w:pPr>
            <w:r w:rsidRPr="009F549C">
              <w:rPr>
                <w:rFonts w:ascii="Arial" w:hAnsi="Arial" w:cs="Arial"/>
                <w:sz w:val="16"/>
                <w:szCs w:val="16"/>
              </w:rPr>
              <w:t>2. Firms having (12-Month) Ranking bet</w:t>
            </w:r>
            <w:r>
              <w:rPr>
                <w:rFonts w:ascii="Arial" w:hAnsi="Arial" w:cs="Arial"/>
                <w:sz w:val="16"/>
                <w:szCs w:val="16"/>
              </w:rPr>
              <w:t>ween 11-20th positions 4 marks.</w:t>
            </w:r>
          </w:p>
          <w:p w:rsidR="00437D0F" w:rsidRPr="009F549C" w:rsidRDefault="00437D0F" w:rsidP="00437D0F">
            <w:pPr>
              <w:jc w:val="center"/>
              <w:rPr>
                <w:rFonts w:ascii="Arial" w:hAnsi="Arial" w:cs="Arial"/>
                <w:sz w:val="16"/>
                <w:szCs w:val="16"/>
              </w:rPr>
            </w:pPr>
            <w:r w:rsidRPr="009F549C">
              <w:rPr>
                <w:rFonts w:ascii="Arial" w:hAnsi="Arial" w:cs="Arial"/>
                <w:sz w:val="16"/>
                <w:szCs w:val="16"/>
              </w:rPr>
              <w:t>3. Firms having (12-Month) ranking between 21st to 40th pos</w:t>
            </w:r>
            <w:r>
              <w:rPr>
                <w:rFonts w:ascii="Arial" w:hAnsi="Arial" w:cs="Arial"/>
                <w:sz w:val="16"/>
                <w:szCs w:val="16"/>
              </w:rPr>
              <w:t>ition shall be awarded 3 marks.</w:t>
            </w:r>
          </w:p>
          <w:p w:rsidR="00437D0F" w:rsidRPr="009F549C" w:rsidRDefault="00437D0F" w:rsidP="00437D0F">
            <w:pPr>
              <w:jc w:val="center"/>
              <w:rPr>
                <w:rFonts w:ascii="Arial" w:hAnsi="Arial" w:cs="Arial"/>
                <w:sz w:val="16"/>
                <w:szCs w:val="16"/>
              </w:rPr>
            </w:pPr>
            <w:r w:rsidRPr="009F549C">
              <w:rPr>
                <w:rFonts w:ascii="Arial" w:hAnsi="Arial" w:cs="Arial"/>
                <w:sz w:val="16"/>
                <w:szCs w:val="16"/>
              </w:rPr>
              <w:t>4. Firms having (12-Month) ranking between 41st to 50th pos</w:t>
            </w:r>
            <w:r>
              <w:rPr>
                <w:rFonts w:ascii="Arial" w:hAnsi="Arial" w:cs="Arial"/>
                <w:sz w:val="16"/>
                <w:szCs w:val="16"/>
              </w:rPr>
              <w:t>ition shall be awarded 2 marks.</w:t>
            </w:r>
          </w:p>
          <w:p w:rsidR="00437D0F" w:rsidRPr="00666074" w:rsidRDefault="00437D0F" w:rsidP="00437D0F">
            <w:pPr>
              <w:jc w:val="center"/>
              <w:rPr>
                <w:rFonts w:ascii="Arial" w:hAnsi="Arial" w:cs="Arial"/>
                <w:sz w:val="16"/>
                <w:szCs w:val="16"/>
              </w:rPr>
            </w:pPr>
            <w:r w:rsidRPr="009F549C">
              <w:rPr>
                <w:rFonts w:ascii="Arial" w:hAnsi="Arial" w:cs="Arial"/>
                <w:sz w:val="16"/>
                <w:szCs w:val="16"/>
              </w:rPr>
              <w:t>5. Firms having (12-Month) ranking between 51st to onward shall be awarded 1 mark.</w:t>
            </w:r>
          </w:p>
        </w:tc>
        <w:tc>
          <w:tcPr>
            <w:tcW w:w="801"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5</w:t>
            </w:r>
          </w:p>
        </w:tc>
      </w:tr>
      <w:tr w:rsidR="00437D0F" w:rsidRPr="00666074" w:rsidTr="00437D0F">
        <w:trPr>
          <w:trHeight w:val="521"/>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30" w:type="dxa"/>
            <w:vMerge/>
            <w:tcBorders>
              <w:left w:val="single" w:sz="4" w:space="0" w:color="auto"/>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798" w:type="dxa"/>
            <w:tcBorders>
              <w:top w:val="single" w:sz="4" w:space="0" w:color="auto"/>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Pr>
                <w:rFonts w:ascii="Arial" w:hAnsi="Arial" w:cs="Arial"/>
                <w:b/>
                <w:bCs/>
                <w:color w:val="000000"/>
                <w:sz w:val="16"/>
                <w:szCs w:val="16"/>
              </w:rPr>
              <w:t>5</w:t>
            </w:r>
          </w:p>
        </w:tc>
        <w:tc>
          <w:tcPr>
            <w:tcW w:w="5527" w:type="dxa"/>
            <w:tcBorders>
              <w:top w:val="single" w:sz="4" w:space="0" w:color="auto"/>
              <w:left w:val="nil"/>
              <w:bottom w:val="single" w:sz="4" w:space="0" w:color="auto"/>
              <w:right w:val="single" w:sz="4" w:space="0" w:color="auto"/>
            </w:tcBorders>
            <w:shd w:val="clear" w:color="auto" w:fill="auto"/>
            <w:vAlign w:val="center"/>
          </w:tcPr>
          <w:p w:rsidR="00437D0F" w:rsidRPr="009F549C" w:rsidRDefault="00437D0F" w:rsidP="00437D0F">
            <w:pPr>
              <w:jc w:val="center"/>
              <w:rPr>
                <w:rFonts w:ascii="Arial" w:hAnsi="Arial" w:cs="Arial"/>
                <w:sz w:val="16"/>
                <w:szCs w:val="16"/>
              </w:rPr>
            </w:pPr>
            <w:r w:rsidRPr="009F549C">
              <w:rPr>
                <w:rFonts w:ascii="Arial" w:hAnsi="Arial" w:cs="Arial"/>
                <w:sz w:val="16"/>
                <w:szCs w:val="16"/>
              </w:rPr>
              <w:t>Valid ISO 9001 certificate of the facility where the quoted product is manufactured, issued by PNAC accredited body (duly attested by senior executive of the firm)</w:t>
            </w:r>
          </w:p>
          <w:p w:rsidR="00437D0F" w:rsidRPr="00666074" w:rsidRDefault="00437D0F" w:rsidP="00437D0F">
            <w:pPr>
              <w:jc w:val="center"/>
              <w:rPr>
                <w:rFonts w:ascii="Arial" w:hAnsi="Arial" w:cs="Arial"/>
                <w:sz w:val="16"/>
                <w:szCs w:val="16"/>
              </w:rPr>
            </w:pPr>
            <w:r w:rsidRPr="009F549C">
              <w:rPr>
                <w:rFonts w:ascii="Arial" w:hAnsi="Arial" w:cs="Arial"/>
                <w:sz w:val="16"/>
                <w:szCs w:val="16"/>
              </w:rPr>
              <w:t xml:space="preserve">Online verification link shall be provided            </w:t>
            </w:r>
          </w:p>
        </w:tc>
        <w:tc>
          <w:tcPr>
            <w:tcW w:w="801" w:type="dxa"/>
            <w:tcBorders>
              <w:top w:val="single" w:sz="4" w:space="0" w:color="auto"/>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3</w:t>
            </w:r>
          </w:p>
        </w:tc>
      </w:tr>
      <w:tr w:rsidR="00437D0F" w:rsidRPr="00666074" w:rsidTr="009F549C">
        <w:trPr>
          <w:trHeight w:val="521"/>
        </w:trPr>
        <w:tc>
          <w:tcPr>
            <w:tcW w:w="798" w:type="dxa"/>
            <w:vMerge/>
            <w:tcBorders>
              <w:top w:val="single" w:sz="4" w:space="0" w:color="auto"/>
              <w:left w:val="single" w:sz="4" w:space="0" w:color="auto"/>
              <w:bottom w:val="single" w:sz="4" w:space="0" w:color="000000"/>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30" w:type="dxa"/>
            <w:vMerge/>
            <w:tcBorders>
              <w:left w:val="single" w:sz="4" w:space="0" w:color="auto"/>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Pr>
                <w:rFonts w:ascii="Arial" w:hAnsi="Arial" w:cs="Arial"/>
                <w:b/>
                <w:bCs/>
                <w:color w:val="000000"/>
                <w:sz w:val="16"/>
                <w:szCs w:val="16"/>
              </w:rPr>
              <w:t>4</w:t>
            </w:r>
          </w:p>
        </w:tc>
        <w:tc>
          <w:tcPr>
            <w:tcW w:w="5527" w:type="dxa"/>
            <w:tcBorders>
              <w:top w:val="nil"/>
              <w:left w:val="nil"/>
              <w:bottom w:val="single" w:sz="4" w:space="0" w:color="auto"/>
              <w:right w:val="single" w:sz="4" w:space="0" w:color="auto"/>
            </w:tcBorders>
            <w:shd w:val="clear" w:color="auto" w:fill="auto"/>
            <w:vAlign w:val="center"/>
          </w:tcPr>
          <w:p w:rsidR="00437D0F" w:rsidRPr="009F549C" w:rsidRDefault="00437D0F" w:rsidP="00437D0F">
            <w:pPr>
              <w:jc w:val="center"/>
              <w:rPr>
                <w:rFonts w:ascii="Arial" w:hAnsi="Arial" w:cs="Arial"/>
                <w:sz w:val="16"/>
                <w:szCs w:val="16"/>
              </w:rPr>
            </w:pPr>
            <w:r w:rsidRPr="009F549C">
              <w:rPr>
                <w:rFonts w:ascii="Arial" w:hAnsi="Arial" w:cs="Arial"/>
                <w:sz w:val="16"/>
                <w:szCs w:val="16"/>
              </w:rPr>
              <w:t>Valid ISO 14001 certificate of the facility where the quoted product is manufactured, issued by PNAC accredited body (duly attested by senior executive of the firm)</w:t>
            </w:r>
          </w:p>
          <w:p w:rsidR="00437D0F" w:rsidRPr="00666074" w:rsidRDefault="00437D0F" w:rsidP="00437D0F">
            <w:pPr>
              <w:jc w:val="center"/>
              <w:rPr>
                <w:rFonts w:ascii="Arial" w:hAnsi="Arial" w:cs="Arial"/>
                <w:sz w:val="16"/>
                <w:szCs w:val="16"/>
              </w:rPr>
            </w:pPr>
            <w:r w:rsidRPr="009F549C">
              <w:rPr>
                <w:rFonts w:ascii="Arial" w:hAnsi="Arial" w:cs="Arial"/>
                <w:sz w:val="16"/>
                <w:szCs w:val="16"/>
              </w:rPr>
              <w:t>Online verification link shall be provided</w:t>
            </w:r>
          </w:p>
        </w:tc>
        <w:tc>
          <w:tcPr>
            <w:tcW w:w="801"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3</w:t>
            </w:r>
          </w:p>
        </w:tc>
      </w:tr>
      <w:tr w:rsidR="00437D0F" w:rsidRPr="00666074" w:rsidTr="00437D0F">
        <w:trPr>
          <w:trHeight w:val="449"/>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84" w:type="dxa"/>
            <w:vMerge/>
            <w:tcBorders>
              <w:left w:val="single" w:sz="4" w:space="0" w:color="auto"/>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30" w:type="dxa"/>
            <w:vMerge/>
            <w:tcBorders>
              <w:left w:val="single" w:sz="4" w:space="0" w:color="auto"/>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798"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Pr>
                <w:rFonts w:ascii="Arial" w:hAnsi="Arial" w:cs="Arial"/>
                <w:b/>
                <w:bCs/>
                <w:color w:val="000000"/>
                <w:sz w:val="16"/>
                <w:szCs w:val="16"/>
              </w:rPr>
              <w:t>3</w:t>
            </w:r>
          </w:p>
        </w:tc>
        <w:tc>
          <w:tcPr>
            <w:tcW w:w="5527" w:type="dxa"/>
            <w:tcBorders>
              <w:top w:val="nil"/>
              <w:left w:val="nil"/>
              <w:bottom w:val="single" w:sz="4" w:space="0" w:color="auto"/>
              <w:right w:val="single" w:sz="4" w:space="0" w:color="auto"/>
            </w:tcBorders>
            <w:shd w:val="clear" w:color="auto" w:fill="auto"/>
            <w:vAlign w:val="center"/>
          </w:tcPr>
          <w:p w:rsidR="00437D0F" w:rsidRPr="009F549C" w:rsidRDefault="00437D0F" w:rsidP="00437D0F">
            <w:pPr>
              <w:jc w:val="center"/>
              <w:rPr>
                <w:rFonts w:ascii="Arial" w:hAnsi="Arial" w:cs="Arial"/>
                <w:sz w:val="16"/>
                <w:szCs w:val="16"/>
              </w:rPr>
            </w:pPr>
            <w:r w:rsidRPr="009F549C">
              <w:rPr>
                <w:rFonts w:ascii="Arial" w:hAnsi="Arial" w:cs="Arial"/>
                <w:sz w:val="16"/>
                <w:szCs w:val="16"/>
              </w:rPr>
              <w:t>Valid ISO 17025 certificate of the facility where the quoted product is manufactured, issued by PNAC accredited body (duly attested by senior executive of the firm)</w:t>
            </w:r>
          </w:p>
          <w:p w:rsidR="00437D0F" w:rsidRPr="00666074" w:rsidRDefault="00437D0F" w:rsidP="00437D0F">
            <w:pPr>
              <w:jc w:val="center"/>
              <w:rPr>
                <w:rFonts w:ascii="Arial" w:hAnsi="Arial" w:cs="Arial"/>
                <w:sz w:val="16"/>
                <w:szCs w:val="16"/>
              </w:rPr>
            </w:pPr>
            <w:r>
              <w:rPr>
                <w:rFonts w:ascii="Arial" w:hAnsi="Arial" w:cs="Arial"/>
                <w:sz w:val="16"/>
                <w:szCs w:val="16"/>
              </w:rPr>
              <w:t xml:space="preserve">        </w:t>
            </w:r>
            <w:r w:rsidRPr="009F549C">
              <w:rPr>
                <w:rFonts w:ascii="Arial" w:hAnsi="Arial" w:cs="Arial"/>
                <w:sz w:val="16"/>
                <w:szCs w:val="16"/>
              </w:rPr>
              <w:t>Online verification link shall be provided</w:t>
            </w:r>
          </w:p>
        </w:tc>
        <w:tc>
          <w:tcPr>
            <w:tcW w:w="801" w:type="dxa"/>
            <w:tcBorders>
              <w:top w:val="nil"/>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3</w:t>
            </w:r>
          </w:p>
        </w:tc>
      </w:tr>
      <w:tr w:rsidR="00437D0F" w:rsidRPr="00666074" w:rsidTr="00437D0F">
        <w:trPr>
          <w:trHeight w:val="620"/>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684" w:type="dxa"/>
            <w:vMerge/>
            <w:tcBorders>
              <w:left w:val="single" w:sz="4" w:space="0" w:color="auto"/>
              <w:bottom w:val="nil"/>
              <w:right w:val="single" w:sz="4" w:space="0" w:color="auto"/>
            </w:tcBorders>
            <w:vAlign w:val="center"/>
            <w:hideMark/>
          </w:tcPr>
          <w:p w:rsidR="00437D0F" w:rsidRPr="00666074" w:rsidRDefault="00437D0F" w:rsidP="00437D0F">
            <w:pPr>
              <w:spacing w:after="200" w:line="276" w:lineRule="auto"/>
              <w:rPr>
                <w:rFonts w:ascii="Arial" w:hAnsi="Arial" w:cs="Arial"/>
                <w:b/>
                <w:bCs/>
                <w:color w:val="000000"/>
                <w:sz w:val="16"/>
                <w:szCs w:val="16"/>
              </w:rPr>
            </w:pPr>
          </w:p>
        </w:tc>
        <w:tc>
          <w:tcPr>
            <w:tcW w:w="630" w:type="dxa"/>
            <w:vMerge/>
            <w:tcBorders>
              <w:left w:val="single" w:sz="4" w:space="0" w:color="auto"/>
              <w:bottom w:val="nil"/>
              <w:right w:val="single" w:sz="4" w:space="0" w:color="auto"/>
            </w:tcBorders>
            <w:vAlign w:val="center"/>
          </w:tcPr>
          <w:p w:rsidR="00437D0F" w:rsidRPr="00666074" w:rsidRDefault="00437D0F" w:rsidP="00437D0F">
            <w:pPr>
              <w:spacing w:after="200" w:line="276" w:lineRule="auto"/>
              <w:rPr>
                <w:rFonts w:ascii="Arial" w:hAnsi="Arial" w:cs="Arial"/>
                <w:b/>
                <w:bCs/>
                <w:color w:val="000000"/>
                <w:sz w:val="16"/>
                <w:szCs w:val="16"/>
              </w:rPr>
            </w:pPr>
          </w:p>
        </w:tc>
        <w:tc>
          <w:tcPr>
            <w:tcW w:w="798" w:type="dxa"/>
            <w:tcBorders>
              <w:top w:val="single" w:sz="4" w:space="0" w:color="auto"/>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sidRPr="00666074">
              <w:rPr>
                <w:rFonts w:ascii="Arial" w:hAnsi="Arial" w:cs="Arial"/>
                <w:b/>
                <w:bCs/>
                <w:color w:val="000000"/>
                <w:sz w:val="16"/>
                <w:szCs w:val="16"/>
              </w:rPr>
              <w:t>2</w:t>
            </w:r>
          </w:p>
        </w:tc>
        <w:tc>
          <w:tcPr>
            <w:tcW w:w="5527" w:type="dxa"/>
            <w:tcBorders>
              <w:top w:val="single" w:sz="4" w:space="0" w:color="auto"/>
              <w:left w:val="nil"/>
              <w:bottom w:val="single" w:sz="4" w:space="0" w:color="auto"/>
              <w:right w:val="single" w:sz="4" w:space="0" w:color="auto"/>
            </w:tcBorders>
            <w:shd w:val="clear" w:color="auto" w:fill="auto"/>
            <w:vAlign w:val="center"/>
          </w:tcPr>
          <w:p w:rsidR="00437D0F" w:rsidRPr="009F549C" w:rsidRDefault="00437D0F" w:rsidP="00437D0F">
            <w:pPr>
              <w:jc w:val="center"/>
              <w:rPr>
                <w:rFonts w:ascii="Arial" w:hAnsi="Arial" w:cs="Arial"/>
                <w:sz w:val="16"/>
                <w:szCs w:val="16"/>
              </w:rPr>
            </w:pPr>
            <w:r w:rsidRPr="009F549C">
              <w:rPr>
                <w:rFonts w:ascii="Arial" w:hAnsi="Arial" w:cs="Arial"/>
                <w:sz w:val="16"/>
                <w:szCs w:val="16"/>
              </w:rPr>
              <w:t>Valid ISO 45001 certificate of the facility where the quoted product is manufactured, issued by PNAC accredited body (duly attested b</w:t>
            </w:r>
            <w:r>
              <w:rPr>
                <w:rFonts w:ascii="Arial" w:hAnsi="Arial" w:cs="Arial"/>
                <w:sz w:val="16"/>
                <w:szCs w:val="16"/>
              </w:rPr>
              <w:t>y senior executive of the firm)</w:t>
            </w:r>
          </w:p>
          <w:p w:rsidR="00437D0F" w:rsidRPr="00666074" w:rsidRDefault="00437D0F" w:rsidP="00437D0F">
            <w:pPr>
              <w:jc w:val="center"/>
              <w:rPr>
                <w:rFonts w:ascii="Arial" w:hAnsi="Arial" w:cs="Arial"/>
                <w:sz w:val="16"/>
                <w:szCs w:val="16"/>
              </w:rPr>
            </w:pPr>
            <w:r w:rsidRPr="009F549C">
              <w:rPr>
                <w:rFonts w:ascii="Arial" w:hAnsi="Arial" w:cs="Arial"/>
                <w:sz w:val="16"/>
                <w:szCs w:val="16"/>
              </w:rPr>
              <w:t>Online verification link shall be provided</w:t>
            </w:r>
          </w:p>
        </w:tc>
        <w:tc>
          <w:tcPr>
            <w:tcW w:w="801" w:type="dxa"/>
            <w:tcBorders>
              <w:top w:val="single" w:sz="4" w:space="0" w:color="auto"/>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color w:val="000000"/>
                <w:sz w:val="16"/>
                <w:szCs w:val="16"/>
              </w:rPr>
            </w:pPr>
            <w:r>
              <w:rPr>
                <w:rFonts w:ascii="Arial" w:hAnsi="Arial" w:cs="Arial"/>
                <w:color w:val="000000"/>
                <w:sz w:val="16"/>
                <w:szCs w:val="16"/>
              </w:rPr>
              <w:t>3</w:t>
            </w:r>
          </w:p>
        </w:tc>
      </w:tr>
      <w:tr w:rsidR="00437D0F" w:rsidRPr="00666074" w:rsidTr="009F549C">
        <w:trPr>
          <w:trHeight w:val="620"/>
        </w:trPr>
        <w:tc>
          <w:tcPr>
            <w:tcW w:w="798" w:type="dxa"/>
            <w:vMerge/>
            <w:tcBorders>
              <w:top w:val="single" w:sz="4" w:space="0" w:color="auto"/>
              <w:left w:val="single" w:sz="4" w:space="0" w:color="auto"/>
              <w:bottom w:val="single" w:sz="4" w:space="0" w:color="000000"/>
              <w:right w:val="single" w:sz="4" w:space="0" w:color="auto"/>
            </w:tcBorders>
            <w:vAlign w:val="center"/>
          </w:tcPr>
          <w:p w:rsidR="00437D0F" w:rsidRPr="00666074" w:rsidRDefault="00437D0F" w:rsidP="00437D0F">
            <w:pPr>
              <w:rPr>
                <w:rFonts w:ascii="Arial" w:hAnsi="Arial" w:cs="Arial"/>
                <w:b/>
                <w:bCs/>
                <w:color w:val="000000"/>
                <w:sz w:val="16"/>
                <w:szCs w:val="16"/>
              </w:rPr>
            </w:pPr>
          </w:p>
        </w:tc>
        <w:tc>
          <w:tcPr>
            <w:tcW w:w="684" w:type="dxa"/>
            <w:tcBorders>
              <w:left w:val="single" w:sz="4" w:space="0" w:color="auto"/>
              <w:bottom w:val="nil"/>
              <w:right w:val="single" w:sz="4" w:space="0" w:color="auto"/>
            </w:tcBorders>
            <w:vAlign w:val="center"/>
          </w:tcPr>
          <w:p w:rsidR="00437D0F" w:rsidRPr="00666074" w:rsidRDefault="00437D0F" w:rsidP="00437D0F">
            <w:pPr>
              <w:spacing w:after="200" w:line="276" w:lineRule="auto"/>
              <w:rPr>
                <w:rFonts w:ascii="Arial" w:hAnsi="Arial" w:cs="Arial"/>
                <w:b/>
                <w:bCs/>
                <w:color w:val="000000"/>
                <w:sz w:val="16"/>
                <w:szCs w:val="16"/>
              </w:rPr>
            </w:pPr>
          </w:p>
        </w:tc>
        <w:tc>
          <w:tcPr>
            <w:tcW w:w="630" w:type="dxa"/>
            <w:tcBorders>
              <w:left w:val="single" w:sz="4" w:space="0" w:color="auto"/>
              <w:bottom w:val="nil"/>
              <w:right w:val="single" w:sz="4" w:space="0" w:color="auto"/>
            </w:tcBorders>
            <w:vAlign w:val="center"/>
          </w:tcPr>
          <w:p w:rsidR="00437D0F" w:rsidRPr="00666074" w:rsidRDefault="00437D0F" w:rsidP="00437D0F">
            <w:pPr>
              <w:spacing w:after="200" w:line="276" w:lineRule="auto"/>
              <w:rPr>
                <w:rFonts w:ascii="Arial" w:hAnsi="Arial" w:cs="Arial"/>
                <w:b/>
                <w:bCs/>
                <w:color w:val="000000"/>
                <w:sz w:val="16"/>
                <w:szCs w:val="16"/>
              </w:rPr>
            </w:pPr>
          </w:p>
        </w:tc>
        <w:tc>
          <w:tcPr>
            <w:tcW w:w="798" w:type="dxa"/>
            <w:tcBorders>
              <w:top w:val="single" w:sz="4" w:space="0" w:color="auto"/>
              <w:left w:val="nil"/>
              <w:bottom w:val="single" w:sz="4" w:space="0" w:color="auto"/>
              <w:right w:val="single" w:sz="4" w:space="0" w:color="auto"/>
            </w:tcBorders>
            <w:shd w:val="clear" w:color="auto" w:fill="auto"/>
            <w:textDirection w:val="btLr"/>
            <w:vAlign w:val="center"/>
          </w:tcPr>
          <w:p w:rsidR="00437D0F" w:rsidRPr="00666074" w:rsidRDefault="00437D0F" w:rsidP="00437D0F">
            <w:pPr>
              <w:jc w:val="center"/>
              <w:rPr>
                <w:rFonts w:ascii="Arial" w:hAnsi="Arial" w:cs="Arial"/>
                <w:b/>
                <w:bCs/>
                <w:color w:val="000000"/>
                <w:sz w:val="16"/>
                <w:szCs w:val="16"/>
              </w:rPr>
            </w:pPr>
            <w:r w:rsidRPr="00666074">
              <w:rPr>
                <w:rFonts w:ascii="Arial" w:hAnsi="Arial" w:cs="Arial"/>
                <w:b/>
                <w:bCs/>
                <w:color w:val="000000"/>
                <w:sz w:val="16"/>
                <w:szCs w:val="16"/>
              </w:rPr>
              <w:t>1</w:t>
            </w:r>
          </w:p>
        </w:tc>
        <w:tc>
          <w:tcPr>
            <w:tcW w:w="5527" w:type="dxa"/>
            <w:tcBorders>
              <w:top w:val="single" w:sz="4" w:space="0" w:color="auto"/>
              <w:left w:val="nil"/>
              <w:bottom w:val="single" w:sz="4" w:space="0" w:color="auto"/>
              <w:right w:val="single" w:sz="4" w:space="0" w:color="auto"/>
            </w:tcBorders>
            <w:shd w:val="clear" w:color="auto" w:fill="auto"/>
            <w:vAlign w:val="center"/>
          </w:tcPr>
          <w:p w:rsidR="00437D0F" w:rsidRPr="009F549C" w:rsidRDefault="00FF7BB9" w:rsidP="00437D0F">
            <w:pPr>
              <w:jc w:val="center"/>
              <w:rPr>
                <w:rFonts w:ascii="Arial" w:hAnsi="Arial" w:cs="Arial"/>
                <w:sz w:val="16"/>
                <w:szCs w:val="16"/>
              </w:rPr>
            </w:pPr>
            <w:r>
              <w:rPr>
                <w:rFonts w:ascii="Arial" w:hAnsi="Arial" w:cs="Arial"/>
                <w:sz w:val="16"/>
                <w:szCs w:val="16"/>
              </w:rPr>
              <w:t xml:space="preserve">DRAP Registration </w:t>
            </w:r>
            <w:r w:rsidRPr="00BF4794">
              <w:rPr>
                <w:rFonts w:ascii="Arial" w:hAnsi="Arial" w:cs="Arial"/>
                <w:sz w:val="16"/>
                <w:szCs w:val="16"/>
              </w:rPr>
              <w:t>is mandatory and non-provision will lead to disqualification</w:t>
            </w:r>
          </w:p>
        </w:tc>
        <w:tc>
          <w:tcPr>
            <w:tcW w:w="801" w:type="dxa"/>
            <w:tcBorders>
              <w:top w:val="single" w:sz="4" w:space="0" w:color="auto"/>
              <w:left w:val="nil"/>
              <w:bottom w:val="single" w:sz="4" w:space="0" w:color="auto"/>
              <w:right w:val="single" w:sz="4" w:space="0" w:color="auto"/>
            </w:tcBorders>
            <w:shd w:val="clear" w:color="auto" w:fill="auto"/>
            <w:textDirection w:val="btLr"/>
            <w:vAlign w:val="center"/>
          </w:tcPr>
          <w:p w:rsidR="00437D0F" w:rsidRDefault="00AA4595" w:rsidP="00437D0F">
            <w:pPr>
              <w:jc w:val="center"/>
              <w:rPr>
                <w:rFonts w:ascii="Arial" w:hAnsi="Arial" w:cs="Arial"/>
                <w:color w:val="000000"/>
                <w:sz w:val="16"/>
                <w:szCs w:val="16"/>
              </w:rPr>
            </w:pPr>
            <w:r>
              <w:rPr>
                <w:rFonts w:ascii="Arial" w:hAnsi="Arial" w:cs="Arial"/>
                <w:color w:val="000000"/>
                <w:sz w:val="16"/>
                <w:szCs w:val="16"/>
              </w:rPr>
              <w:t>-</w:t>
            </w:r>
          </w:p>
        </w:tc>
      </w:tr>
      <w:tr w:rsidR="00437D0F" w:rsidRPr="00666074" w:rsidTr="004C390F">
        <w:trPr>
          <w:trHeight w:val="701"/>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8440" w:type="dxa"/>
            <w:gridSpan w:val="5"/>
            <w:tcBorders>
              <w:top w:val="single" w:sz="4" w:space="0" w:color="auto"/>
              <w:left w:val="nil"/>
              <w:bottom w:val="single" w:sz="4" w:space="0" w:color="auto"/>
              <w:right w:val="single" w:sz="4" w:space="0" w:color="000000"/>
            </w:tcBorders>
            <w:shd w:val="clear" w:color="auto" w:fill="auto"/>
            <w:textDirection w:val="btLr"/>
            <w:vAlign w:val="center"/>
            <w:hideMark/>
          </w:tcPr>
          <w:p w:rsidR="00437D0F" w:rsidRPr="00666074" w:rsidRDefault="00437D0F" w:rsidP="00437D0F">
            <w:pPr>
              <w:jc w:val="center"/>
              <w:rPr>
                <w:rFonts w:ascii="Arial" w:hAnsi="Arial" w:cs="Arial"/>
                <w:b/>
                <w:bCs/>
                <w:color w:val="000000"/>
                <w:sz w:val="16"/>
                <w:szCs w:val="16"/>
              </w:rPr>
            </w:pPr>
            <w:r w:rsidRPr="00666074">
              <w:rPr>
                <w:rFonts w:ascii="Arial" w:hAnsi="Arial" w:cs="Arial"/>
                <w:b/>
                <w:bCs/>
                <w:color w:val="000000"/>
                <w:sz w:val="16"/>
                <w:szCs w:val="16"/>
              </w:rPr>
              <w:t>Quoted Item</w:t>
            </w:r>
          </w:p>
        </w:tc>
      </w:tr>
      <w:tr w:rsidR="00437D0F" w:rsidRPr="00666074" w:rsidTr="004C390F">
        <w:trPr>
          <w:trHeight w:val="899"/>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8440" w:type="dxa"/>
            <w:gridSpan w:val="5"/>
            <w:tcBorders>
              <w:top w:val="single" w:sz="4" w:space="0" w:color="auto"/>
              <w:left w:val="nil"/>
              <w:bottom w:val="single" w:sz="4" w:space="0" w:color="auto"/>
              <w:right w:val="single" w:sz="4" w:space="0" w:color="000000"/>
            </w:tcBorders>
            <w:shd w:val="clear" w:color="auto" w:fill="auto"/>
            <w:textDirection w:val="btLr"/>
            <w:vAlign w:val="center"/>
            <w:hideMark/>
          </w:tcPr>
          <w:p w:rsidR="00437D0F" w:rsidRPr="00666074" w:rsidRDefault="00437D0F" w:rsidP="00437D0F">
            <w:pPr>
              <w:jc w:val="center"/>
              <w:rPr>
                <w:rFonts w:ascii="Arial" w:hAnsi="Arial" w:cs="Arial"/>
                <w:b/>
                <w:bCs/>
                <w:color w:val="000000"/>
                <w:sz w:val="16"/>
                <w:szCs w:val="16"/>
              </w:rPr>
            </w:pPr>
            <w:r w:rsidRPr="00666074">
              <w:rPr>
                <w:rFonts w:ascii="Arial" w:hAnsi="Arial" w:cs="Arial"/>
                <w:b/>
                <w:bCs/>
                <w:color w:val="000000"/>
                <w:sz w:val="16"/>
                <w:szCs w:val="16"/>
              </w:rPr>
              <w:t>Name of Country Origin</w:t>
            </w:r>
          </w:p>
        </w:tc>
      </w:tr>
      <w:tr w:rsidR="00437D0F" w:rsidRPr="00666074" w:rsidTr="004C390F">
        <w:trPr>
          <w:trHeight w:val="1151"/>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8440" w:type="dxa"/>
            <w:gridSpan w:val="5"/>
            <w:tcBorders>
              <w:top w:val="single" w:sz="4" w:space="0" w:color="auto"/>
              <w:left w:val="nil"/>
              <w:bottom w:val="single" w:sz="4" w:space="0" w:color="auto"/>
              <w:right w:val="single" w:sz="4" w:space="0" w:color="000000"/>
            </w:tcBorders>
            <w:shd w:val="clear" w:color="auto" w:fill="auto"/>
            <w:textDirection w:val="btLr"/>
            <w:vAlign w:val="center"/>
            <w:hideMark/>
          </w:tcPr>
          <w:p w:rsidR="00437D0F" w:rsidRPr="00666074" w:rsidRDefault="00437D0F" w:rsidP="00437D0F">
            <w:pPr>
              <w:jc w:val="center"/>
              <w:rPr>
                <w:rFonts w:ascii="Arial" w:hAnsi="Arial" w:cs="Arial"/>
                <w:b/>
                <w:bCs/>
                <w:color w:val="000000"/>
                <w:sz w:val="16"/>
                <w:szCs w:val="16"/>
              </w:rPr>
            </w:pPr>
            <w:r w:rsidRPr="00666074">
              <w:rPr>
                <w:rFonts w:ascii="Arial" w:hAnsi="Arial" w:cs="Arial"/>
                <w:b/>
                <w:bCs/>
                <w:color w:val="000000"/>
                <w:sz w:val="16"/>
                <w:szCs w:val="16"/>
              </w:rPr>
              <w:t>Name of Principle Manufacturer</w:t>
            </w:r>
          </w:p>
        </w:tc>
      </w:tr>
      <w:tr w:rsidR="00437D0F" w:rsidRPr="00666074" w:rsidTr="004C390F">
        <w:trPr>
          <w:trHeight w:val="629"/>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437D0F" w:rsidRPr="00666074" w:rsidRDefault="00437D0F" w:rsidP="00437D0F">
            <w:pPr>
              <w:rPr>
                <w:rFonts w:ascii="Arial" w:hAnsi="Arial" w:cs="Arial"/>
                <w:b/>
                <w:bCs/>
                <w:color w:val="000000"/>
                <w:sz w:val="16"/>
                <w:szCs w:val="16"/>
              </w:rPr>
            </w:pPr>
          </w:p>
        </w:tc>
        <w:tc>
          <w:tcPr>
            <w:tcW w:w="8440" w:type="dxa"/>
            <w:gridSpan w:val="5"/>
            <w:tcBorders>
              <w:top w:val="single" w:sz="4" w:space="0" w:color="auto"/>
              <w:left w:val="nil"/>
              <w:bottom w:val="single" w:sz="4" w:space="0" w:color="auto"/>
              <w:right w:val="single" w:sz="4" w:space="0" w:color="000000"/>
            </w:tcBorders>
            <w:shd w:val="clear" w:color="auto" w:fill="auto"/>
            <w:textDirection w:val="btLr"/>
            <w:vAlign w:val="center"/>
            <w:hideMark/>
          </w:tcPr>
          <w:p w:rsidR="00437D0F" w:rsidRPr="00666074" w:rsidRDefault="00437D0F" w:rsidP="00437D0F">
            <w:pPr>
              <w:jc w:val="center"/>
              <w:rPr>
                <w:rFonts w:ascii="Arial" w:hAnsi="Arial" w:cs="Arial"/>
                <w:b/>
                <w:bCs/>
                <w:color w:val="000000"/>
                <w:sz w:val="16"/>
                <w:szCs w:val="16"/>
              </w:rPr>
            </w:pPr>
            <w:r w:rsidRPr="00666074">
              <w:rPr>
                <w:rFonts w:ascii="Arial" w:hAnsi="Arial" w:cs="Arial"/>
                <w:b/>
                <w:bCs/>
                <w:color w:val="000000"/>
                <w:sz w:val="16"/>
                <w:szCs w:val="16"/>
              </w:rPr>
              <w:t>S.No</w:t>
            </w:r>
          </w:p>
        </w:tc>
      </w:tr>
    </w:tbl>
    <w:p w:rsidR="009F549C" w:rsidRDefault="009F549C" w:rsidP="009F549C">
      <w:pPr>
        <w:pStyle w:val="NormalWeb"/>
        <w:tabs>
          <w:tab w:val="left" w:pos="450"/>
        </w:tabs>
        <w:spacing w:before="0" w:beforeAutospacing="0" w:after="0" w:afterAutospacing="0"/>
        <w:ind w:left="562" w:hanging="562"/>
        <w:jc w:val="both"/>
        <w:rPr>
          <w:rFonts w:ascii="Arial" w:hAnsi="Arial" w:cs="Arial"/>
          <w:color w:val="000000"/>
          <w:lang w:val="en-GB" w:eastAsia="en-GB"/>
        </w:rPr>
      </w:pPr>
    </w:p>
    <w:p w:rsidR="009F51BE" w:rsidRDefault="009F51BE" w:rsidP="00392A5A">
      <w:pPr>
        <w:suppressAutoHyphens/>
        <w:jc w:val="center"/>
        <w:rPr>
          <w:rFonts w:ascii="Arial" w:hAnsi="Arial" w:cs="Arial"/>
          <w:b/>
          <w:bCs/>
          <w:sz w:val="32"/>
          <w:szCs w:val="32"/>
        </w:rPr>
      </w:pPr>
    </w:p>
    <w:p w:rsidR="009F51BE" w:rsidRDefault="009F51BE" w:rsidP="00392A5A">
      <w:pPr>
        <w:suppressAutoHyphens/>
        <w:jc w:val="center"/>
        <w:rPr>
          <w:rFonts w:ascii="Arial" w:hAnsi="Arial" w:cs="Arial"/>
          <w:b/>
          <w:bCs/>
          <w:sz w:val="32"/>
          <w:szCs w:val="32"/>
        </w:rPr>
      </w:pPr>
    </w:p>
    <w:p w:rsidR="009F51BE" w:rsidRDefault="009F51BE" w:rsidP="00392A5A">
      <w:pPr>
        <w:suppressAutoHyphens/>
        <w:jc w:val="center"/>
        <w:rPr>
          <w:rFonts w:ascii="Arial" w:hAnsi="Arial" w:cs="Arial"/>
          <w:b/>
          <w:bCs/>
          <w:sz w:val="32"/>
          <w:szCs w:val="32"/>
        </w:rPr>
      </w:pPr>
    </w:p>
    <w:p w:rsidR="009F51BE" w:rsidRDefault="009F51BE" w:rsidP="00392A5A">
      <w:pPr>
        <w:suppressAutoHyphens/>
        <w:jc w:val="center"/>
        <w:rPr>
          <w:rFonts w:ascii="Arial" w:hAnsi="Arial" w:cs="Arial"/>
          <w:b/>
          <w:bCs/>
          <w:sz w:val="32"/>
          <w:szCs w:val="32"/>
        </w:rPr>
      </w:pPr>
    </w:p>
    <w:p w:rsidR="009F51BE" w:rsidRDefault="009F51BE"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C378E5" w:rsidRDefault="00C378E5" w:rsidP="00392A5A">
      <w:pPr>
        <w:suppressAutoHyphens/>
        <w:jc w:val="center"/>
        <w:rPr>
          <w:rFonts w:ascii="Arial" w:hAnsi="Arial" w:cs="Arial"/>
          <w:b/>
          <w:bCs/>
          <w:sz w:val="32"/>
          <w:szCs w:val="32"/>
        </w:rPr>
      </w:pPr>
    </w:p>
    <w:p w:rsidR="00392A5A" w:rsidRPr="00C27906" w:rsidRDefault="00AE7614" w:rsidP="00392A5A">
      <w:pPr>
        <w:suppressAutoHyphens/>
        <w:jc w:val="center"/>
        <w:rPr>
          <w:rFonts w:ascii="Arial" w:hAnsi="Arial" w:cs="Arial"/>
          <w:b/>
          <w:bCs/>
          <w:sz w:val="32"/>
          <w:szCs w:val="32"/>
        </w:rPr>
      </w:pPr>
      <w:r>
        <w:rPr>
          <w:rFonts w:ascii="Arial" w:hAnsi="Arial" w:cs="Arial"/>
          <w:b/>
          <w:bCs/>
          <w:noProof/>
          <w:sz w:val="36"/>
          <w:szCs w:val="36"/>
        </w:rPr>
        <w:pict>
          <v:shape id="Text Box 15" o:spid="_x0000_s1027" type="#_x0000_t202" style="position:absolute;left:0;text-align:left;margin-left:58.25pt;margin-top:14.7pt;width:347.05pt;height:277.8pt;z-index:25166233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">
            <v:textbox style="mso-fit-shape-to-text:t">
              <w:txbxContent>
                <w:p w:rsidR="005A3F24" w:rsidRDefault="005A3F24" w:rsidP="00392A5A">
                  <w:pPr>
                    <w:pStyle w:val="Heading1"/>
                    <w:jc w:val="center"/>
                    <w:rPr>
                      <w:rFonts w:ascii="Arial" w:hAnsi="Arial" w:cs="Arial"/>
                      <w:color w:val="auto"/>
                      <w:sz w:val="62"/>
                      <w:szCs w:val="62"/>
                    </w:rPr>
                  </w:pPr>
                  <w:r w:rsidRPr="002F7E19">
                    <w:rPr>
                      <w:rFonts w:ascii="Arial" w:hAnsi="Arial" w:cs="Arial"/>
                      <w:color w:val="auto"/>
                      <w:sz w:val="62"/>
                      <w:szCs w:val="62"/>
                    </w:rPr>
                    <w:t>SECTION</w:t>
                  </w:r>
                  <w:r>
                    <w:rPr>
                      <w:rFonts w:ascii="Arial" w:hAnsi="Arial" w:cs="Arial"/>
                      <w:color w:val="auto"/>
                      <w:sz w:val="62"/>
                      <w:szCs w:val="62"/>
                    </w:rPr>
                    <w:t>-</w:t>
                  </w:r>
                  <w:r w:rsidRPr="002F7E19">
                    <w:rPr>
                      <w:rFonts w:ascii="Arial" w:hAnsi="Arial" w:cs="Arial"/>
                      <w:color w:val="auto"/>
                      <w:sz w:val="62"/>
                      <w:szCs w:val="62"/>
                    </w:rPr>
                    <w:t>III</w:t>
                  </w:r>
                </w:p>
                <w:p w:rsidR="005A3F24" w:rsidRDefault="005A3F24" w:rsidP="00392A5A"/>
                <w:p w:rsidR="005A3F24" w:rsidRPr="005F0541" w:rsidRDefault="005A3F24" w:rsidP="00392A5A"/>
                <w:p w:rsidR="005A3F24" w:rsidRDefault="005A3F24" w:rsidP="00D11420">
                  <w:pPr>
                    <w:pStyle w:val="Heading1"/>
                    <w:numPr>
                      <w:ilvl w:val="0"/>
                      <w:numId w:val="12"/>
                    </w:numPr>
                    <w:spacing w:before="0" w:line="360" w:lineRule="auto"/>
                    <w:jc w:val="both"/>
                    <w:rPr>
                      <w:rFonts w:ascii="Arial" w:hAnsi="Arial" w:cs="Arial"/>
                      <w:b w:val="0"/>
                      <w:bCs w:val="0"/>
                      <w:color w:val="auto"/>
                      <w:sz w:val="40"/>
                      <w:szCs w:val="40"/>
                    </w:rPr>
                  </w:pPr>
                  <w:r w:rsidRPr="002F7E19">
                    <w:rPr>
                      <w:rFonts w:ascii="Arial" w:hAnsi="Arial" w:cs="Arial"/>
                      <w:b w:val="0"/>
                      <w:bCs w:val="0"/>
                      <w:color w:val="auto"/>
                      <w:sz w:val="40"/>
                      <w:szCs w:val="40"/>
                    </w:rPr>
                    <w:t>Schedule of Requirements</w:t>
                  </w:r>
                </w:p>
                <w:p w:rsidR="005A3F24" w:rsidRPr="00B26F54" w:rsidRDefault="005A3F24" w:rsidP="00D11420">
                  <w:pPr>
                    <w:pStyle w:val="ListParagraph"/>
                    <w:numPr>
                      <w:ilvl w:val="0"/>
                      <w:numId w:val="16"/>
                    </w:numPr>
                    <w:ind w:left="1440"/>
                    <w:rPr>
                      <w:rFonts w:ascii="Arial" w:hAnsi="Arial" w:cs="Arial"/>
                      <w:b/>
                      <w:sz w:val="28"/>
                      <w:szCs w:val="28"/>
                    </w:rPr>
                  </w:pPr>
                  <w:r w:rsidRPr="00B26F54">
                    <w:rPr>
                      <w:rFonts w:ascii="Arial" w:hAnsi="Arial" w:cs="Arial"/>
                      <w:b/>
                      <w:sz w:val="28"/>
                      <w:szCs w:val="28"/>
                    </w:rPr>
                    <w:t>Supply Schedule</w:t>
                  </w:r>
                </w:p>
                <w:p w:rsidR="005A3F24" w:rsidRPr="00B9550E" w:rsidRDefault="005A3F24" w:rsidP="00392A5A">
                  <w:pPr>
                    <w:ind w:left="1785"/>
                    <w:rPr>
                      <w:b/>
                    </w:rPr>
                  </w:pPr>
                </w:p>
                <w:p w:rsidR="005A3F24" w:rsidRPr="00B9550E" w:rsidRDefault="005A3F24" w:rsidP="00392A5A">
                  <w:pPr>
                    <w:ind w:left="1785"/>
                  </w:pPr>
                </w:p>
                <w:p w:rsidR="005A3F24" w:rsidRPr="004F020B" w:rsidRDefault="005A3F24" w:rsidP="00392A5A">
                  <w:pPr>
                    <w:spacing w:line="360" w:lineRule="auto"/>
                    <w:ind w:left="1080" w:hanging="1080"/>
                    <w:rPr>
                      <w:rFonts w:ascii="Arial" w:hAnsi="Arial" w:cs="Arial"/>
                      <w:color w:val="0000FF"/>
                      <w:sz w:val="40"/>
                      <w:szCs w:val="40"/>
                    </w:rPr>
                  </w:pPr>
                  <w:r>
                    <w:rPr>
                      <w:rFonts w:ascii="Arial" w:hAnsi="Arial" w:cs="Arial"/>
                      <w:sz w:val="40"/>
                      <w:szCs w:val="40"/>
                    </w:rPr>
                    <w:t xml:space="preserve">     </w:t>
                  </w:r>
                  <w:r w:rsidRPr="002F7E19">
                    <w:rPr>
                      <w:rFonts w:ascii="Arial" w:hAnsi="Arial" w:cs="Arial"/>
                      <w:sz w:val="40"/>
                      <w:szCs w:val="40"/>
                    </w:rPr>
                    <w:t xml:space="preserve">2. Technical </w:t>
                  </w:r>
                  <w:r>
                    <w:rPr>
                      <w:rFonts w:ascii="Arial" w:hAnsi="Arial" w:cs="Arial"/>
                      <w:sz w:val="40"/>
                      <w:szCs w:val="40"/>
                    </w:rPr>
                    <w:t>Specifications &amp; Ancillary Services</w:t>
                  </w:r>
                </w:p>
                <w:p w:rsidR="005A3F24" w:rsidRPr="004F020B" w:rsidRDefault="005A3F24" w:rsidP="00392A5A">
                  <w:pPr>
                    <w:spacing w:line="360" w:lineRule="auto"/>
                    <w:jc w:val="both"/>
                    <w:rPr>
                      <w:rFonts w:ascii="Arial" w:hAnsi="Arial" w:cs="Arial"/>
                    </w:rPr>
                  </w:pPr>
                </w:p>
                <w:p w:rsidR="005A3F24" w:rsidRDefault="005A3F24" w:rsidP="00392A5A"/>
              </w:txbxContent>
            </v:textbox>
          </v:shape>
        </w:pict>
      </w:r>
    </w:p>
    <w:p w:rsidR="00392A5A" w:rsidRPr="00C27906" w:rsidRDefault="00392A5A" w:rsidP="00392A5A">
      <w:pPr>
        <w:suppressAutoHyphens/>
        <w:jc w:val="center"/>
        <w:rPr>
          <w:rFonts w:ascii="Arial" w:hAnsi="Arial" w:cs="Arial"/>
          <w:b/>
          <w:bCs/>
          <w:sz w:val="32"/>
          <w:szCs w:val="32"/>
        </w:rPr>
      </w:pPr>
    </w:p>
    <w:p w:rsidR="00392A5A" w:rsidRPr="00C27906" w:rsidRDefault="00392A5A" w:rsidP="00392A5A">
      <w:pPr>
        <w:suppressAutoHyphens/>
        <w:jc w:val="center"/>
        <w:rPr>
          <w:rFonts w:ascii="Arial" w:hAnsi="Arial" w:cs="Arial"/>
          <w:b/>
          <w:bCs/>
          <w:sz w:val="32"/>
          <w:szCs w:val="32"/>
        </w:rPr>
      </w:pPr>
    </w:p>
    <w:p w:rsidR="00392A5A" w:rsidRPr="00C27906" w:rsidRDefault="00392A5A" w:rsidP="00392A5A">
      <w:pPr>
        <w:suppressAutoHyphens/>
        <w:jc w:val="center"/>
        <w:rPr>
          <w:rFonts w:ascii="Arial" w:hAnsi="Arial" w:cs="Arial"/>
          <w:b/>
          <w:bCs/>
          <w:sz w:val="32"/>
          <w:szCs w:val="32"/>
        </w:rPr>
      </w:pPr>
    </w:p>
    <w:p w:rsidR="00392A5A" w:rsidRPr="00C27906" w:rsidRDefault="00392A5A" w:rsidP="00392A5A">
      <w:pPr>
        <w:suppressAutoHyphens/>
        <w:jc w:val="center"/>
        <w:rPr>
          <w:rFonts w:ascii="Arial" w:hAnsi="Arial" w:cs="Arial"/>
          <w:b/>
          <w:bCs/>
          <w:sz w:val="32"/>
          <w:szCs w:val="32"/>
        </w:rPr>
      </w:pPr>
    </w:p>
    <w:p w:rsidR="00392A5A" w:rsidRPr="00C27906" w:rsidRDefault="00392A5A" w:rsidP="00392A5A">
      <w:pPr>
        <w:suppressAutoHyphens/>
        <w:jc w:val="center"/>
        <w:rPr>
          <w:rFonts w:ascii="Arial" w:hAnsi="Arial" w:cs="Arial"/>
          <w:b/>
          <w:bCs/>
          <w:sz w:val="32"/>
          <w:szCs w:val="32"/>
        </w:rPr>
      </w:pPr>
    </w:p>
    <w:p w:rsidR="00392A5A" w:rsidRPr="00C27906" w:rsidRDefault="00392A5A" w:rsidP="00392A5A">
      <w:pPr>
        <w:suppressAutoHyphens/>
        <w:jc w:val="center"/>
        <w:rPr>
          <w:rFonts w:ascii="Arial" w:hAnsi="Arial" w:cs="Arial"/>
          <w:b/>
          <w:bCs/>
          <w:sz w:val="32"/>
          <w:szCs w:val="32"/>
        </w:rPr>
      </w:pPr>
    </w:p>
    <w:p w:rsidR="00392A5A" w:rsidRPr="00C27906" w:rsidRDefault="00392A5A" w:rsidP="00392A5A">
      <w:pPr>
        <w:suppressAutoHyphens/>
        <w:jc w:val="center"/>
        <w:rPr>
          <w:rFonts w:ascii="Arial" w:hAnsi="Arial" w:cs="Arial"/>
          <w:b/>
          <w:bCs/>
          <w:sz w:val="32"/>
          <w:szCs w:val="32"/>
        </w:rPr>
      </w:pPr>
    </w:p>
    <w:p w:rsidR="00C7796E" w:rsidRPr="00C27906" w:rsidRDefault="00C7796E" w:rsidP="00F020B2">
      <w:pPr>
        <w:tabs>
          <w:tab w:val="left" w:pos="5341"/>
        </w:tabs>
        <w:rPr>
          <w:rFonts w:ascii="Tahoma" w:hAnsi="Tahoma"/>
          <w:sz w:val="46"/>
        </w:rPr>
      </w:pPr>
    </w:p>
    <w:p w:rsidR="00C7796E" w:rsidRPr="00C27906" w:rsidRDefault="00C7796E" w:rsidP="00C7796E">
      <w:pPr>
        <w:rPr>
          <w:rFonts w:ascii="Tahoma" w:hAnsi="Tahoma"/>
          <w:sz w:val="46"/>
        </w:rPr>
      </w:pPr>
    </w:p>
    <w:p w:rsidR="00C7796E" w:rsidRPr="00C27906" w:rsidRDefault="00C7796E" w:rsidP="00C7796E">
      <w:pPr>
        <w:rPr>
          <w:rFonts w:ascii="Tahoma" w:hAnsi="Tahoma"/>
          <w:sz w:val="46"/>
        </w:rPr>
      </w:pPr>
    </w:p>
    <w:p w:rsidR="00C7796E" w:rsidRPr="00C27906" w:rsidRDefault="00C7796E" w:rsidP="00C7796E">
      <w:pPr>
        <w:rPr>
          <w:rFonts w:ascii="Tahoma" w:hAnsi="Tahoma"/>
          <w:sz w:val="46"/>
        </w:rPr>
      </w:pPr>
    </w:p>
    <w:p w:rsidR="00C7796E" w:rsidRPr="00C27906" w:rsidRDefault="00C7796E" w:rsidP="00C7796E">
      <w:pPr>
        <w:rPr>
          <w:rFonts w:ascii="Tahoma" w:hAnsi="Tahoma"/>
          <w:sz w:val="46"/>
        </w:rPr>
      </w:pPr>
    </w:p>
    <w:p w:rsidR="00C7796E" w:rsidRPr="00C27906" w:rsidRDefault="00C7796E" w:rsidP="00C7796E">
      <w:pPr>
        <w:rPr>
          <w:rFonts w:ascii="Tahoma" w:hAnsi="Tahoma"/>
          <w:sz w:val="46"/>
        </w:rPr>
      </w:pPr>
    </w:p>
    <w:p w:rsidR="00C7796E" w:rsidRPr="00C27906" w:rsidRDefault="00C7796E" w:rsidP="00C7796E">
      <w:pPr>
        <w:rPr>
          <w:rFonts w:ascii="Tahoma" w:hAnsi="Tahoma"/>
          <w:sz w:val="46"/>
        </w:rPr>
      </w:pPr>
    </w:p>
    <w:p w:rsidR="00C7796E" w:rsidRPr="00C27906" w:rsidRDefault="00C7796E" w:rsidP="00C7796E">
      <w:pPr>
        <w:rPr>
          <w:rFonts w:ascii="Tahoma" w:hAnsi="Tahoma"/>
          <w:sz w:val="46"/>
        </w:rPr>
      </w:pPr>
    </w:p>
    <w:p w:rsidR="00C7796E" w:rsidRPr="00C27906" w:rsidRDefault="00C7796E" w:rsidP="00C7796E">
      <w:pPr>
        <w:rPr>
          <w:rFonts w:ascii="Tahoma" w:hAnsi="Tahoma"/>
          <w:sz w:val="46"/>
        </w:rPr>
      </w:pPr>
    </w:p>
    <w:p w:rsidR="00C7796E" w:rsidRPr="00C27906" w:rsidRDefault="00C7796E" w:rsidP="00C7796E">
      <w:pPr>
        <w:rPr>
          <w:rFonts w:ascii="Tahoma" w:hAnsi="Tahoma"/>
          <w:sz w:val="46"/>
        </w:rPr>
      </w:pPr>
    </w:p>
    <w:p w:rsidR="00C7796E" w:rsidRPr="00C27906" w:rsidRDefault="00C7796E" w:rsidP="00C7796E">
      <w:pPr>
        <w:tabs>
          <w:tab w:val="left" w:pos="6450"/>
        </w:tabs>
        <w:rPr>
          <w:rFonts w:ascii="Tahoma" w:hAnsi="Tahoma"/>
          <w:sz w:val="46"/>
        </w:rPr>
      </w:pPr>
      <w:r w:rsidRPr="00C27906">
        <w:rPr>
          <w:rFonts w:ascii="Tahoma" w:hAnsi="Tahoma"/>
          <w:sz w:val="46"/>
        </w:rPr>
        <w:tab/>
      </w:r>
    </w:p>
    <w:p w:rsidR="00C7796E" w:rsidRPr="00C27906" w:rsidRDefault="00C7796E">
      <w:pPr>
        <w:spacing w:after="200" w:line="276" w:lineRule="auto"/>
        <w:rPr>
          <w:rFonts w:ascii="Tahoma" w:hAnsi="Tahoma"/>
          <w:sz w:val="46"/>
        </w:rPr>
      </w:pPr>
      <w:r w:rsidRPr="00C27906">
        <w:rPr>
          <w:rFonts w:ascii="Tahoma" w:hAnsi="Tahoma"/>
          <w:sz w:val="46"/>
        </w:rPr>
        <w:br w:type="page"/>
      </w:r>
    </w:p>
    <w:tbl>
      <w:tblPr>
        <w:tblpPr w:leftFromText="180" w:rightFromText="180" w:horzAnchor="margin" w:tblpXSpec="center" w:tblpY="299"/>
        <w:tblW w:w="0" w:type="auto"/>
        <w:tblLayout w:type="fixed"/>
        <w:tblLook w:val="0000" w:firstRow="0" w:lastRow="0" w:firstColumn="0" w:lastColumn="0" w:noHBand="0" w:noVBand="0"/>
      </w:tblPr>
      <w:tblGrid>
        <w:gridCol w:w="9000"/>
      </w:tblGrid>
      <w:tr w:rsidR="00C7796E" w:rsidRPr="00C27906" w:rsidTr="00AD762D">
        <w:tc>
          <w:tcPr>
            <w:tcW w:w="9000" w:type="dxa"/>
            <w:tcBorders>
              <w:top w:val="single" w:sz="6" w:space="0" w:color="auto"/>
              <w:left w:val="single" w:sz="6" w:space="0" w:color="auto"/>
              <w:bottom w:val="single" w:sz="6" w:space="0" w:color="auto"/>
              <w:right w:val="single" w:sz="6" w:space="0" w:color="auto"/>
            </w:tcBorders>
          </w:tcPr>
          <w:p w:rsidR="00C7796E" w:rsidRPr="00C27906" w:rsidRDefault="00C7796E" w:rsidP="00AD762D">
            <w:pPr>
              <w:suppressAutoHyphens/>
              <w:jc w:val="both"/>
              <w:rPr>
                <w:rFonts w:ascii="Arial" w:hAnsi="Arial" w:cs="Arial"/>
              </w:rPr>
            </w:pPr>
          </w:p>
          <w:p w:rsidR="00C7796E" w:rsidRPr="00C27906" w:rsidRDefault="00C7796E" w:rsidP="00AD762D">
            <w:pPr>
              <w:pStyle w:val="Heading2"/>
              <w:jc w:val="center"/>
              <w:rPr>
                <w:rFonts w:ascii="Arial" w:hAnsi="Arial" w:cs="Arial"/>
                <w:color w:val="auto"/>
              </w:rPr>
            </w:pPr>
            <w:bookmarkStart w:id="32" w:name="_Toc340548648"/>
            <w:bookmarkStart w:id="33" w:name="_Toc369266769"/>
            <w:r w:rsidRPr="00C27906">
              <w:rPr>
                <w:rFonts w:ascii="Arial" w:hAnsi="Arial" w:cs="Arial"/>
                <w:color w:val="auto"/>
              </w:rPr>
              <w:t>Notes for Preparing the Schedule of Requirements</w:t>
            </w:r>
            <w:bookmarkEnd w:id="32"/>
            <w:bookmarkEnd w:id="33"/>
          </w:p>
          <w:p w:rsidR="00C7796E" w:rsidRPr="00C27906" w:rsidRDefault="00C7796E" w:rsidP="00AD762D">
            <w:pPr>
              <w:suppressAutoHyphens/>
              <w:jc w:val="both"/>
              <w:rPr>
                <w:rFonts w:ascii="Arial" w:hAnsi="Arial" w:cs="Arial"/>
              </w:rPr>
            </w:pPr>
          </w:p>
          <w:p w:rsidR="00C7796E" w:rsidRPr="00C27906" w:rsidRDefault="00C7796E" w:rsidP="00AD762D">
            <w:pPr>
              <w:suppressAutoHyphens/>
              <w:jc w:val="both"/>
              <w:rPr>
                <w:rFonts w:ascii="Arial" w:hAnsi="Arial" w:cs="Arial"/>
              </w:rPr>
            </w:pPr>
            <w:r w:rsidRPr="00C27906">
              <w:rPr>
                <w:rFonts w:ascii="Arial" w:hAnsi="Arial" w:cs="Arial"/>
              </w:rPr>
              <w:t>The Schedule of Requirements shall be included in the bidding documents by the Purchaser, and shall cover, at a minimum, a description of the goods and services to be supplied and the delivery schedule.</w:t>
            </w:r>
          </w:p>
          <w:p w:rsidR="00C7796E" w:rsidRPr="00C27906" w:rsidRDefault="00C7796E" w:rsidP="00AD762D">
            <w:pPr>
              <w:suppressAutoHyphens/>
              <w:jc w:val="both"/>
              <w:rPr>
                <w:rFonts w:ascii="Arial" w:hAnsi="Arial" w:cs="Arial"/>
              </w:rPr>
            </w:pPr>
          </w:p>
          <w:p w:rsidR="00C7796E" w:rsidRPr="00C27906" w:rsidRDefault="00C7796E" w:rsidP="00AD762D">
            <w:pPr>
              <w:suppressAutoHyphens/>
              <w:jc w:val="both"/>
              <w:rPr>
                <w:rFonts w:ascii="Arial" w:hAnsi="Arial" w:cs="Arial"/>
              </w:rPr>
            </w:pPr>
            <w:r w:rsidRPr="00C27906">
              <w:rPr>
                <w:rFonts w:ascii="Arial" w:hAnsi="Arial" w:cs="Arial"/>
              </w:rPr>
              <w:t>The objective of the Schedule of Requirements is to provide sufficient information to enable bidders to prepare their bids efficiently and accurately, in particular, the Price Schedule, for which a Rate Form is provided in Part-II: Section-III.  In addition, the Schedule of Requirements, together with the Bid Form-V: Price Schedule (which shall be submitted to the Procuring Entity by the selected Bidder), should serve as a basis in the event of quantity variation at the time of supply/delivery of contract pursuant to ITB Clause 37.</w:t>
            </w:r>
          </w:p>
          <w:p w:rsidR="00C7796E" w:rsidRPr="00C27906" w:rsidRDefault="00C7796E" w:rsidP="00AD762D">
            <w:pPr>
              <w:suppressAutoHyphens/>
              <w:jc w:val="both"/>
              <w:rPr>
                <w:rFonts w:ascii="Arial" w:hAnsi="Arial" w:cs="Arial"/>
              </w:rPr>
            </w:pPr>
          </w:p>
          <w:p w:rsidR="00C7796E" w:rsidRPr="00C27906" w:rsidRDefault="00C7796E" w:rsidP="00AD762D">
            <w:pPr>
              <w:suppressAutoHyphens/>
              <w:jc w:val="both"/>
              <w:rPr>
                <w:rFonts w:ascii="Arial" w:hAnsi="Arial" w:cs="Arial"/>
              </w:rPr>
            </w:pPr>
            <w:r w:rsidRPr="00C27906">
              <w:rPr>
                <w:rFonts w:ascii="Arial" w:hAnsi="Arial" w:cs="Arial"/>
              </w:rPr>
              <w:t>The date or period for delivery should be carefully specified, taking the date prescribed herein from which the Purchaser’s delivery obligations start (i.e., notice of award, contract signature, opening or confirmation of the letter of credit etc.).</w:t>
            </w:r>
          </w:p>
          <w:p w:rsidR="00C7796E" w:rsidRPr="00C27906" w:rsidRDefault="00C7796E" w:rsidP="00AD762D">
            <w:pPr>
              <w:suppressAutoHyphens/>
              <w:jc w:val="both"/>
              <w:rPr>
                <w:rFonts w:ascii="Arial" w:hAnsi="Arial" w:cs="Arial"/>
              </w:rPr>
            </w:pPr>
          </w:p>
        </w:tc>
      </w:tr>
    </w:tbl>
    <w:p w:rsidR="00C7796E" w:rsidRPr="00C27906" w:rsidRDefault="00C7796E" w:rsidP="00C7796E">
      <w:pPr>
        <w:tabs>
          <w:tab w:val="left" w:pos="6450"/>
        </w:tabs>
        <w:rPr>
          <w:rFonts w:ascii="Tahoma" w:hAnsi="Tahoma"/>
          <w:sz w:val="46"/>
        </w:rPr>
      </w:pPr>
    </w:p>
    <w:p w:rsidR="00C7796E" w:rsidRPr="00C27906" w:rsidRDefault="00C7796E" w:rsidP="00C7796E">
      <w:pPr>
        <w:tabs>
          <w:tab w:val="left" w:pos="900"/>
        </w:tabs>
        <w:spacing w:before="120" w:after="120"/>
        <w:jc w:val="both"/>
        <w:rPr>
          <w:rFonts w:ascii="Arial" w:hAnsi="Arial" w:cs="Arial"/>
        </w:rPr>
      </w:pPr>
      <w:r w:rsidRPr="00C27906">
        <w:rPr>
          <w:rFonts w:ascii="Arial" w:hAnsi="Arial" w:cs="Arial"/>
        </w:rPr>
        <w:t xml:space="preserve">The supplies shall be delivered in accordance with the subsequent Purchase Orders to be issued by the </w:t>
      </w:r>
      <w:r w:rsidR="0004465A">
        <w:rPr>
          <w:rFonts w:ascii="Arial" w:hAnsi="Arial" w:cs="Arial"/>
          <w:b/>
        </w:rPr>
        <w:t xml:space="preserve">Director of IVC </w:t>
      </w:r>
      <w:r w:rsidR="0096302D">
        <w:rPr>
          <w:rFonts w:ascii="Arial" w:hAnsi="Arial" w:cs="Arial"/>
          <w:b/>
        </w:rPr>
        <w:t>P</w:t>
      </w:r>
      <w:r w:rsidR="0004465A">
        <w:rPr>
          <w:rFonts w:ascii="Arial" w:hAnsi="Arial" w:cs="Arial"/>
          <w:b/>
        </w:rPr>
        <w:t>rogram</w:t>
      </w:r>
      <w:r w:rsidR="0096302D">
        <w:rPr>
          <w:rFonts w:ascii="Arial" w:hAnsi="Arial" w:cs="Arial"/>
          <w:b/>
        </w:rPr>
        <w:t>-KP</w:t>
      </w:r>
      <w:r w:rsidR="00AA23B4">
        <w:rPr>
          <w:rFonts w:ascii="Arial" w:hAnsi="Arial" w:cs="Arial"/>
          <w:b/>
        </w:rPr>
        <w:t xml:space="preserve"> </w:t>
      </w:r>
      <w:r w:rsidRPr="00C27906">
        <w:rPr>
          <w:rFonts w:ascii="Arial" w:hAnsi="Arial" w:cs="Arial"/>
        </w:rPr>
        <w:t xml:space="preserve">as per following schedule of </w:t>
      </w:r>
      <w:r w:rsidR="00E717F5" w:rsidRPr="00C27906">
        <w:rPr>
          <w:rFonts w:ascii="Arial" w:hAnsi="Arial" w:cs="Arial"/>
        </w:rPr>
        <w:t>requirements: -</w:t>
      </w:r>
    </w:p>
    <w:p w:rsidR="00710E7F" w:rsidRPr="00C27906" w:rsidRDefault="00710E7F">
      <w:pPr>
        <w:spacing w:after="200" w:line="276" w:lineRule="auto"/>
        <w:rPr>
          <w:rFonts w:ascii="Tahoma" w:hAnsi="Tahoma"/>
          <w:sz w:val="46"/>
        </w:rPr>
      </w:pPr>
      <w:r w:rsidRPr="00C27906">
        <w:rPr>
          <w:rFonts w:ascii="Tahoma" w:hAnsi="Tahoma"/>
          <w:sz w:val="46"/>
        </w:rPr>
        <w:br w:type="page"/>
      </w:r>
    </w:p>
    <w:p w:rsidR="00710E7F" w:rsidRPr="00C27906" w:rsidRDefault="00710E7F" w:rsidP="00710E7F">
      <w:pPr>
        <w:spacing w:after="200"/>
        <w:jc w:val="center"/>
        <w:rPr>
          <w:rFonts w:ascii="Arial" w:hAnsi="Arial" w:cs="Arial"/>
          <w:b/>
          <w:sz w:val="36"/>
          <w:szCs w:val="96"/>
        </w:rPr>
      </w:pPr>
      <w:r w:rsidRPr="00C27906">
        <w:rPr>
          <w:rFonts w:ascii="Arial" w:hAnsi="Arial" w:cs="Arial"/>
          <w:b/>
          <w:sz w:val="36"/>
          <w:szCs w:val="96"/>
        </w:rPr>
        <w:lastRenderedPageBreak/>
        <w:t>1. Schedule of Requirements</w:t>
      </w:r>
    </w:p>
    <w:p w:rsidR="00710E7F" w:rsidRPr="00C27906" w:rsidRDefault="00710E7F" w:rsidP="00710E7F">
      <w:pPr>
        <w:tabs>
          <w:tab w:val="left" w:pos="900"/>
        </w:tabs>
        <w:spacing w:before="120" w:after="120"/>
        <w:jc w:val="both"/>
        <w:rPr>
          <w:rFonts w:ascii="Arial" w:hAnsi="Arial" w:cs="Arial"/>
        </w:rPr>
      </w:pPr>
      <w:r w:rsidRPr="00C27906">
        <w:rPr>
          <w:rFonts w:ascii="Arial" w:hAnsi="Arial" w:cs="Arial"/>
        </w:rPr>
        <w:t>The supplies and related services shall be delivered in accordance with the subsequent Purchase Order</w:t>
      </w:r>
      <w:r w:rsidR="00017540">
        <w:rPr>
          <w:rFonts w:ascii="Arial" w:hAnsi="Arial" w:cs="Arial"/>
        </w:rPr>
        <w:t xml:space="preserve"> </w:t>
      </w:r>
      <w:r w:rsidRPr="00C27906">
        <w:rPr>
          <w:rFonts w:ascii="Arial" w:hAnsi="Arial" w:cs="Arial"/>
        </w:rPr>
        <w:t xml:space="preserve">(s), being an integral part of Contract, to be issued by the </w:t>
      </w:r>
      <w:r w:rsidR="00017540">
        <w:rPr>
          <w:rFonts w:ascii="Arial" w:hAnsi="Arial" w:cs="Arial"/>
        </w:rPr>
        <w:t xml:space="preserve">Director of IVC </w:t>
      </w:r>
      <w:r w:rsidR="00C9142E" w:rsidRPr="00C9142E">
        <w:rPr>
          <w:rFonts w:ascii="Arial" w:hAnsi="Arial" w:cs="Arial"/>
        </w:rPr>
        <w:t>P</w:t>
      </w:r>
      <w:r w:rsidR="00017540">
        <w:rPr>
          <w:rFonts w:ascii="Arial" w:hAnsi="Arial" w:cs="Arial"/>
        </w:rPr>
        <w:t>rogram</w:t>
      </w:r>
      <w:r w:rsidR="00C9142E" w:rsidRPr="00C9142E">
        <w:rPr>
          <w:rFonts w:ascii="Arial" w:hAnsi="Arial" w:cs="Arial"/>
        </w:rPr>
        <w:t>-KP</w:t>
      </w:r>
      <w:r w:rsidR="00A854E5">
        <w:rPr>
          <w:rFonts w:ascii="Arial" w:hAnsi="Arial" w:cs="Arial"/>
        </w:rPr>
        <w:t xml:space="preserve"> </w:t>
      </w:r>
      <w:r w:rsidRPr="00C27906">
        <w:rPr>
          <w:rFonts w:ascii="Arial" w:hAnsi="Arial" w:cs="Arial"/>
        </w:rPr>
        <w:t xml:space="preserve">to the successful bidders along with Contract as per following schedule of </w:t>
      </w:r>
      <w:r w:rsidR="004C4D80" w:rsidRPr="00C27906">
        <w:rPr>
          <w:rFonts w:ascii="Arial" w:hAnsi="Arial" w:cs="Arial"/>
        </w:rPr>
        <w:t>requirements: -</w:t>
      </w:r>
    </w:p>
    <w:p w:rsidR="00454E1A" w:rsidRPr="00C27906" w:rsidRDefault="00710E7F" w:rsidP="00710E7F">
      <w:pPr>
        <w:tabs>
          <w:tab w:val="left" w:pos="900"/>
        </w:tabs>
        <w:spacing w:before="120" w:after="120"/>
        <w:jc w:val="both"/>
        <w:rPr>
          <w:rFonts w:ascii="Arial" w:hAnsi="Arial" w:cs="Arial"/>
          <w:b/>
        </w:rPr>
      </w:pPr>
      <w:r w:rsidRPr="00C27906">
        <w:rPr>
          <w:rFonts w:ascii="Arial" w:hAnsi="Arial" w:cs="Arial"/>
          <w:b/>
        </w:rPr>
        <w:tab/>
      </w:r>
      <w:r w:rsidRPr="00C27906">
        <w:rPr>
          <w:rFonts w:ascii="Arial" w:hAnsi="Arial" w:cs="Arial"/>
          <w:b/>
        </w:rPr>
        <w:tab/>
      </w:r>
      <w:r w:rsidRPr="00C27906">
        <w:rPr>
          <w:rFonts w:ascii="Arial" w:hAnsi="Arial" w:cs="Arial"/>
          <w:b/>
        </w:rPr>
        <w:tab/>
      </w:r>
      <w:r w:rsidRPr="00C27906">
        <w:rPr>
          <w:rFonts w:ascii="Arial" w:hAnsi="Arial" w:cs="Arial"/>
          <w:b/>
        </w:rPr>
        <w:tab/>
      </w:r>
      <w:r w:rsidRPr="00C27906">
        <w:rPr>
          <w:rFonts w:ascii="Arial" w:hAnsi="Arial" w:cs="Arial"/>
          <w:b/>
        </w:rPr>
        <w:tab/>
      </w:r>
      <w:r w:rsidRPr="00C27906">
        <w:rPr>
          <w:rFonts w:ascii="Arial" w:hAnsi="Arial" w:cs="Arial"/>
          <w:b/>
        </w:rPr>
        <w:tab/>
      </w:r>
      <w:r w:rsidRPr="00C27906">
        <w:rPr>
          <w:rFonts w:ascii="Arial" w:hAnsi="Arial" w:cs="Arial"/>
          <w:b/>
        </w:rPr>
        <w:tab/>
      </w:r>
      <w:r w:rsidRPr="00C27906">
        <w:rPr>
          <w:rFonts w:ascii="Arial" w:hAnsi="Arial" w:cs="Arial"/>
          <w:b/>
        </w:rPr>
        <w:tab/>
      </w:r>
      <w:r w:rsidRPr="00C27906">
        <w:rPr>
          <w:rFonts w:ascii="Arial" w:hAnsi="Arial" w:cs="Arial"/>
          <w:b/>
        </w:rPr>
        <w:tab/>
      </w:r>
      <w:r w:rsidRPr="00C27906">
        <w:rPr>
          <w:rFonts w:ascii="Arial" w:hAnsi="Arial" w:cs="Arial"/>
          <w:b/>
        </w:rPr>
        <w:tab/>
      </w:r>
      <w:r w:rsidRPr="00C27906">
        <w:rPr>
          <w:rFonts w:ascii="Arial" w:hAnsi="Arial" w:cs="Arial"/>
          <w:b/>
        </w:rPr>
        <w:tab/>
      </w:r>
      <w:r w:rsidR="00926C81">
        <w:rPr>
          <w:rFonts w:ascii="Arial" w:hAnsi="Arial" w:cs="Arial"/>
          <w:b/>
        </w:rPr>
        <w:t xml:space="preserve">     </w:t>
      </w:r>
    </w:p>
    <w:p w:rsidR="00946AC9" w:rsidRPr="00C27906" w:rsidRDefault="006A46AA" w:rsidP="00946AC9">
      <w:pPr>
        <w:spacing w:after="80" w:line="300" w:lineRule="auto"/>
        <w:ind w:right="-86"/>
        <w:jc w:val="center"/>
        <w:rPr>
          <w:rFonts w:ascii="Arial" w:hAnsi="Arial" w:cs="Arial"/>
          <w:b/>
          <w:u w:val="single"/>
        </w:rPr>
      </w:pPr>
      <w:r>
        <w:rPr>
          <w:rFonts w:ascii="Arial" w:hAnsi="Arial" w:cs="Arial"/>
          <w:b/>
          <w:u w:val="single"/>
        </w:rPr>
        <w:t xml:space="preserve">LIST OF </w:t>
      </w:r>
      <w:r w:rsidR="006E46D3">
        <w:rPr>
          <w:rFonts w:ascii="Arial" w:hAnsi="Arial" w:cs="Arial"/>
          <w:b/>
          <w:u w:val="single"/>
        </w:rPr>
        <w:t>ITEMS</w:t>
      </w:r>
    </w:p>
    <w:tbl>
      <w:tblPr>
        <w:tblW w:w="9340" w:type="dxa"/>
        <w:tblLook w:val="04A0" w:firstRow="1" w:lastRow="0" w:firstColumn="1" w:lastColumn="0" w:noHBand="0" w:noVBand="1"/>
      </w:tblPr>
      <w:tblGrid>
        <w:gridCol w:w="6840"/>
        <w:gridCol w:w="2500"/>
      </w:tblGrid>
      <w:tr w:rsidR="00512610" w:rsidRPr="00512610" w:rsidTr="00512610">
        <w:trPr>
          <w:trHeight w:val="48"/>
        </w:trPr>
        <w:tc>
          <w:tcPr>
            <w:tcW w:w="9340" w:type="dxa"/>
            <w:gridSpan w:val="2"/>
            <w:tcBorders>
              <w:top w:val="nil"/>
              <w:left w:val="nil"/>
              <w:bottom w:val="single" w:sz="8" w:space="0" w:color="auto"/>
              <w:right w:val="nil"/>
            </w:tcBorders>
            <w:shd w:val="clear" w:color="auto" w:fill="auto"/>
            <w:noWrap/>
            <w:vAlign w:val="center"/>
          </w:tcPr>
          <w:p w:rsidR="00512610" w:rsidRPr="00512610" w:rsidRDefault="00512610" w:rsidP="00512610">
            <w:pPr>
              <w:rPr>
                <w:rFonts w:ascii="Arial" w:hAnsi="Arial" w:cs="Arial"/>
                <w:b/>
                <w:bCs/>
                <w:color w:val="000000"/>
                <w:sz w:val="32"/>
                <w:szCs w:val="32"/>
              </w:rPr>
            </w:pPr>
          </w:p>
        </w:tc>
      </w:tr>
      <w:tr w:rsidR="00512610" w:rsidRPr="00512610" w:rsidTr="00912B1D">
        <w:trPr>
          <w:trHeight w:val="646"/>
        </w:trPr>
        <w:tc>
          <w:tcPr>
            <w:tcW w:w="6840" w:type="dxa"/>
            <w:tcBorders>
              <w:top w:val="single" w:sz="8" w:space="0" w:color="auto"/>
              <w:left w:val="single" w:sz="8" w:space="0" w:color="auto"/>
              <w:bottom w:val="single" w:sz="4" w:space="0" w:color="auto"/>
              <w:right w:val="single" w:sz="4" w:space="0" w:color="000000"/>
            </w:tcBorders>
            <w:shd w:val="clear" w:color="auto" w:fill="auto"/>
            <w:vAlign w:val="center"/>
            <w:hideMark/>
          </w:tcPr>
          <w:p w:rsidR="00512610" w:rsidRPr="00512610" w:rsidRDefault="00512610" w:rsidP="00512610">
            <w:pPr>
              <w:rPr>
                <w:rFonts w:ascii="Arial" w:hAnsi="Arial" w:cs="Arial"/>
                <w:b/>
                <w:bCs/>
                <w:color w:val="000000"/>
              </w:rPr>
            </w:pPr>
            <w:r>
              <w:rPr>
                <w:rFonts w:ascii="Arial" w:hAnsi="Arial" w:cs="Arial"/>
                <w:b/>
                <w:bCs/>
                <w:color w:val="000000"/>
              </w:rPr>
              <w:t>Products / Items Name</w:t>
            </w:r>
          </w:p>
        </w:tc>
        <w:tc>
          <w:tcPr>
            <w:tcW w:w="2500" w:type="dxa"/>
            <w:tcBorders>
              <w:top w:val="nil"/>
              <w:left w:val="single" w:sz="4" w:space="0" w:color="auto"/>
              <w:bottom w:val="single" w:sz="4" w:space="0" w:color="auto"/>
              <w:right w:val="single" w:sz="8" w:space="0" w:color="auto"/>
            </w:tcBorders>
            <w:shd w:val="clear" w:color="auto" w:fill="auto"/>
            <w:vAlign w:val="center"/>
            <w:hideMark/>
          </w:tcPr>
          <w:p w:rsidR="00512610" w:rsidRPr="00512610" w:rsidRDefault="009A667C" w:rsidP="00512610">
            <w:pPr>
              <w:jc w:val="center"/>
              <w:rPr>
                <w:rFonts w:ascii="Arial" w:hAnsi="Arial" w:cs="Arial"/>
                <w:b/>
                <w:bCs/>
                <w:color w:val="000000"/>
              </w:rPr>
            </w:pPr>
            <w:r>
              <w:rPr>
                <w:rFonts w:ascii="Arial" w:hAnsi="Arial" w:cs="Arial"/>
                <w:b/>
                <w:bCs/>
                <w:color w:val="000000"/>
              </w:rPr>
              <w:t>Strength</w:t>
            </w:r>
            <w:r w:rsidR="00BF3580">
              <w:rPr>
                <w:rFonts w:ascii="Arial" w:hAnsi="Arial" w:cs="Arial"/>
                <w:b/>
                <w:bCs/>
                <w:color w:val="000000"/>
              </w:rPr>
              <w:t>/Pack</w:t>
            </w:r>
          </w:p>
        </w:tc>
      </w:tr>
      <w:tr w:rsidR="00914156" w:rsidRPr="00512610" w:rsidTr="00E0274C">
        <w:trPr>
          <w:trHeight w:val="260"/>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4156" w:rsidRPr="00DD59B3" w:rsidRDefault="00914156" w:rsidP="00E0274C">
            <w:pPr>
              <w:rPr>
                <w:rFonts w:ascii="Arial" w:hAnsi="Arial" w:cs="Arial"/>
                <w:color w:val="000000"/>
              </w:rPr>
            </w:pPr>
            <w:r w:rsidRPr="00DD59B3">
              <w:rPr>
                <w:rFonts w:ascii="Arial" w:hAnsi="Arial" w:cs="Arial"/>
                <w:color w:val="000000"/>
              </w:rPr>
              <w:t>Temephose 50%</w:t>
            </w:r>
            <w:r w:rsidR="00384381" w:rsidRPr="00DD59B3">
              <w:rPr>
                <w:rFonts w:ascii="Arial" w:hAnsi="Arial" w:cs="Arial"/>
                <w:color w:val="000000"/>
              </w:rPr>
              <w:t xml:space="preserve"> (500 g/L</w:t>
            </w:r>
            <w:r w:rsidRPr="00DD59B3">
              <w:rPr>
                <w:rFonts w:ascii="Arial" w:hAnsi="Arial" w:cs="Arial"/>
                <w:color w:val="000000"/>
              </w:rPr>
              <w:t xml:space="preserve"> EC Liquid</w:t>
            </w:r>
            <w:r w:rsidR="00384381" w:rsidRPr="00DD59B3">
              <w:rPr>
                <w:rFonts w:ascii="Arial" w:hAnsi="Arial" w:cs="Arial"/>
                <w:color w:val="000000"/>
              </w:rPr>
              <w:t>)</w:t>
            </w:r>
          </w:p>
        </w:tc>
        <w:tc>
          <w:tcPr>
            <w:tcW w:w="2500" w:type="dxa"/>
            <w:tcBorders>
              <w:top w:val="nil"/>
              <w:left w:val="nil"/>
              <w:bottom w:val="single" w:sz="4" w:space="0" w:color="auto"/>
              <w:right w:val="single" w:sz="8" w:space="0" w:color="auto"/>
            </w:tcBorders>
            <w:shd w:val="clear" w:color="auto" w:fill="auto"/>
            <w:noWrap/>
            <w:vAlign w:val="center"/>
            <w:hideMark/>
          </w:tcPr>
          <w:p w:rsidR="00914156" w:rsidRPr="00512610" w:rsidRDefault="001239E9" w:rsidP="00E0274C">
            <w:pPr>
              <w:jc w:val="center"/>
              <w:rPr>
                <w:rFonts w:ascii="Arial" w:hAnsi="Arial" w:cs="Arial"/>
                <w:color w:val="000000"/>
              </w:rPr>
            </w:pPr>
            <w:r>
              <w:rPr>
                <w:rFonts w:ascii="Arial" w:hAnsi="Arial" w:cs="Arial"/>
                <w:color w:val="000000"/>
              </w:rPr>
              <w:t xml:space="preserve"> 1Ltr Bottle</w:t>
            </w:r>
          </w:p>
        </w:tc>
      </w:tr>
      <w:tr w:rsidR="00914156" w:rsidRPr="00512610" w:rsidTr="00E0274C">
        <w:trPr>
          <w:trHeight w:val="242"/>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4156" w:rsidRPr="00DD59B3" w:rsidRDefault="00914156" w:rsidP="00E0274C">
            <w:pPr>
              <w:rPr>
                <w:rFonts w:ascii="Arial" w:hAnsi="Arial" w:cs="Arial"/>
                <w:color w:val="000000"/>
              </w:rPr>
            </w:pPr>
            <w:r w:rsidRPr="00DD59B3">
              <w:rPr>
                <w:rFonts w:ascii="Arial" w:hAnsi="Arial" w:cs="Arial"/>
                <w:color w:val="000000"/>
              </w:rPr>
              <w:t xml:space="preserve">Temephose 1% </w:t>
            </w:r>
            <w:r w:rsidR="00384381" w:rsidRPr="00DD59B3">
              <w:rPr>
                <w:rFonts w:ascii="Arial" w:hAnsi="Arial" w:cs="Arial"/>
                <w:color w:val="000000"/>
              </w:rPr>
              <w:t>GR</w:t>
            </w:r>
          </w:p>
        </w:tc>
        <w:tc>
          <w:tcPr>
            <w:tcW w:w="2500" w:type="dxa"/>
            <w:tcBorders>
              <w:top w:val="nil"/>
              <w:left w:val="nil"/>
              <w:bottom w:val="single" w:sz="4" w:space="0" w:color="auto"/>
              <w:right w:val="single" w:sz="8" w:space="0" w:color="auto"/>
            </w:tcBorders>
            <w:shd w:val="clear" w:color="auto" w:fill="auto"/>
            <w:noWrap/>
            <w:vAlign w:val="center"/>
            <w:hideMark/>
          </w:tcPr>
          <w:p w:rsidR="00914156" w:rsidRPr="00512610" w:rsidRDefault="00914156" w:rsidP="00B912AF">
            <w:pPr>
              <w:jc w:val="center"/>
              <w:rPr>
                <w:rFonts w:ascii="Arial" w:hAnsi="Arial" w:cs="Arial"/>
                <w:color w:val="000000"/>
              </w:rPr>
            </w:pPr>
            <w:r>
              <w:rPr>
                <w:rFonts w:ascii="Arial" w:hAnsi="Arial" w:cs="Arial"/>
                <w:color w:val="000000"/>
              </w:rPr>
              <w:t xml:space="preserve"> 25 Kg</w:t>
            </w:r>
            <w:r w:rsidR="000B3CC2">
              <w:rPr>
                <w:rFonts w:ascii="Arial" w:hAnsi="Arial" w:cs="Arial"/>
                <w:color w:val="000000"/>
              </w:rPr>
              <w:t xml:space="preserve"> </w:t>
            </w:r>
          </w:p>
        </w:tc>
      </w:tr>
      <w:tr w:rsidR="003D7364" w:rsidRPr="00512610" w:rsidTr="00E0274C">
        <w:trPr>
          <w:trHeight w:val="242"/>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tcPr>
          <w:p w:rsidR="003D7364" w:rsidRPr="00DD59B3" w:rsidRDefault="003D7364" w:rsidP="00E0274C">
            <w:pPr>
              <w:rPr>
                <w:rFonts w:ascii="Arial" w:hAnsi="Arial" w:cs="Arial"/>
                <w:color w:val="000000"/>
              </w:rPr>
            </w:pPr>
            <w:r w:rsidRPr="00DD59B3">
              <w:rPr>
                <w:rFonts w:ascii="Arial" w:hAnsi="Arial" w:cs="Arial"/>
                <w:color w:val="000000"/>
              </w:rPr>
              <w:t>Bendiocarb 80% WP-S</w:t>
            </w:r>
            <w:r w:rsidR="007220C8" w:rsidRPr="00DD59B3">
              <w:rPr>
                <w:rFonts w:ascii="Arial" w:hAnsi="Arial" w:cs="Arial"/>
                <w:color w:val="000000"/>
              </w:rPr>
              <w:t>B &amp;</w:t>
            </w:r>
            <w:r w:rsidR="007F2909" w:rsidRPr="00DD59B3">
              <w:rPr>
                <w:rFonts w:ascii="Arial" w:hAnsi="Arial" w:cs="Arial"/>
                <w:color w:val="000000"/>
              </w:rPr>
              <w:t xml:space="preserve"> 80% WP,WP-SB</w:t>
            </w:r>
          </w:p>
        </w:tc>
        <w:tc>
          <w:tcPr>
            <w:tcW w:w="2500" w:type="dxa"/>
            <w:tcBorders>
              <w:top w:val="nil"/>
              <w:left w:val="nil"/>
              <w:bottom w:val="single" w:sz="4" w:space="0" w:color="auto"/>
              <w:right w:val="single" w:sz="8" w:space="0" w:color="auto"/>
            </w:tcBorders>
            <w:shd w:val="clear" w:color="auto" w:fill="auto"/>
            <w:noWrap/>
            <w:vAlign w:val="center"/>
          </w:tcPr>
          <w:p w:rsidR="003D7364" w:rsidRDefault="00FD74D9" w:rsidP="00E0274C">
            <w:pPr>
              <w:jc w:val="center"/>
              <w:rPr>
                <w:rFonts w:ascii="Arial" w:hAnsi="Arial" w:cs="Arial"/>
                <w:color w:val="000000"/>
              </w:rPr>
            </w:pPr>
            <w:r>
              <w:rPr>
                <w:rFonts w:ascii="Arial" w:hAnsi="Arial" w:cs="Arial"/>
                <w:color w:val="000000"/>
              </w:rPr>
              <w:t>1Ltr</w:t>
            </w:r>
            <w:r w:rsidR="001239E9">
              <w:rPr>
                <w:rFonts w:ascii="Arial" w:hAnsi="Arial" w:cs="Arial"/>
                <w:color w:val="000000"/>
              </w:rPr>
              <w:t xml:space="preserve"> Bottle</w:t>
            </w:r>
            <w:r>
              <w:rPr>
                <w:rFonts w:ascii="Arial" w:hAnsi="Arial" w:cs="Arial"/>
                <w:color w:val="000000"/>
              </w:rPr>
              <w:t xml:space="preserve"> or 250 gm sachet</w:t>
            </w:r>
          </w:p>
        </w:tc>
      </w:tr>
      <w:tr w:rsidR="007F2909" w:rsidRPr="00512610" w:rsidTr="00E0274C">
        <w:trPr>
          <w:trHeight w:val="242"/>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F2909" w:rsidRPr="00DD59B3" w:rsidRDefault="007F2909" w:rsidP="00E0274C">
            <w:pPr>
              <w:rPr>
                <w:rFonts w:ascii="Arial" w:hAnsi="Arial" w:cs="Arial"/>
                <w:color w:val="000000"/>
              </w:rPr>
            </w:pPr>
            <w:r w:rsidRPr="00DD59B3">
              <w:rPr>
                <w:rFonts w:ascii="Arial" w:hAnsi="Arial" w:cs="Arial"/>
                <w:color w:val="000000"/>
              </w:rPr>
              <w:t>Etofenprox 20% WP</w:t>
            </w:r>
          </w:p>
        </w:tc>
        <w:tc>
          <w:tcPr>
            <w:tcW w:w="2500" w:type="dxa"/>
            <w:tcBorders>
              <w:top w:val="nil"/>
              <w:left w:val="nil"/>
              <w:bottom w:val="single" w:sz="4" w:space="0" w:color="auto"/>
              <w:right w:val="single" w:sz="8" w:space="0" w:color="auto"/>
            </w:tcBorders>
            <w:shd w:val="clear" w:color="auto" w:fill="auto"/>
            <w:noWrap/>
            <w:vAlign w:val="center"/>
          </w:tcPr>
          <w:p w:rsidR="007F2909" w:rsidRDefault="001239E9" w:rsidP="00E0274C">
            <w:pPr>
              <w:jc w:val="center"/>
              <w:rPr>
                <w:rFonts w:ascii="Arial" w:hAnsi="Arial" w:cs="Arial"/>
                <w:color w:val="000000"/>
              </w:rPr>
            </w:pPr>
            <w:r>
              <w:rPr>
                <w:rFonts w:ascii="Arial" w:hAnsi="Arial" w:cs="Arial"/>
                <w:color w:val="000000"/>
              </w:rPr>
              <w:t>250gm Sachet</w:t>
            </w:r>
          </w:p>
        </w:tc>
      </w:tr>
      <w:tr w:rsidR="00914156" w:rsidRPr="00512610" w:rsidTr="00961A92">
        <w:trPr>
          <w:trHeight w:val="458"/>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4156" w:rsidRPr="00DD59B3" w:rsidRDefault="000B3CC2" w:rsidP="00E0274C">
            <w:pPr>
              <w:rPr>
                <w:rFonts w:ascii="Arial" w:hAnsi="Arial" w:cs="Arial"/>
                <w:color w:val="000000"/>
              </w:rPr>
            </w:pPr>
            <w:r w:rsidRPr="00DD59B3">
              <w:rPr>
                <w:rFonts w:ascii="Arial" w:hAnsi="Arial" w:cs="Arial"/>
                <w:color w:val="000000"/>
              </w:rPr>
              <w:t>Alpha</w:t>
            </w:r>
            <w:r w:rsidR="00F821B7" w:rsidRPr="00DD59B3">
              <w:rPr>
                <w:rFonts w:ascii="Arial" w:hAnsi="Arial" w:cs="Arial"/>
                <w:color w:val="000000"/>
              </w:rPr>
              <w:t>-</w:t>
            </w:r>
            <w:r w:rsidRPr="00DD59B3">
              <w:rPr>
                <w:rFonts w:ascii="Arial" w:hAnsi="Arial" w:cs="Arial"/>
                <w:color w:val="000000"/>
              </w:rPr>
              <w:t>cypermethrin 5%, 10% WP</w:t>
            </w:r>
          </w:p>
        </w:tc>
        <w:tc>
          <w:tcPr>
            <w:tcW w:w="2500" w:type="dxa"/>
            <w:tcBorders>
              <w:top w:val="nil"/>
              <w:left w:val="nil"/>
              <w:bottom w:val="single" w:sz="4" w:space="0" w:color="auto"/>
              <w:right w:val="single" w:sz="8" w:space="0" w:color="auto"/>
            </w:tcBorders>
            <w:shd w:val="clear" w:color="auto" w:fill="auto"/>
            <w:noWrap/>
            <w:vAlign w:val="center"/>
            <w:hideMark/>
          </w:tcPr>
          <w:p w:rsidR="00914156" w:rsidRPr="00512610" w:rsidRDefault="004021ED" w:rsidP="00E0274C">
            <w:pPr>
              <w:jc w:val="center"/>
              <w:rPr>
                <w:rFonts w:ascii="Arial" w:hAnsi="Arial" w:cs="Arial"/>
                <w:color w:val="000000"/>
              </w:rPr>
            </w:pPr>
            <w:r>
              <w:rPr>
                <w:rFonts w:ascii="Arial" w:hAnsi="Arial" w:cs="Arial"/>
                <w:color w:val="000000"/>
              </w:rPr>
              <w:t>125 gram Soluble Sachet</w:t>
            </w:r>
          </w:p>
        </w:tc>
      </w:tr>
      <w:tr w:rsidR="00893DF4" w:rsidRPr="00512610" w:rsidTr="00961A92">
        <w:trPr>
          <w:trHeight w:val="341"/>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tcPr>
          <w:p w:rsidR="00893DF4" w:rsidRPr="00DD59B3" w:rsidRDefault="00893DF4" w:rsidP="00E0274C">
            <w:pPr>
              <w:rPr>
                <w:rFonts w:ascii="Arial" w:hAnsi="Arial" w:cs="Arial"/>
                <w:color w:val="000000"/>
              </w:rPr>
            </w:pPr>
            <w:r w:rsidRPr="00DD59B3">
              <w:rPr>
                <w:rFonts w:ascii="Arial" w:hAnsi="Arial" w:cs="Arial"/>
                <w:color w:val="000000"/>
              </w:rPr>
              <w:t>Alpha-cypermethrin 25% WG-SB</w:t>
            </w:r>
          </w:p>
        </w:tc>
        <w:tc>
          <w:tcPr>
            <w:tcW w:w="2500" w:type="dxa"/>
            <w:tcBorders>
              <w:top w:val="nil"/>
              <w:left w:val="nil"/>
              <w:bottom w:val="single" w:sz="4" w:space="0" w:color="auto"/>
              <w:right w:val="single" w:sz="8" w:space="0" w:color="auto"/>
            </w:tcBorders>
            <w:shd w:val="clear" w:color="auto" w:fill="auto"/>
            <w:noWrap/>
            <w:vAlign w:val="center"/>
          </w:tcPr>
          <w:p w:rsidR="00893DF4" w:rsidRDefault="001239E9" w:rsidP="00E0274C">
            <w:pPr>
              <w:jc w:val="center"/>
              <w:rPr>
                <w:rFonts w:ascii="Arial" w:hAnsi="Arial" w:cs="Arial"/>
                <w:color w:val="000000"/>
              </w:rPr>
            </w:pPr>
            <w:r>
              <w:rPr>
                <w:rFonts w:ascii="Arial" w:hAnsi="Arial" w:cs="Arial"/>
                <w:color w:val="000000"/>
              </w:rPr>
              <w:t>250gm Sachet</w:t>
            </w:r>
          </w:p>
        </w:tc>
      </w:tr>
      <w:tr w:rsidR="004021ED" w:rsidRPr="00512610" w:rsidTr="00E0274C">
        <w:trPr>
          <w:trHeight w:val="296"/>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4021ED" w:rsidRPr="00DD59B3" w:rsidRDefault="004021ED" w:rsidP="00E0274C">
            <w:pPr>
              <w:rPr>
                <w:rFonts w:ascii="Arial" w:hAnsi="Arial" w:cs="Arial"/>
                <w:color w:val="000000"/>
              </w:rPr>
            </w:pPr>
            <w:r w:rsidRPr="00DD59B3">
              <w:rPr>
                <w:rFonts w:ascii="Arial" w:hAnsi="Arial" w:cs="Arial"/>
                <w:color w:val="000000"/>
              </w:rPr>
              <w:t>Alpha</w:t>
            </w:r>
            <w:r w:rsidR="00F821B7" w:rsidRPr="00DD59B3">
              <w:rPr>
                <w:rFonts w:ascii="Arial" w:hAnsi="Arial" w:cs="Arial"/>
                <w:color w:val="000000"/>
              </w:rPr>
              <w:t>-</w:t>
            </w:r>
            <w:r w:rsidRPr="00DD59B3">
              <w:rPr>
                <w:rFonts w:ascii="Arial" w:hAnsi="Arial" w:cs="Arial"/>
                <w:color w:val="000000"/>
              </w:rPr>
              <w:t>cypermethrin 5%, 5.8%, 6%,9.6%, 10% SC</w:t>
            </w:r>
          </w:p>
        </w:tc>
        <w:tc>
          <w:tcPr>
            <w:tcW w:w="2500" w:type="dxa"/>
            <w:tcBorders>
              <w:top w:val="nil"/>
              <w:left w:val="nil"/>
              <w:bottom w:val="single" w:sz="4" w:space="0" w:color="auto"/>
              <w:right w:val="single" w:sz="8" w:space="0" w:color="auto"/>
            </w:tcBorders>
            <w:shd w:val="clear" w:color="auto" w:fill="auto"/>
            <w:noWrap/>
            <w:vAlign w:val="center"/>
            <w:hideMark/>
          </w:tcPr>
          <w:p w:rsidR="004021ED" w:rsidRPr="00512610" w:rsidRDefault="00B211A4" w:rsidP="00E0274C">
            <w:pPr>
              <w:jc w:val="center"/>
              <w:rPr>
                <w:rFonts w:ascii="Arial" w:hAnsi="Arial" w:cs="Arial"/>
                <w:color w:val="000000"/>
              </w:rPr>
            </w:pPr>
            <w:r>
              <w:rPr>
                <w:rFonts w:ascii="Arial" w:hAnsi="Arial" w:cs="Arial"/>
                <w:color w:val="000000"/>
              </w:rPr>
              <w:t>1 Ltr Bottle</w:t>
            </w:r>
          </w:p>
        </w:tc>
      </w:tr>
      <w:tr w:rsidR="00005C16" w:rsidRPr="00512610" w:rsidTr="00512610">
        <w:trPr>
          <w:trHeight w:val="501"/>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05C16" w:rsidRPr="00DD59B3" w:rsidRDefault="00F821B7" w:rsidP="00E0274C">
            <w:pPr>
              <w:rPr>
                <w:rFonts w:ascii="Arial" w:hAnsi="Arial" w:cs="Arial"/>
                <w:color w:val="000000"/>
              </w:rPr>
            </w:pPr>
            <w:r w:rsidRPr="00DD59B3">
              <w:rPr>
                <w:rFonts w:ascii="Arial" w:hAnsi="Arial" w:cs="Arial"/>
                <w:color w:val="000000"/>
              </w:rPr>
              <w:t>Lambda-cyhalothrin 10</w:t>
            </w:r>
            <w:r w:rsidR="00005C16" w:rsidRPr="00DD59B3">
              <w:rPr>
                <w:rFonts w:ascii="Arial" w:hAnsi="Arial" w:cs="Arial"/>
                <w:color w:val="000000"/>
              </w:rPr>
              <w:t>%, 100g</w:t>
            </w:r>
            <w:r w:rsidR="00732ED4" w:rsidRPr="00DD59B3">
              <w:rPr>
                <w:rFonts w:ascii="Arial" w:hAnsi="Arial" w:cs="Arial"/>
                <w:color w:val="000000"/>
              </w:rPr>
              <w:t>/L</w:t>
            </w:r>
            <w:r w:rsidR="00005C16" w:rsidRPr="00DD59B3">
              <w:rPr>
                <w:rFonts w:ascii="Arial" w:hAnsi="Arial" w:cs="Arial"/>
                <w:color w:val="000000"/>
              </w:rPr>
              <w:t xml:space="preserve"> WP</w:t>
            </w:r>
          </w:p>
        </w:tc>
        <w:tc>
          <w:tcPr>
            <w:tcW w:w="2500" w:type="dxa"/>
            <w:tcBorders>
              <w:top w:val="nil"/>
              <w:left w:val="nil"/>
              <w:bottom w:val="single" w:sz="4" w:space="0" w:color="auto"/>
              <w:right w:val="single" w:sz="8" w:space="0" w:color="auto"/>
            </w:tcBorders>
            <w:shd w:val="clear" w:color="auto" w:fill="auto"/>
            <w:noWrap/>
            <w:vAlign w:val="center"/>
            <w:hideMark/>
          </w:tcPr>
          <w:p w:rsidR="00005C16" w:rsidRDefault="00005C16" w:rsidP="00E0274C">
            <w:pPr>
              <w:jc w:val="center"/>
              <w:rPr>
                <w:rFonts w:ascii="Arial" w:hAnsi="Arial" w:cs="Arial"/>
                <w:color w:val="000000"/>
              </w:rPr>
            </w:pPr>
            <w:r>
              <w:rPr>
                <w:rFonts w:ascii="Arial" w:hAnsi="Arial" w:cs="Arial"/>
                <w:color w:val="000000"/>
              </w:rPr>
              <w:t>125 gram Soluble Sachet</w:t>
            </w:r>
          </w:p>
        </w:tc>
      </w:tr>
      <w:tr w:rsidR="00350FE9" w:rsidRPr="00512610" w:rsidTr="00E0274C">
        <w:trPr>
          <w:trHeight w:val="296"/>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50FE9" w:rsidRPr="00DD59B3" w:rsidRDefault="00F821B7" w:rsidP="00E0274C">
            <w:pPr>
              <w:rPr>
                <w:rFonts w:ascii="Arial" w:hAnsi="Arial" w:cs="Arial"/>
                <w:color w:val="000000"/>
              </w:rPr>
            </w:pPr>
            <w:r w:rsidRPr="00DD59B3">
              <w:rPr>
                <w:rFonts w:ascii="Arial" w:hAnsi="Arial" w:cs="Arial"/>
                <w:color w:val="000000"/>
              </w:rPr>
              <w:t>Lambda-cyhalothrin 10</w:t>
            </w:r>
            <w:r w:rsidR="00732ED4" w:rsidRPr="00DD59B3">
              <w:rPr>
                <w:rFonts w:ascii="Arial" w:hAnsi="Arial" w:cs="Arial"/>
                <w:color w:val="000000"/>
              </w:rPr>
              <w:t>%, 100g/L</w:t>
            </w:r>
            <w:r w:rsidR="00350FE9" w:rsidRPr="00DD59B3">
              <w:rPr>
                <w:rFonts w:ascii="Arial" w:hAnsi="Arial" w:cs="Arial"/>
                <w:color w:val="000000"/>
              </w:rPr>
              <w:t xml:space="preserve"> CS</w:t>
            </w:r>
          </w:p>
        </w:tc>
        <w:tc>
          <w:tcPr>
            <w:tcW w:w="2500" w:type="dxa"/>
            <w:tcBorders>
              <w:top w:val="nil"/>
              <w:left w:val="nil"/>
              <w:bottom w:val="single" w:sz="4" w:space="0" w:color="auto"/>
              <w:right w:val="single" w:sz="8" w:space="0" w:color="auto"/>
            </w:tcBorders>
            <w:shd w:val="clear" w:color="auto" w:fill="auto"/>
            <w:noWrap/>
            <w:vAlign w:val="center"/>
            <w:hideMark/>
          </w:tcPr>
          <w:p w:rsidR="00350FE9" w:rsidRDefault="008F3930" w:rsidP="00E0274C">
            <w:pPr>
              <w:jc w:val="center"/>
              <w:rPr>
                <w:rFonts w:ascii="Arial" w:hAnsi="Arial" w:cs="Arial"/>
                <w:color w:val="000000"/>
              </w:rPr>
            </w:pPr>
            <w:r>
              <w:rPr>
                <w:rFonts w:ascii="Arial" w:hAnsi="Arial" w:cs="Arial"/>
                <w:color w:val="000000"/>
              </w:rPr>
              <w:t>250 ml</w:t>
            </w:r>
          </w:p>
        </w:tc>
      </w:tr>
      <w:tr w:rsidR="00350FE9" w:rsidRPr="00512610" w:rsidTr="00961A92">
        <w:trPr>
          <w:trHeight w:val="170"/>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50FE9" w:rsidRPr="00DD59B3" w:rsidRDefault="00350FE9" w:rsidP="00E0274C">
            <w:pPr>
              <w:rPr>
                <w:rFonts w:ascii="Arial" w:hAnsi="Arial" w:cs="Arial"/>
                <w:color w:val="000000"/>
              </w:rPr>
            </w:pPr>
            <w:r w:rsidRPr="00DD59B3">
              <w:rPr>
                <w:rFonts w:ascii="Arial" w:hAnsi="Arial" w:cs="Arial"/>
                <w:color w:val="000000"/>
              </w:rPr>
              <w:t xml:space="preserve">Deltamethrin 2% </w:t>
            </w:r>
            <w:r w:rsidR="00893DF4" w:rsidRPr="00DD59B3">
              <w:rPr>
                <w:rFonts w:ascii="Arial" w:hAnsi="Arial" w:cs="Arial"/>
                <w:color w:val="000000"/>
              </w:rPr>
              <w:t>EW</w:t>
            </w:r>
          </w:p>
        </w:tc>
        <w:tc>
          <w:tcPr>
            <w:tcW w:w="2500" w:type="dxa"/>
            <w:tcBorders>
              <w:top w:val="nil"/>
              <w:left w:val="nil"/>
              <w:bottom w:val="single" w:sz="4" w:space="0" w:color="auto"/>
              <w:right w:val="single" w:sz="8" w:space="0" w:color="auto"/>
            </w:tcBorders>
            <w:shd w:val="clear" w:color="auto" w:fill="auto"/>
            <w:noWrap/>
            <w:vAlign w:val="center"/>
            <w:hideMark/>
          </w:tcPr>
          <w:p w:rsidR="00350FE9" w:rsidRPr="00512610" w:rsidRDefault="00350FE9" w:rsidP="00E0274C">
            <w:pPr>
              <w:jc w:val="center"/>
              <w:rPr>
                <w:rFonts w:ascii="Arial" w:hAnsi="Arial" w:cs="Arial"/>
                <w:color w:val="000000"/>
              </w:rPr>
            </w:pPr>
            <w:r>
              <w:rPr>
                <w:rFonts w:ascii="Arial" w:hAnsi="Arial" w:cs="Arial"/>
                <w:color w:val="000000"/>
              </w:rPr>
              <w:t xml:space="preserve"> 1 Ltr Bottle</w:t>
            </w:r>
          </w:p>
        </w:tc>
      </w:tr>
      <w:tr w:rsidR="00732ED4" w:rsidRPr="00512610" w:rsidTr="00961A92">
        <w:trPr>
          <w:trHeight w:val="242"/>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32ED4" w:rsidRPr="00DD59B3" w:rsidRDefault="00732ED4" w:rsidP="00E0274C">
            <w:pPr>
              <w:rPr>
                <w:rFonts w:ascii="Arial" w:hAnsi="Arial" w:cs="Arial"/>
                <w:color w:val="000000"/>
              </w:rPr>
            </w:pPr>
            <w:r w:rsidRPr="00DD59B3">
              <w:rPr>
                <w:rFonts w:ascii="Arial" w:hAnsi="Arial" w:cs="Arial"/>
                <w:color w:val="000000"/>
              </w:rPr>
              <w:t xml:space="preserve">Deltamethrin 6.25% (62.5 g/L) SC-PE </w:t>
            </w:r>
          </w:p>
        </w:tc>
        <w:tc>
          <w:tcPr>
            <w:tcW w:w="2500" w:type="dxa"/>
            <w:tcBorders>
              <w:top w:val="nil"/>
              <w:left w:val="nil"/>
              <w:bottom w:val="single" w:sz="4" w:space="0" w:color="auto"/>
              <w:right w:val="single" w:sz="8" w:space="0" w:color="auto"/>
            </w:tcBorders>
            <w:shd w:val="clear" w:color="auto" w:fill="auto"/>
            <w:noWrap/>
            <w:vAlign w:val="center"/>
          </w:tcPr>
          <w:p w:rsidR="00732ED4" w:rsidRDefault="001239E9" w:rsidP="00E0274C">
            <w:pPr>
              <w:jc w:val="center"/>
              <w:rPr>
                <w:rFonts w:ascii="Arial" w:hAnsi="Arial" w:cs="Arial"/>
                <w:color w:val="000000"/>
              </w:rPr>
            </w:pPr>
            <w:r>
              <w:rPr>
                <w:rFonts w:ascii="Arial" w:hAnsi="Arial" w:cs="Arial"/>
                <w:color w:val="000000"/>
              </w:rPr>
              <w:t>1 Ltr Bottle</w:t>
            </w:r>
          </w:p>
        </w:tc>
      </w:tr>
      <w:tr w:rsidR="00350FE9" w:rsidRPr="00512610" w:rsidTr="00E0274C">
        <w:trPr>
          <w:trHeight w:val="269"/>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50FE9" w:rsidRPr="00DD59B3" w:rsidRDefault="008F417F" w:rsidP="00E0274C">
            <w:pPr>
              <w:rPr>
                <w:rFonts w:ascii="Arial" w:hAnsi="Arial" w:cs="Arial"/>
                <w:color w:val="000000"/>
              </w:rPr>
            </w:pPr>
            <w:r w:rsidRPr="00DD59B3">
              <w:rPr>
                <w:rFonts w:ascii="Arial" w:hAnsi="Arial" w:cs="Arial"/>
                <w:color w:val="000000"/>
              </w:rPr>
              <w:t>Lambda-c</w:t>
            </w:r>
            <w:r w:rsidR="00D873A8" w:rsidRPr="00DD59B3">
              <w:rPr>
                <w:rFonts w:ascii="Arial" w:hAnsi="Arial" w:cs="Arial"/>
                <w:color w:val="000000"/>
              </w:rPr>
              <w:t>yhalothrin 2.5%, 25 g/L, 50 g/L EC</w:t>
            </w:r>
          </w:p>
        </w:tc>
        <w:tc>
          <w:tcPr>
            <w:tcW w:w="2500" w:type="dxa"/>
            <w:tcBorders>
              <w:top w:val="nil"/>
              <w:left w:val="nil"/>
              <w:bottom w:val="single" w:sz="4" w:space="0" w:color="auto"/>
              <w:right w:val="single" w:sz="8" w:space="0" w:color="auto"/>
            </w:tcBorders>
            <w:shd w:val="clear" w:color="auto" w:fill="auto"/>
            <w:noWrap/>
            <w:vAlign w:val="center"/>
            <w:hideMark/>
          </w:tcPr>
          <w:p w:rsidR="00350FE9" w:rsidRPr="00512610" w:rsidRDefault="00D873A8" w:rsidP="00E0274C">
            <w:pPr>
              <w:jc w:val="center"/>
              <w:rPr>
                <w:rFonts w:ascii="Arial" w:hAnsi="Arial" w:cs="Arial"/>
                <w:color w:val="000000"/>
              </w:rPr>
            </w:pPr>
            <w:r>
              <w:rPr>
                <w:rFonts w:ascii="Arial" w:hAnsi="Arial" w:cs="Arial"/>
                <w:color w:val="000000"/>
              </w:rPr>
              <w:t>1 Ltr Bottle</w:t>
            </w:r>
          </w:p>
        </w:tc>
      </w:tr>
      <w:tr w:rsidR="00350FE9" w:rsidRPr="00512610" w:rsidTr="00512610">
        <w:trPr>
          <w:trHeight w:val="501"/>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50FE9" w:rsidRPr="00DD59B3" w:rsidRDefault="009C5FB7" w:rsidP="00E0274C">
            <w:pPr>
              <w:rPr>
                <w:rFonts w:ascii="Arial" w:hAnsi="Arial" w:cs="Arial"/>
                <w:color w:val="000000"/>
              </w:rPr>
            </w:pPr>
            <w:r w:rsidRPr="00DD59B3">
              <w:rPr>
                <w:rFonts w:ascii="Arial" w:hAnsi="Arial" w:cs="Arial"/>
                <w:color w:val="000000"/>
              </w:rPr>
              <w:t xml:space="preserve">Deltamethrin 25% </w:t>
            </w:r>
            <w:r w:rsidR="00350FE9" w:rsidRPr="00DD59B3">
              <w:rPr>
                <w:rFonts w:ascii="Arial" w:hAnsi="Arial" w:cs="Arial"/>
                <w:color w:val="000000"/>
              </w:rPr>
              <w:t>WG</w:t>
            </w:r>
          </w:p>
        </w:tc>
        <w:tc>
          <w:tcPr>
            <w:tcW w:w="2500" w:type="dxa"/>
            <w:tcBorders>
              <w:top w:val="nil"/>
              <w:left w:val="nil"/>
              <w:bottom w:val="single" w:sz="4" w:space="0" w:color="auto"/>
              <w:right w:val="single" w:sz="8" w:space="0" w:color="auto"/>
            </w:tcBorders>
            <w:shd w:val="clear" w:color="auto" w:fill="auto"/>
            <w:noWrap/>
            <w:vAlign w:val="center"/>
            <w:hideMark/>
          </w:tcPr>
          <w:p w:rsidR="00350FE9" w:rsidRPr="00512610" w:rsidRDefault="00350FE9" w:rsidP="00E0274C">
            <w:pPr>
              <w:jc w:val="center"/>
              <w:rPr>
                <w:rFonts w:ascii="Arial" w:hAnsi="Arial" w:cs="Arial"/>
                <w:color w:val="000000"/>
              </w:rPr>
            </w:pPr>
            <w:r>
              <w:rPr>
                <w:rFonts w:ascii="Arial" w:hAnsi="Arial" w:cs="Arial"/>
                <w:color w:val="000000"/>
              </w:rPr>
              <w:t xml:space="preserve">25 </w:t>
            </w:r>
            <w:r w:rsidR="009C5FB7">
              <w:rPr>
                <w:rFonts w:ascii="Arial" w:hAnsi="Arial" w:cs="Arial"/>
                <w:color w:val="000000"/>
              </w:rPr>
              <w:t xml:space="preserve">gram </w:t>
            </w:r>
            <w:r w:rsidR="000A133B">
              <w:rPr>
                <w:rFonts w:ascii="Arial" w:hAnsi="Arial" w:cs="Arial"/>
                <w:color w:val="000000"/>
              </w:rPr>
              <w:t>Soluble</w:t>
            </w:r>
            <w:r w:rsidR="001817AE">
              <w:rPr>
                <w:rFonts w:ascii="Arial" w:hAnsi="Arial" w:cs="Arial"/>
                <w:color w:val="000000"/>
              </w:rPr>
              <w:t xml:space="preserve"> Sachet</w:t>
            </w:r>
          </w:p>
        </w:tc>
      </w:tr>
      <w:tr w:rsidR="00350FE9" w:rsidRPr="00512610" w:rsidTr="00E0274C">
        <w:trPr>
          <w:trHeight w:val="233"/>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50FE9" w:rsidRPr="00512610" w:rsidRDefault="00350FE9" w:rsidP="00E0274C">
            <w:pPr>
              <w:rPr>
                <w:rFonts w:ascii="Arial" w:hAnsi="Arial" w:cs="Arial"/>
                <w:color w:val="000000"/>
              </w:rPr>
            </w:pPr>
            <w:r w:rsidRPr="00512610">
              <w:rPr>
                <w:rFonts w:ascii="Arial" w:hAnsi="Arial" w:cs="Arial"/>
                <w:color w:val="000000"/>
              </w:rPr>
              <w:t>Malaria RDT's</w:t>
            </w:r>
          </w:p>
        </w:tc>
        <w:tc>
          <w:tcPr>
            <w:tcW w:w="2500" w:type="dxa"/>
            <w:tcBorders>
              <w:top w:val="nil"/>
              <w:left w:val="nil"/>
              <w:bottom w:val="single" w:sz="4" w:space="0" w:color="auto"/>
              <w:right w:val="single" w:sz="8" w:space="0" w:color="auto"/>
            </w:tcBorders>
            <w:shd w:val="clear" w:color="auto" w:fill="auto"/>
            <w:noWrap/>
            <w:vAlign w:val="center"/>
            <w:hideMark/>
          </w:tcPr>
          <w:p w:rsidR="00350FE9" w:rsidRPr="00512610" w:rsidRDefault="00350FE9" w:rsidP="00E0274C">
            <w:pPr>
              <w:jc w:val="center"/>
              <w:rPr>
                <w:rFonts w:ascii="Arial" w:hAnsi="Arial" w:cs="Arial"/>
                <w:color w:val="000000"/>
              </w:rPr>
            </w:pPr>
            <w:r>
              <w:rPr>
                <w:rFonts w:ascii="Arial" w:hAnsi="Arial" w:cs="Arial"/>
                <w:color w:val="000000"/>
              </w:rPr>
              <w:t xml:space="preserve"> As per specification</w:t>
            </w:r>
          </w:p>
        </w:tc>
      </w:tr>
      <w:tr w:rsidR="00350FE9" w:rsidRPr="00512610" w:rsidTr="00E0274C">
        <w:trPr>
          <w:trHeight w:val="125"/>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50FE9" w:rsidRPr="00512610" w:rsidRDefault="00350FE9" w:rsidP="00E0274C">
            <w:pPr>
              <w:rPr>
                <w:rFonts w:ascii="Arial" w:hAnsi="Arial" w:cs="Arial"/>
                <w:color w:val="000000"/>
              </w:rPr>
            </w:pPr>
            <w:r w:rsidRPr="00512610">
              <w:rPr>
                <w:rFonts w:ascii="Arial" w:hAnsi="Arial" w:cs="Arial"/>
                <w:color w:val="000000"/>
              </w:rPr>
              <w:t xml:space="preserve">Dengue RDT's </w:t>
            </w:r>
          </w:p>
        </w:tc>
        <w:tc>
          <w:tcPr>
            <w:tcW w:w="2500" w:type="dxa"/>
            <w:tcBorders>
              <w:top w:val="nil"/>
              <w:left w:val="nil"/>
              <w:bottom w:val="single" w:sz="4" w:space="0" w:color="auto"/>
              <w:right w:val="single" w:sz="8" w:space="0" w:color="auto"/>
            </w:tcBorders>
            <w:shd w:val="clear" w:color="auto" w:fill="auto"/>
            <w:noWrap/>
            <w:vAlign w:val="center"/>
            <w:hideMark/>
          </w:tcPr>
          <w:p w:rsidR="00350FE9" w:rsidRPr="00512610" w:rsidRDefault="00350FE9" w:rsidP="00E0274C">
            <w:pPr>
              <w:jc w:val="center"/>
              <w:rPr>
                <w:rFonts w:ascii="Arial" w:hAnsi="Arial" w:cs="Arial"/>
                <w:color w:val="000000"/>
              </w:rPr>
            </w:pPr>
            <w:r>
              <w:rPr>
                <w:rFonts w:ascii="Arial" w:hAnsi="Arial" w:cs="Arial"/>
                <w:color w:val="000000"/>
              </w:rPr>
              <w:t>As per specification</w:t>
            </w:r>
          </w:p>
        </w:tc>
      </w:tr>
      <w:tr w:rsidR="00350FE9" w:rsidRPr="00512610" w:rsidTr="00E0274C">
        <w:trPr>
          <w:trHeight w:val="197"/>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350FE9" w:rsidRPr="00512610" w:rsidRDefault="00350FE9" w:rsidP="00E0274C">
            <w:pPr>
              <w:rPr>
                <w:rFonts w:ascii="Arial" w:hAnsi="Arial" w:cs="Arial"/>
                <w:color w:val="000000"/>
              </w:rPr>
            </w:pPr>
            <w:r>
              <w:rPr>
                <w:rFonts w:ascii="Arial" w:hAnsi="Arial" w:cs="Arial"/>
                <w:color w:val="000000"/>
              </w:rPr>
              <w:t>LLIN’s (Bed Nets)</w:t>
            </w:r>
          </w:p>
        </w:tc>
        <w:tc>
          <w:tcPr>
            <w:tcW w:w="2500" w:type="dxa"/>
            <w:tcBorders>
              <w:top w:val="nil"/>
              <w:left w:val="nil"/>
              <w:bottom w:val="single" w:sz="4" w:space="0" w:color="auto"/>
              <w:right w:val="single" w:sz="8" w:space="0" w:color="auto"/>
            </w:tcBorders>
            <w:shd w:val="clear" w:color="auto" w:fill="auto"/>
            <w:noWrap/>
            <w:vAlign w:val="center"/>
            <w:hideMark/>
          </w:tcPr>
          <w:p w:rsidR="00350FE9" w:rsidRDefault="00350FE9" w:rsidP="00E0274C">
            <w:pPr>
              <w:jc w:val="center"/>
              <w:rPr>
                <w:rFonts w:ascii="Arial" w:hAnsi="Arial" w:cs="Arial"/>
                <w:color w:val="000000"/>
              </w:rPr>
            </w:pPr>
            <w:r>
              <w:rPr>
                <w:rFonts w:ascii="Arial" w:hAnsi="Arial" w:cs="Arial"/>
                <w:color w:val="000000"/>
              </w:rPr>
              <w:t xml:space="preserve">As per </w:t>
            </w:r>
            <w:r w:rsidR="00DE678F">
              <w:rPr>
                <w:rFonts w:ascii="Arial" w:hAnsi="Arial" w:cs="Arial"/>
                <w:color w:val="000000"/>
              </w:rPr>
              <w:t>WHO PQ List</w:t>
            </w:r>
          </w:p>
        </w:tc>
      </w:tr>
      <w:tr w:rsidR="00EF15DB" w:rsidRPr="00512610" w:rsidTr="00F13235">
        <w:trPr>
          <w:trHeight w:val="170"/>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15DB" w:rsidRDefault="00EF15DB" w:rsidP="00D334D6">
            <w:pPr>
              <w:rPr>
                <w:rFonts w:ascii="Arial" w:hAnsi="Arial" w:cs="Arial"/>
                <w:color w:val="000000"/>
              </w:rPr>
            </w:pPr>
            <w:r>
              <w:rPr>
                <w:rFonts w:ascii="Arial" w:hAnsi="Arial" w:cs="Arial"/>
                <w:color w:val="000000"/>
              </w:rPr>
              <w:t>Laboratory Chemicals and Reagents</w:t>
            </w:r>
            <w:r w:rsidR="006253FC">
              <w:rPr>
                <w:rFonts w:ascii="Arial" w:hAnsi="Arial" w:cs="Arial"/>
                <w:color w:val="000000"/>
              </w:rPr>
              <w:t xml:space="preserve"> (list mentioned below)</w:t>
            </w:r>
          </w:p>
        </w:tc>
        <w:tc>
          <w:tcPr>
            <w:tcW w:w="2500" w:type="dxa"/>
            <w:tcBorders>
              <w:top w:val="nil"/>
              <w:left w:val="nil"/>
              <w:bottom w:val="single" w:sz="4" w:space="0" w:color="auto"/>
              <w:right w:val="single" w:sz="8" w:space="0" w:color="auto"/>
            </w:tcBorders>
            <w:shd w:val="clear" w:color="auto" w:fill="auto"/>
            <w:noWrap/>
            <w:hideMark/>
          </w:tcPr>
          <w:p w:rsidR="00EF15DB" w:rsidRDefault="00EF15DB" w:rsidP="00EF15DB">
            <w:pPr>
              <w:jc w:val="center"/>
            </w:pPr>
            <w:r w:rsidRPr="000D04E4">
              <w:rPr>
                <w:rFonts w:ascii="Arial" w:hAnsi="Arial" w:cs="Arial"/>
                <w:color w:val="000000"/>
              </w:rPr>
              <w:t>As per specification</w:t>
            </w:r>
          </w:p>
        </w:tc>
      </w:tr>
      <w:tr w:rsidR="00961A92" w:rsidRPr="00512610" w:rsidTr="00F13235">
        <w:trPr>
          <w:trHeight w:val="170"/>
        </w:trPr>
        <w:tc>
          <w:tcPr>
            <w:tcW w:w="6840" w:type="dxa"/>
            <w:tcBorders>
              <w:top w:val="single" w:sz="4" w:space="0" w:color="auto"/>
              <w:left w:val="single" w:sz="8" w:space="0" w:color="auto"/>
              <w:bottom w:val="single" w:sz="4" w:space="0" w:color="auto"/>
              <w:right w:val="single" w:sz="4" w:space="0" w:color="auto"/>
            </w:tcBorders>
            <w:shd w:val="clear" w:color="auto" w:fill="auto"/>
            <w:noWrap/>
            <w:vAlign w:val="center"/>
          </w:tcPr>
          <w:p w:rsidR="00961A92" w:rsidRDefault="00961A92" w:rsidP="00D334D6">
            <w:pPr>
              <w:rPr>
                <w:rFonts w:ascii="Arial" w:hAnsi="Arial" w:cs="Arial"/>
                <w:color w:val="000000"/>
              </w:rPr>
            </w:pPr>
            <w:r>
              <w:rPr>
                <w:rFonts w:ascii="Arial" w:hAnsi="Arial" w:cs="Arial"/>
                <w:color w:val="000000"/>
              </w:rPr>
              <w:t>Meglumine Antimoniate</w:t>
            </w:r>
          </w:p>
        </w:tc>
        <w:tc>
          <w:tcPr>
            <w:tcW w:w="2500" w:type="dxa"/>
            <w:tcBorders>
              <w:top w:val="nil"/>
              <w:left w:val="nil"/>
              <w:bottom w:val="single" w:sz="4" w:space="0" w:color="auto"/>
              <w:right w:val="single" w:sz="8" w:space="0" w:color="auto"/>
            </w:tcBorders>
            <w:shd w:val="clear" w:color="auto" w:fill="auto"/>
            <w:noWrap/>
          </w:tcPr>
          <w:p w:rsidR="00961A92" w:rsidRPr="000D04E4" w:rsidRDefault="00961A92" w:rsidP="00EF15DB">
            <w:pPr>
              <w:jc w:val="center"/>
              <w:rPr>
                <w:rFonts w:ascii="Arial" w:hAnsi="Arial" w:cs="Arial"/>
                <w:color w:val="000000"/>
              </w:rPr>
            </w:pPr>
            <w:r>
              <w:rPr>
                <w:rFonts w:ascii="Arial" w:hAnsi="Arial" w:cs="Arial"/>
                <w:color w:val="000000"/>
              </w:rPr>
              <w:t>1,5g/5ml</w:t>
            </w:r>
          </w:p>
        </w:tc>
      </w:tr>
      <w:tr w:rsidR="00871DA5" w:rsidRPr="00512610" w:rsidTr="00DE3785">
        <w:trPr>
          <w:trHeight w:val="170"/>
        </w:trPr>
        <w:tc>
          <w:tcPr>
            <w:tcW w:w="6840" w:type="dxa"/>
            <w:tcBorders>
              <w:top w:val="single" w:sz="4" w:space="0" w:color="auto"/>
              <w:left w:val="single" w:sz="8" w:space="0" w:color="auto"/>
              <w:bottom w:val="single" w:sz="4" w:space="0" w:color="auto"/>
              <w:right w:val="single" w:sz="4" w:space="0" w:color="auto"/>
            </w:tcBorders>
            <w:shd w:val="clear" w:color="auto" w:fill="auto"/>
            <w:noWrap/>
          </w:tcPr>
          <w:p w:rsidR="00871DA5" w:rsidRDefault="00871DA5" w:rsidP="00871DA5">
            <w:pPr>
              <w:rPr>
                <w:rFonts w:ascii="Arial" w:hAnsi="Arial" w:cs="Arial"/>
              </w:rPr>
            </w:pPr>
            <w:r>
              <w:rPr>
                <w:rFonts w:ascii="Arial" w:hAnsi="Arial" w:cs="Arial"/>
              </w:rPr>
              <w:t>Sodium Stibogluconate</w:t>
            </w:r>
          </w:p>
        </w:tc>
        <w:tc>
          <w:tcPr>
            <w:tcW w:w="2500" w:type="dxa"/>
            <w:tcBorders>
              <w:top w:val="nil"/>
              <w:left w:val="nil"/>
              <w:bottom w:val="single" w:sz="4" w:space="0" w:color="auto"/>
              <w:right w:val="single" w:sz="8" w:space="0" w:color="auto"/>
            </w:tcBorders>
            <w:shd w:val="clear" w:color="auto" w:fill="auto"/>
            <w:noWrap/>
          </w:tcPr>
          <w:p w:rsidR="00871DA5" w:rsidRDefault="00871DA5" w:rsidP="00871DA5">
            <w:pPr>
              <w:jc w:val="center"/>
              <w:rPr>
                <w:rFonts w:ascii="Arial" w:hAnsi="Arial" w:cs="Arial"/>
              </w:rPr>
            </w:pPr>
            <w:r>
              <w:rPr>
                <w:rFonts w:ascii="Arial" w:hAnsi="Arial" w:cs="Arial"/>
              </w:rPr>
              <w:t>30ml</w:t>
            </w:r>
          </w:p>
        </w:tc>
      </w:tr>
      <w:tr w:rsidR="00871DA5" w:rsidRPr="00512610" w:rsidTr="00DE3785">
        <w:trPr>
          <w:trHeight w:val="170"/>
        </w:trPr>
        <w:tc>
          <w:tcPr>
            <w:tcW w:w="6840" w:type="dxa"/>
            <w:tcBorders>
              <w:top w:val="single" w:sz="4" w:space="0" w:color="auto"/>
              <w:left w:val="single" w:sz="8" w:space="0" w:color="auto"/>
              <w:bottom w:val="single" w:sz="4" w:space="0" w:color="auto"/>
              <w:right w:val="single" w:sz="4" w:space="0" w:color="auto"/>
            </w:tcBorders>
            <w:shd w:val="clear" w:color="auto" w:fill="auto"/>
            <w:noWrap/>
          </w:tcPr>
          <w:p w:rsidR="00871DA5" w:rsidRPr="003C66D2" w:rsidRDefault="00871DA5" w:rsidP="00871DA5">
            <w:pPr>
              <w:rPr>
                <w:rFonts w:ascii="Arial" w:hAnsi="Arial" w:cs="Arial"/>
              </w:rPr>
            </w:pPr>
            <w:r>
              <w:rPr>
                <w:rFonts w:ascii="Arial" w:hAnsi="Arial" w:cs="Arial"/>
              </w:rPr>
              <w:t>Dextra</w:t>
            </w:r>
            <w:r w:rsidRPr="003C66D2">
              <w:rPr>
                <w:rFonts w:ascii="Arial" w:hAnsi="Arial" w:cs="Arial"/>
              </w:rPr>
              <w:t>n 40</w:t>
            </w:r>
            <w:r>
              <w:rPr>
                <w:rFonts w:ascii="Arial" w:hAnsi="Arial" w:cs="Arial"/>
              </w:rPr>
              <w:t xml:space="preserve"> </w:t>
            </w:r>
          </w:p>
        </w:tc>
        <w:tc>
          <w:tcPr>
            <w:tcW w:w="2500" w:type="dxa"/>
            <w:tcBorders>
              <w:top w:val="nil"/>
              <w:left w:val="nil"/>
              <w:bottom w:val="single" w:sz="4" w:space="0" w:color="auto"/>
              <w:right w:val="single" w:sz="8" w:space="0" w:color="auto"/>
            </w:tcBorders>
            <w:shd w:val="clear" w:color="auto" w:fill="auto"/>
            <w:noWrap/>
          </w:tcPr>
          <w:p w:rsidR="00871DA5" w:rsidRPr="003C66D2" w:rsidRDefault="00871DA5" w:rsidP="00871DA5">
            <w:pPr>
              <w:jc w:val="center"/>
              <w:rPr>
                <w:rFonts w:ascii="Arial" w:hAnsi="Arial" w:cs="Arial"/>
              </w:rPr>
            </w:pPr>
            <w:r>
              <w:rPr>
                <w:rFonts w:ascii="Arial" w:hAnsi="Arial" w:cs="Arial"/>
              </w:rPr>
              <w:t>Infusion with drip set</w:t>
            </w:r>
          </w:p>
        </w:tc>
      </w:tr>
      <w:tr w:rsidR="00871DA5" w:rsidRPr="00512610" w:rsidTr="00023C8C">
        <w:trPr>
          <w:trHeight w:val="170"/>
        </w:trPr>
        <w:tc>
          <w:tcPr>
            <w:tcW w:w="6840" w:type="dxa"/>
            <w:tcBorders>
              <w:top w:val="single" w:sz="4" w:space="0" w:color="auto"/>
              <w:left w:val="single" w:sz="8" w:space="0" w:color="auto"/>
              <w:bottom w:val="single" w:sz="4" w:space="0" w:color="auto"/>
              <w:right w:val="single" w:sz="4" w:space="0" w:color="auto"/>
            </w:tcBorders>
            <w:shd w:val="clear" w:color="auto" w:fill="auto"/>
            <w:noWrap/>
          </w:tcPr>
          <w:p w:rsidR="00871DA5" w:rsidRPr="003C66D2" w:rsidRDefault="00871DA5" w:rsidP="00871DA5">
            <w:pPr>
              <w:rPr>
                <w:rFonts w:ascii="Arial" w:hAnsi="Arial" w:cs="Arial"/>
              </w:rPr>
            </w:pPr>
            <w:r w:rsidRPr="003C66D2">
              <w:rPr>
                <w:rFonts w:ascii="Arial" w:hAnsi="Arial" w:cs="Arial"/>
              </w:rPr>
              <w:t>Tab: Primaquine (PQ)</w:t>
            </w:r>
          </w:p>
        </w:tc>
        <w:tc>
          <w:tcPr>
            <w:tcW w:w="2500" w:type="dxa"/>
            <w:tcBorders>
              <w:top w:val="single" w:sz="4" w:space="0" w:color="auto"/>
              <w:left w:val="nil"/>
              <w:bottom w:val="single" w:sz="4" w:space="0" w:color="auto"/>
              <w:right w:val="single" w:sz="8" w:space="0" w:color="auto"/>
            </w:tcBorders>
            <w:shd w:val="clear" w:color="auto" w:fill="auto"/>
            <w:noWrap/>
          </w:tcPr>
          <w:p w:rsidR="00871DA5" w:rsidRPr="003C66D2" w:rsidRDefault="00871DA5" w:rsidP="00871DA5">
            <w:pPr>
              <w:jc w:val="center"/>
              <w:rPr>
                <w:rFonts w:ascii="Arial" w:hAnsi="Arial" w:cs="Arial"/>
              </w:rPr>
            </w:pPr>
            <w:r>
              <w:rPr>
                <w:rFonts w:ascii="Arial" w:hAnsi="Arial" w:cs="Arial"/>
              </w:rPr>
              <w:t>7.5mg</w:t>
            </w:r>
          </w:p>
        </w:tc>
      </w:tr>
      <w:tr w:rsidR="00871DA5" w:rsidRPr="00512610" w:rsidTr="00023C8C">
        <w:trPr>
          <w:trHeight w:val="170"/>
        </w:trPr>
        <w:tc>
          <w:tcPr>
            <w:tcW w:w="6840" w:type="dxa"/>
            <w:tcBorders>
              <w:top w:val="single" w:sz="4" w:space="0" w:color="auto"/>
              <w:left w:val="single" w:sz="8" w:space="0" w:color="auto"/>
              <w:bottom w:val="single" w:sz="4" w:space="0" w:color="auto"/>
              <w:right w:val="single" w:sz="4" w:space="0" w:color="auto"/>
            </w:tcBorders>
            <w:shd w:val="clear" w:color="auto" w:fill="auto"/>
            <w:noWrap/>
          </w:tcPr>
          <w:p w:rsidR="00871DA5" w:rsidRPr="003C66D2" w:rsidRDefault="00871DA5" w:rsidP="00871DA5">
            <w:pPr>
              <w:rPr>
                <w:rFonts w:ascii="Arial" w:hAnsi="Arial" w:cs="Arial"/>
              </w:rPr>
            </w:pPr>
            <w:r w:rsidRPr="003C66D2">
              <w:rPr>
                <w:rFonts w:ascii="Arial" w:hAnsi="Arial" w:cs="Arial"/>
              </w:rPr>
              <w:t>Tab: Primaquine (PQ)</w:t>
            </w:r>
          </w:p>
        </w:tc>
        <w:tc>
          <w:tcPr>
            <w:tcW w:w="2500" w:type="dxa"/>
            <w:tcBorders>
              <w:top w:val="single" w:sz="4" w:space="0" w:color="auto"/>
              <w:left w:val="nil"/>
              <w:bottom w:val="single" w:sz="4" w:space="0" w:color="auto"/>
              <w:right w:val="single" w:sz="8" w:space="0" w:color="auto"/>
            </w:tcBorders>
            <w:shd w:val="clear" w:color="auto" w:fill="auto"/>
            <w:noWrap/>
          </w:tcPr>
          <w:p w:rsidR="00871DA5" w:rsidRPr="003C66D2" w:rsidRDefault="00871DA5" w:rsidP="00871DA5">
            <w:pPr>
              <w:jc w:val="center"/>
              <w:rPr>
                <w:rFonts w:ascii="Arial" w:hAnsi="Arial" w:cs="Arial"/>
              </w:rPr>
            </w:pPr>
            <w:r>
              <w:rPr>
                <w:rFonts w:ascii="Arial" w:hAnsi="Arial" w:cs="Arial"/>
              </w:rPr>
              <w:t>15mg</w:t>
            </w:r>
          </w:p>
        </w:tc>
      </w:tr>
      <w:tr w:rsidR="00871DA5" w:rsidRPr="00512610" w:rsidTr="00023C8C">
        <w:trPr>
          <w:trHeight w:val="170"/>
        </w:trPr>
        <w:tc>
          <w:tcPr>
            <w:tcW w:w="6840" w:type="dxa"/>
            <w:tcBorders>
              <w:top w:val="single" w:sz="4" w:space="0" w:color="auto"/>
              <w:left w:val="single" w:sz="8" w:space="0" w:color="auto"/>
              <w:bottom w:val="single" w:sz="4" w:space="0" w:color="auto"/>
              <w:right w:val="single" w:sz="4" w:space="0" w:color="auto"/>
            </w:tcBorders>
            <w:shd w:val="clear" w:color="auto" w:fill="auto"/>
            <w:noWrap/>
          </w:tcPr>
          <w:p w:rsidR="00871DA5" w:rsidRPr="003C66D2" w:rsidRDefault="00871DA5" w:rsidP="00871DA5">
            <w:pPr>
              <w:rPr>
                <w:rFonts w:ascii="Arial" w:hAnsi="Arial" w:cs="Arial"/>
              </w:rPr>
            </w:pPr>
            <w:r w:rsidRPr="003C66D2">
              <w:rPr>
                <w:rFonts w:ascii="Arial" w:hAnsi="Arial" w:cs="Arial"/>
              </w:rPr>
              <w:t xml:space="preserve">Tab: Chloroquine (CQ) </w:t>
            </w:r>
          </w:p>
        </w:tc>
        <w:tc>
          <w:tcPr>
            <w:tcW w:w="2500" w:type="dxa"/>
            <w:tcBorders>
              <w:top w:val="single" w:sz="4" w:space="0" w:color="auto"/>
              <w:left w:val="nil"/>
              <w:bottom w:val="single" w:sz="4" w:space="0" w:color="auto"/>
              <w:right w:val="single" w:sz="8" w:space="0" w:color="auto"/>
            </w:tcBorders>
            <w:shd w:val="clear" w:color="auto" w:fill="auto"/>
            <w:noWrap/>
          </w:tcPr>
          <w:p w:rsidR="00871DA5" w:rsidRPr="003C66D2" w:rsidRDefault="00871DA5" w:rsidP="00871DA5">
            <w:pPr>
              <w:jc w:val="center"/>
              <w:rPr>
                <w:rFonts w:ascii="Arial" w:hAnsi="Arial" w:cs="Arial"/>
              </w:rPr>
            </w:pPr>
            <w:r w:rsidRPr="003C66D2">
              <w:rPr>
                <w:rFonts w:ascii="Arial" w:hAnsi="Arial" w:cs="Arial"/>
              </w:rPr>
              <w:t>250mg</w:t>
            </w:r>
          </w:p>
        </w:tc>
      </w:tr>
      <w:tr w:rsidR="00871DA5" w:rsidRPr="00512610" w:rsidTr="00023C8C">
        <w:trPr>
          <w:trHeight w:val="170"/>
        </w:trPr>
        <w:tc>
          <w:tcPr>
            <w:tcW w:w="6840" w:type="dxa"/>
            <w:tcBorders>
              <w:top w:val="single" w:sz="4" w:space="0" w:color="auto"/>
              <w:left w:val="single" w:sz="8" w:space="0" w:color="auto"/>
              <w:bottom w:val="single" w:sz="4" w:space="0" w:color="auto"/>
              <w:right w:val="single" w:sz="4" w:space="0" w:color="auto"/>
            </w:tcBorders>
            <w:shd w:val="clear" w:color="auto" w:fill="auto"/>
            <w:noWrap/>
          </w:tcPr>
          <w:p w:rsidR="00871DA5" w:rsidRDefault="00871DA5" w:rsidP="00871DA5">
            <w:pPr>
              <w:rPr>
                <w:rFonts w:ascii="Arial" w:hAnsi="Arial" w:cs="Arial"/>
              </w:rPr>
            </w:pPr>
            <w:r w:rsidRPr="00E32392">
              <w:rPr>
                <w:rFonts w:ascii="Arial" w:hAnsi="Arial" w:cs="Arial"/>
              </w:rPr>
              <w:t>Quinine Tablet</w:t>
            </w:r>
          </w:p>
        </w:tc>
        <w:tc>
          <w:tcPr>
            <w:tcW w:w="2500" w:type="dxa"/>
            <w:tcBorders>
              <w:top w:val="single" w:sz="4" w:space="0" w:color="auto"/>
              <w:left w:val="nil"/>
              <w:bottom w:val="single" w:sz="4" w:space="0" w:color="auto"/>
              <w:right w:val="single" w:sz="8" w:space="0" w:color="auto"/>
            </w:tcBorders>
            <w:shd w:val="clear" w:color="auto" w:fill="auto"/>
            <w:noWrap/>
          </w:tcPr>
          <w:p w:rsidR="00871DA5" w:rsidRDefault="00871DA5" w:rsidP="00871DA5">
            <w:pPr>
              <w:jc w:val="center"/>
              <w:rPr>
                <w:rFonts w:ascii="Arial" w:hAnsi="Arial" w:cs="Arial"/>
              </w:rPr>
            </w:pPr>
            <w:r>
              <w:rPr>
                <w:rFonts w:ascii="Arial" w:hAnsi="Arial" w:cs="Arial"/>
              </w:rPr>
              <w:t>300mg</w:t>
            </w:r>
          </w:p>
        </w:tc>
      </w:tr>
    </w:tbl>
    <w:p w:rsidR="00961A92" w:rsidRDefault="00961A92" w:rsidP="006F2FC3">
      <w:pPr>
        <w:ind w:right="-86"/>
        <w:jc w:val="center"/>
        <w:rPr>
          <w:rFonts w:ascii="Arial" w:hAnsi="Arial" w:cs="Arial"/>
          <w:b/>
          <w:sz w:val="32"/>
          <w:u w:val="single"/>
        </w:rPr>
      </w:pPr>
    </w:p>
    <w:p w:rsidR="00871DA5" w:rsidRDefault="00871DA5" w:rsidP="006F2FC3">
      <w:pPr>
        <w:ind w:right="-86"/>
        <w:jc w:val="center"/>
        <w:rPr>
          <w:rFonts w:ascii="Arial" w:hAnsi="Arial" w:cs="Arial"/>
          <w:b/>
          <w:sz w:val="32"/>
          <w:u w:val="single"/>
        </w:rPr>
      </w:pPr>
    </w:p>
    <w:p w:rsidR="00871DA5" w:rsidRDefault="00871DA5" w:rsidP="006F2FC3">
      <w:pPr>
        <w:ind w:right="-86"/>
        <w:jc w:val="center"/>
        <w:rPr>
          <w:rFonts w:ascii="Arial" w:hAnsi="Arial" w:cs="Arial"/>
          <w:b/>
          <w:sz w:val="32"/>
          <w:u w:val="single"/>
        </w:rPr>
      </w:pPr>
    </w:p>
    <w:p w:rsidR="00871DA5" w:rsidRDefault="00871DA5" w:rsidP="006F2FC3">
      <w:pPr>
        <w:ind w:right="-86"/>
        <w:jc w:val="center"/>
        <w:rPr>
          <w:rFonts w:ascii="Arial" w:hAnsi="Arial" w:cs="Arial"/>
          <w:b/>
          <w:sz w:val="32"/>
          <w:u w:val="single"/>
        </w:rPr>
      </w:pPr>
    </w:p>
    <w:p w:rsidR="00871DA5" w:rsidRDefault="00871DA5" w:rsidP="006F2FC3">
      <w:pPr>
        <w:ind w:right="-86"/>
        <w:jc w:val="center"/>
        <w:rPr>
          <w:rFonts w:ascii="Arial" w:hAnsi="Arial" w:cs="Arial"/>
          <w:b/>
          <w:sz w:val="32"/>
          <w:u w:val="single"/>
        </w:rPr>
      </w:pPr>
    </w:p>
    <w:p w:rsidR="006F2FC3" w:rsidRDefault="006F2FC3" w:rsidP="006F2FC3">
      <w:pPr>
        <w:ind w:right="-86"/>
        <w:jc w:val="center"/>
        <w:rPr>
          <w:rFonts w:ascii="Arial" w:hAnsi="Arial" w:cs="Arial"/>
          <w:b/>
          <w:sz w:val="32"/>
          <w:u w:val="single"/>
        </w:rPr>
      </w:pPr>
      <w:r w:rsidRPr="00DC27D7">
        <w:rPr>
          <w:rFonts w:ascii="Arial" w:hAnsi="Arial" w:cs="Arial"/>
          <w:b/>
          <w:sz w:val="32"/>
          <w:u w:val="single"/>
        </w:rPr>
        <w:lastRenderedPageBreak/>
        <w:t>SPECIFICATIONS</w:t>
      </w:r>
      <w:r w:rsidR="00C37B46">
        <w:rPr>
          <w:rFonts w:ascii="Arial" w:hAnsi="Arial" w:cs="Arial"/>
          <w:b/>
          <w:sz w:val="32"/>
          <w:u w:val="single"/>
        </w:rPr>
        <w:t xml:space="preserve"> OF THE ITEMS</w:t>
      </w:r>
    </w:p>
    <w:p w:rsidR="00B80A7B" w:rsidRDefault="00B80A7B" w:rsidP="006F2FC3">
      <w:pPr>
        <w:ind w:right="-86"/>
        <w:jc w:val="center"/>
        <w:rPr>
          <w:rFonts w:ascii="Arial" w:hAnsi="Arial" w:cs="Arial"/>
          <w:b/>
          <w:sz w:val="32"/>
          <w:u w:val="single"/>
        </w:rPr>
      </w:pPr>
    </w:p>
    <w:p w:rsidR="00B80A7B" w:rsidRDefault="00B80A7B" w:rsidP="00B80A7B">
      <w:pPr>
        <w:pStyle w:val="ListParagraph"/>
        <w:numPr>
          <w:ilvl w:val="0"/>
          <w:numId w:val="25"/>
        </w:numPr>
        <w:ind w:left="360" w:right="-86"/>
        <w:rPr>
          <w:rFonts w:ascii="Arial" w:hAnsi="Arial" w:cs="Arial"/>
          <w:b/>
          <w:sz w:val="28"/>
          <w:u w:val="single"/>
        </w:rPr>
      </w:pPr>
      <w:r w:rsidRPr="00E00903">
        <w:rPr>
          <w:rFonts w:ascii="Arial" w:hAnsi="Arial" w:cs="Arial"/>
          <w:b/>
          <w:sz w:val="28"/>
          <w:u w:val="single"/>
        </w:rPr>
        <w:t>INSECTICIDE AND LARVICIDE</w:t>
      </w:r>
    </w:p>
    <w:p w:rsidR="00B80A7B" w:rsidRPr="00B80A7B" w:rsidRDefault="00B80A7B" w:rsidP="00B80A7B">
      <w:pPr>
        <w:pStyle w:val="ListParagraph"/>
        <w:ind w:left="360" w:right="-86"/>
        <w:rPr>
          <w:rFonts w:ascii="Arial" w:hAnsi="Arial" w:cs="Arial"/>
          <w:b/>
          <w:sz w:val="14"/>
          <w:u w:val="single"/>
        </w:rPr>
      </w:pPr>
    </w:p>
    <w:p w:rsidR="00627366" w:rsidRPr="00627366" w:rsidRDefault="00A97F55" w:rsidP="00627366">
      <w:pPr>
        <w:ind w:left="360"/>
        <w:jc w:val="both"/>
        <w:rPr>
          <w:rFonts w:ascii="Arial" w:hAnsi="Arial" w:cs="Arial"/>
          <w:sz w:val="22"/>
          <w:szCs w:val="22"/>
        </w:rPr>
      </w:pPr>
      <w:r w:rsidRPr="00627366">
        <w:rPr>
          <w:rFonts w:ascii="Arial" w:hAnsi="Arial" w:cs="Arial"/>
        </w:rPr>
        <w:t>The Procuring Entity shall purchase WHO-PQ Insecticide and Larvicide therefore, WHO-PQ manufacturer list should be followed.</w:t>
      </w:r>
      <w:r w:rsidR="00627366" w:rsidRPr="00627366">
        <w:rPr>
          <w:rFonts w:ascii="Arial" w:hAnsi="Arial" w:cs="Arial"/>
        </w:rPr>
        <w:t xml:space="preserve"> </w:t>
      </w:r>
      <w:r w:rsidR="00627366" w:rsidRPr="00627366">
        <w:rPr>
          <w:rFonts w:ascii="Arial" w:hAnsi="Arial" w:cs="Arial"/>
          <w:sz w:val="22"/>
          <w:szCs w:val="22"/>
        </w:rPr>
        <w:t xml:space="preserve">The packing should be labeled as </w:t>
      </w:r>
      <w:r w:rsidR="00627366" w:rsidRPr="00627366">
        <w:rPr>
          <w:rFonts w:ascii="Arial" w:hAnsi="Arial" w:cs="Arial"/>
          <w:b/>
          <w:sz w:val="22"/>
          <w:szCs w:val="22"/>
        </w:rPr>
        <w:t>“Govt: Khyber Pakhtunkhwa, Not For Sale”</w:t>
      </w:r>
      <w:r w:rsidR="00627366" w:rsidRPr="00627366">
        <w:rPr>
          <w:rFonts w:ascii="Arial" w:hAnsi="Arial" w:cs="Arial"/>
          <w:sz w:val="22"/>
          <w:szCs w:val="22"/>
        </w:rPr>
        <w:t xml:space="preserve">. </w:t>
      </w:r>
    </w:p>
    <w:p w:rsidR="00B80A7B" w:rsidRPr="00A97F55" w:rsidRDefault="00B80A7B" w:rsidP="00A97F55">
      <w:pPr>
        <w:pStyle w:val="ListParagraph"/>
        <w:ind w:left="360" w:right="-86"/>
        <w:jc w:val="both"/>
        <w:rPr>
          <w:rFonts w:ascii="Arial" w:hAnsi="Arial" w:cs="Arial"/>
        </w:rPr>
      </w:pPr>
    </w:p>
    <w:p w:rsidR="00B80A7B" w:rsidRPr="00DC27D7" w:rsidRDefault="00B80A7B" w:rsidP="00B80A7B">
      <w:pPr>
        <w:contextualSpacing/>
        <w:jc w:val="both"/>
        <w:rPr>
          <w:rFonts w:ascii="Arial" w:hAnsi="Arial"/>
          <w:b/>
          <w:u w:val="single"/>
        </w:rPr>
      </w:pPr>
    </w:p>
    <w:p w:rsidR="00B80A7B" w:rsidRPr="00E00903" w:rsidRDefault="00B80A7B" w:rsidP="00B80A7B">
      <w:pPr>
        <w:pStyle w:val="ListParagraph"/>
        <w:numPr>
          <w:ilvl w:val="0"/>
          <w:numId w:val="25"/>
        </w:numPr>
        <w:ind w:left="360"/>
        <w:contextualSpacing/>
        <w:jc w:val="both"/>
        <w:rPr>
          <w:rFonts w:ascii="Arial" w:hAnsi="Arial"/>
          <w:b/>
          <w:sz w:val="28"/>
          <w:u w:val="single"/>
        </w:rPr>
      </w:pPr>
      <w:r>
        <w:rPr>
          <w:rFonts w:ascii="Arial" w:hAnsi="Arial"/>
          <w:b/>
          <w:sz w:val="28"/>
          <w:u w:val="single"/>
        </w:rPr>
        <w:t>LAB</w:t>
      </w:r>
      <w:r w:rsidRPr="00E00903">
        <w:rPr>
          <w:rFonts w:ascii="Arial" w:hAnsi="Arial"/>
          <w:b/>
          <w:sz w:val="28"/>
          <w:u w:val="single"/>
        </w:rPr>
        <w:t>: CHEMICAL / REAGENTS / G.SLIDES / B.LANCETS/ETC</w:t>
      </w:r>
    </w:p>
    <w:p w:rsidR="00B80A7B" w:rsidRPr="000C3067" w:rsidRDefault="00B80A7B" w:rsidP="00B80A7B">
      <w:pPr>
        <w:jc w:val="both"/>
        <w:rPr>
          <w:rFonts w:ascii="Arial" w:hAnsi="Arial"/>
        </w:rPr>
      </w:pPr>
    </w:p>
    <w:tbl>
      <w:tblPr>
        <w:tblStyle w:val="TableGrid"/>
        <w:tblW w:w="9085" w:type="dxa"/>
        <w:tblLook w:val="04A0" w:firstRow="1" w:lastRow="0" w:firstColumn="1" w:lastColumn="0" w:noHBand="0" w:noVBand="1"/>
      </w:tblPr>
      <w:tblGrid>
        <w:gridCol w:w="2250"/>
        <w:gridCol w:w="6835"/>
      </w:tblGrid>
      <w:tr w:rsidR="00B80A7B" w:rsidRPr="000C3067" w:rsidTr="00023C8C">
        <w:tc>
          <w:tcPr>
            <w:tcW w:w="2250" w:type="dxa"/>
          </w:tcPr>
          <w:p w:rsidR="00B80A7B" w:rsidRPr="000C3067" w:rsidRDefault="00422F66" w:rsidP="00422F66">
            <w:pPr>
              <w:jc w:val="center"/>
              <w:rPr>
                <w:rFonts w:ascii="Arial" w:hAnsi="Arial"/>
                <w:b/>
              </w:rPr>
            </w:pPr>
            <w:r>
              <w:rPr>
                <w:rFonts w:ascii="Arial" w:hAnsi="Arial"/>
                <w:b/>
              </w:rPr>
              <w:t>Name</w:t>
            </w:r>
          </w:p>
        </w:tc>
        <w:tc>
          <w:tcPr>
            <w:tcW w:w="6835" w:type="dxa"/>
            <w:vAlign w:val="center"/>
          </w:tcPr>
          <w:p w:rsidR="00B80A7B" w:rsidRPr="000C3067" w:rsidRDefault="00B80A7B" w:rsidP="00023C8C">
            <w:pPr>
              <w:jc w:val="center"/>
              <w:rPr>
                <w:rFonts w:ascii="Arial" w:hAnsi="Arial"/>
                <w:b/>
              </w:rPr>
            </w:pPr>
            <w:r w:rsidRPr="000C3067">
              <w:rPr>
                <w:rFonts w:ascii="Arial" w:hAnsi="Arial"/>
                <w:b/>
              </w:rPr>
              <w:t>Specification</w:t>
            </w:r>
            <w:r w:rsidR="00422F66">
              <w:rPr>
                <w:rFonts w:ascii="Arial" w:hAnsi="Arial"/>
                <w:b/>
              </w:rPr>
              <w:t xml:space="preserve"> of </w:t>
            </w:r>
            <w:r w:rsidR="00422F66" w:rsidRPr="00422F66">
              <w:rPr>
                <w:rFonts w:ascii="Arial" w:hAnsi="Arial"/>
                <w:b/>
              </w:rPr>
              <w:t>Category-01 Items</w:t>
            </w:r>
          </w:p>
        </w:tc>
      </w:tr>
      <w:tr w:rsidR="00B80A7B" w:rsidRPr="000C3067" w:rsidTr="00023C8C">
        <w:tc>
          <w:tcPr>
            <w:tcW w:w="2250" w:type="dxa"/>
            <w:vAlign w:val="center"/>
          </w:tcPr>
          <w:p w:rsidR="00B80A7B" w:rsidRPr="00B5092E" w:rsidRDefault="00B80A7B" w:rsidP="00023C8C">
            <w:pPr>
              <w:jc w:val="center"/>
              <w:rPr>
                <w:rFonts w:ascii="Arial" w:hAnsi="Arial"/>
              </w:rPr>
            </w:pPr>
            <w:r w:rsidRPr="00B5092E">
              <w:rPr>
                <w:rFonts w:ascii="Arial" w:hAnsi="Arial"/>
              </w:rPr>
              <w:t>Methanol</w:t>
            </w:r>
          </w:p>
        </w:tc>
        <w:tc>
          <w:tcPr>
            <w:tcW w:w="6835" w:type="dxa"/>
          </w:tcPr>
          <w:p w:rsidR="00F655E4" w:rsidRPr="00F655E4" w:rsidRDefault="00F655E4" w:rsidP="00023C8C">
            <w:pPr>
              <w:contextualSpacing/>
              <w:jc w:val="both"/>
              <w:rPr>
                <w:rFonts w:ascii="Arial" w:hAnsi="Arial"/>
                <w:b/>
              </w:rPr>
            </w:pPr>
            <w:r w:rsidRPr="00F655E4">
              <w:rPr>
                <w:rFonts w:ascii="Arial" w:hAnsi="Arial"/>
                <w:b/>
              </w:rPr>
              <w:t>Methanol 99% and Above</w:t>
            </w:r>
          </w:p>
          <w:p w:rsidR="00F655E4" w:rsidRDefault="00F655E4" w:rsidP="00023C8C">
            <w:pPr>
              <w:contextualSpacing/>
              <w:jc w:val="both"/>
              <w:rPr>
                <w:rFonts w:ascii="Arial" w:hAnsi="Arial"/>
              </w:rPr>
            </w:pPr>
            <w:r w:rsidRPr="00F655E4">
              <w:rPr>
                <w:rFonts w:ascii="Arial" w:hAnsi="Arial"/>
              </w:rPr>
              <w:t>Conforms to ACS, ISO, Reag Ph Eur. Analytical Grade</w:t>
            </w:r>
          </w:p>
          <w:p w:rsidR="00B80A7B" w:rsidRPr="00B40CC2" w:rsidRDefault="00B80A7B" w:rsidP="00023C8C">
            <w:pPr>
              <w:contextualSpacing/>
              <w:jc w:val="both"/>
              <w:rPr>
                <w:rFonts w:ascii="Arial" w:hAnsi="Arial"/>
              </w:rPr>
            </w:pPr>
            <w:r>
              <w:rPr>
                <w:rFonts w:ascii="Arial" w:hAnsi="Arial"/>
              </w:rPr>
              <w:t>Packing: 2.5 Ltr/Bottle</w:t>
            </w:r>
          </w:p>
        </w:tc>
      </w:tr>
      <w:tr w:rsidR="00B80A7B" w:rsidRPr="000C3067" w:rsidTr="00023C8C">
        <w:tc>
          <w:tcPr>
            <w:tcW w:w="2250" w:type="dxa"/>
            <w:vAlign w:val="center"/>
          </w:tcPr>
          <w:p w:rsidR="00B80A7B" w:rsidRPr="00B5092E" w:rsidRDefault="00812391" w:rsidP="00023C8C">
            <w:pPr>
              <w:jc w:val="center"/>
              <w:rPr>
                <w:rFonts w:ascii="Arial" w:hAnsi="Arial"/>
              </w:rPr>
            </w:pPr>
            <w:r w:rsidRPr="00B5092E">
              <w:rPr>
                <w:rFonts w:ascii="Arial" w:hAnsi="Arial"/>
              </w:rPr>
              <w:t>Xylene</w:t>
            </w:r>
          </w:p>
        </w:tc>
        <w:tc>
          <w:tcPr>
            <w:tcW w:w="6835" w:type="dxa"/>
          </w:tcPr>
          <w:p w:rsidR="00F655E4" w:rsidRPr="00F655E4" w:rsidRDefault="00F655E4" w:rsidP="00023C8C">
            <w:pPr>
              <w:contextualSpacing/>
              <w:jc w:val="both"/>
              <w:rPr>
                <w:rFonts w:ascii="Arial" w:hAnsi="Arial"/>
              </w:rPr>
            </w:pPr>
            <w:r w:rsidRPr="00F655E4">
              <w:rPr>
                <w:rFonts w:ascii="Arial" w:hAnsi="Arial"/>
              </w:rPr>
              <w:t>Conforms to ACS, ISO, Reag Ph Eur</w:t>
            </w:r>
          </w:p>
          <w:p w:rsidR="00F655E4" w:rsidRDefault="00F655E4" w:rsidP="00023C8C">
            <w:pPr>
              <w:contextualSpacing/>
              <w:jc w:val="both"/>
              <w:rPr>
                <w:rFonts w:ascii="Arial" w:hAnsi="Arial"/>
              </w:rPr>
            </w:pPr>
            <w:r w:rsidRPr="00F655E4">
              <w:rPr>
                <w:rFonts w:ascii="Arial" w:hAnsi="Arial"/>
              </w:rPr>
              <w:t>Total assay of C8 H10 isomeres (GC)) 99% and above</w:t>
            </w:r>
          </w:p>
          <w:p w:rsidR="00B80A7B" w:rsidRPr="00EF6030" w:rsidRDefault="00B80A7B" w:rsidP="00023C8C">
            <w:pPr>
              <w:contextualSpacing/>
              <w:jc w:val="both"/>
              <w:rPr>
                <w:rFonts w:ascii="Arial" w:hAnsi="Arial"/>
              </w:rPr>
            </w:pPr>
            <w:r>
              <w:rPr>
                <w:rFonts w:ascii="Arial" w:hAnsi="Arial"/>
              </w:rPr>
              <w:t>Packaging</w:t>
            </w:r>
            <w:r w:rsidRPr="005E16B8">
              <w:rPr>
                <w:rFonts w:ascii="Arial" w:hAnsi="Arial"/>
              </w:rPr>
              <w:t xml:space="preserve">: </w:t>
            </w:r>
            <w:r>
              <w:rPr>
                <w:rFonts w:ascii="Arial" w:hAnsi="Arial"/>
              </w:rPr>
              <w:t>2.5 Ltr/bottle</w:t>
            </w:r>
          </w:p>
        </w:tc>
      </w:tr>
      <w:tr w:rsidR="00B80A7B" w:rsidRPr="000C3067" w:rsidTr="00023C8C">
        <w:tc>
          <w:tcPr>
            <w:tcW w:w="2250" w:type="dxa"/>
            <w:vAlign w:val="center"/>
          </w:tcPr>
          <w:p w:rsidR="00B80A7B" w:rsidRPr="00B5092E" w:rsidRDefault="00010A4F" w:rsidP="00023C8C">
            <w:pPr>
              <w:jc w:val="center"/>
              <w:rPr>
                <w:rFonts w:ascii="Arial" w:hAnsi="Arial"/>
              </w:rPr>
            </w:pPr>
            <w:r w:rsidRPr="00B5092E">
              <w:rPr>
                <w:rFonts w:ascii="Arial" w:hAnsi="Arial"/>
              </w:rPr>
              <w:t>G</w:t>
            </w:r>
            <w:r w:rsidR="00AF5353" w:rsidRPr="00B5092E">
              <w:rPr>
                <w:rFonts w:ascii="Arial" w:hAnsi="Arial"/>
              </w:rPr>
              <w:t>i</w:t>
            </w:r>
            <w:r w:rsidRPr="00B5092E">
              <w:rPr>
                <w:rFonts w:ascii="Arial" w:hAnsi="Arial"/>
              </w:rPr>
              <w:t>emsa</w:t>
            </w:r>
          </w:p>
        </w:tc>
        <w:tc>
          <w:tcPr>
            <w:tcW w:w="6835" w:type="dxa"/>
          </w:tcPr>
          <w:p w:rsidR="00010A4F" w:rsidRPr="00010A4F" w:rsidRDefault="00010A4F" w:rsidP="00023C8C">
            <w:pPr>
              <w:contextualSpacing/>
              <w:jc w:val="both"/>
              <w:rPr>
                <w:rFonts w:ascii="Arial" w:hAnsi="Arial"/>
                <w:b/>
              </w:rPr>
            </w:pPr>
            <w:r w:rsidRPr="00010A4F">
              <w:rPr>
                <w:rFonts w:ascii="Arial" w:hAnsi="Arial"/>
                <w:b/>
              </w:rPr>
              <w:t>G</w:t>
            </w:r>
            <w:r w:rsidR="00AF5353">
              <w:rPr>
                <w:rFonts w:ascii="Arial" w:hAnsi="Arial"/>
                <w:b/>
              </w:rPr>
              <w:t>ie</w:t>
            </w:r>
            <w:r w:rsidRPr="00010A4F">
              <w:rPr>
                <w:rFonts w:ascii="Arial" w:hAnsi="Arial"/>
                <w:b/>
              </w:rPr>
              <w:t>msa Solution</w:t>
            </w:r>
          </w:p>
          <w:p w:rsidR="00010A4F" w:rsidRDefault="00010A4F" w:rsidP="00023C8C">
            <w:pPr>
              <w:contextualSpacing/>
              <w:jc w:val="both"/>
              <w:rPr>
                <w:b/>
                <w:bCs/>
                <w:color w:val="000000"/>
                <w:sz w:val="20"/>
                <w:szCs w:val="20"/>
              </w:rPr>
            </w:pPr>
            <w:r w:rsidRPr="00010A4F">
              <w:rPr>
                <w:rFonts w:ascii="Arial" w:hAnsi="Arial"/>
              </w:rPr>
              <w:t>Azur eosin methylene blue solution for microscopy.</w:t>
            </w:r>
          </w:p>
          <w:p w:rsidR="00B80A7B" w:rsidRPr="00EF6030" w:rsidRDefault="00B80A7B" w:rsidP="00023C8C">
            <w:pPr>
              <w:contextualSpacing/>
              <w:jc w:val="both"/>
              <w:rPr>
                <w:rFonts w:ascii="Arial" w:hAnsi="Arial"/>
              </w:rPr>
            </w:pPr>
            <w:r>
              <w:rPr>
                <w:rFonts w:ascii="Arial" w:hAnsi="Arial"/>
              </w:rPr>
              <w:t>Packing: 1 Ltr/Bottle</w:t>
            </w:r>
          </w:p>
        </w:tc>
      </w:tr>
      <w:tr w:rsidR="00B80A7B" w:rsidRPr="000C3067" w:rsidTr="00023C8C">
        <w:tc>
          <w:tcPr>
            <w:tcW w:w="2250" w:type="dxa"/>
            <w:vAlign w:val="center"/>
          </w:tcPr>
          <w:p w:rsidR="00B80A7B" w:rsidRPr="00B5092E" w:rsidRDefault="00F655E4" w:rsidP="00F655E4">
            <w:pPr>
              <w:jc w:val="center"/>
              <w:rPr>
                <w:rFonts w:ascii="Arial" w:hAnsi="Arial"/>
              </w:rPr>
            </w:pPr>
            <w:r w:rsidRPr="00B5092E">
              <w:rPr>
                <w:rFonts w:ascii="Arial" w:hAnsi="Arial"/>
              </w:rPr>
              <w:t>I</w:t>
            </w:r>
            <w:r w:rsidR="00B80A7B" w:rsidRPr="00B5092E">
              <w:rPr>
                <w:rFonts w:ascii="Arial" w:hAnsi="Arial"/>
              </w:rPr>
              <w:t>m</w:t>
            </w:r>
            <w:r w:rsidRPr="00B5092E">
              <w:rPr>
                <w:rFonts w:ascii="Arial" w:hAnsi="Arial"/>
              </w:rPr>
              <w:t>m</w:t>
            </w:r>
            <w:r w:rsidR="00B80A7B" w:rsidRPr="00B5092E">
              <w:rPr>
                <w:rFonts w:ascii="Arial" w:hAnsi="Arial"/>
              </w:rPr>
              <w:t>ersion oil</w:t>
            </w:r>
          </w:p>
        </w:tc>
        <w:tc>
          <w:tcPr>
            <w:tcW w:w="6835" w:type="dxa"/>
          </w:tcPr>
          <w:p w:rsidR="00F655E4" w:rsidRPr="00F655E4" w:rsidRDefault="00F655E4" w:rsidP="00023C8C">
            <w:pPr>
              <w:contextualSpacing/>
              <w:jc w:val="both"/>
              <w:rPr>
                <w:rFonts w:ascii="Arial" w:hAnsi="Arial"/>
              </w:rPr>
            </w:pPr>
            <w:r w:rsidRPr="00F655E4">
              <w:rPr>
                <w:rFonts w:ascii="Arial" w:hAnsi="Arial"/>
              </w:rPr>
              <w:t>Refractive index (n 20/D) 1.515 to 1.517</w:t>
            </w:r>
          </w:p>
          <w:p w:rsidR="00F655E4" w:rsidRPr="00F655E4" w:rsidRDefault="00F655E4" w:rsidP="00023C8C">
            <w:pPr>
              <w:contextualSpacing/>
              <w:jc w:val="both"/>
              <w:rPr>
                <w:rFonts w:ascii="Arial" w:hAnsi="Arial"/>
              </w:rPr>
            </w:pPr>
            <w:r w:rsidRPr="00F655E4">
              <w:rPr>
                <w:rFonts w:ascii="Arial" w:hAnsi="Arial"/>
              </w:rPr>
              <w:t>Density (d 20 °C/ 4 °C) 1.0245 to 1.0265</w:t>
            </w:r>
          </w:p>
          <w:p w:rsidR="00F655E4" w:rsidRPr="00F655E4" w:rsidRDefault="00F655E4" w:rsidP="00023C8C">
            <w:pPr>
              <w:contextualSpacing/>
              <w:jc w:val="both"/>
              <w:rPr>
                <w:rFonts w:ascii="Arial" w:hAnsi="Arial"/>
              </w:rPr>
            </w:pPr>
            <w:r w:rsidRPr="00F655E4">
              <w:rPr>
                <w:rFonts w:ascii="Arial" w:hAnsi="Arial"/>
              </w:rPr>
              <w:t>Viscosity (20 °C) 100 to 120</w:t>
            </w:r>
          </w:p>
          <w:p w:rsidR="00B80A7B" w:rsidRPr="00EF6030" w:rsidRDefault="00B80A7B" w:rsidP="00023C8C">
            <w:pPr>
              <w:contextualSpacing/>
              <w:jc w:val="both"/>
              <w:rPr>
                <w:rFonts w:ascii="Arial" w:hAnsi="Arial"/>
              </w:rPr>
            </w:pPr>
            <w:r>
              <w:rPr>
                <w:rFonts w:ascii="Arial" w:hAnsi="Arial"/>
              </w:rPr>
              <w:t>Packing: 500 ml/bottle</w:t>
            </w:r>
          </w:p>
        </w:tc>
      </w:tr>
      <w:tr w:rsidR="00B80A7B" w:rsidRPr="000C3067" w:rsidTr="00023C8C">
        <w:tc>
          <w:tcPr>
            <w:tcW w:w="2250" w:type="dxa"/>
            <w:vAlign w:val="center"/>
          </w:tcPr>
          <w:p w:rsidR="00B80A7B" w:rsidRPr="00B5092E" w:rsidRDefault="00B80A7B" w:rsidP="00023C8C">
            <w:pPr>
              <w:jc w:val="center"/>
              <w:rPr>
                <w:rFonts w:ascii="Arial" w:hAnsi="Arial"/>
              </w:rPr>
            </w:pPr>
            <w:r w:rsidRPr="00B5092E">
              <w:rPr>
                <w:rFonts w:ascii="Arial" w:hAnsi="Arial"/>
              </w:rPr>
              <w:t>Buffer tablets</w:t>
            </w:r>
          </w:p>
        </w:tc>
        <w:tc>
          <w:tcPr>
            <w:tcW w:w="6835" w:type="dxa"/>
          </w:tcPr>
          <w:p w:rsidR="007072B5" w:rsidRPr="00EF6030" w:rsidRDefault="007072B5" w:rsidP="00023C8C">
            <w:pPr>
              <w:contextualSpacing/>
              <w:jc w:val="both"/>
              <w:rPr>
                <w:rFonts w:ascii="Arial" w:hAnsi="Arial"/>
              </w:rPr>
            </w:pPr>
            <w:r w:rsidRPr="007072B5">
              <w:rPr>
                <w:rFonts w:ascii="Arial" w:hAnsi="Arial"/>
              </w:rPr>
              <w:t>pH 7.2, For preparation buffer solution for staining blood smears</w:t>
            </w:r>
            <w:r w:rsidR="00375E1A">
              <w:rPr>
                <w:rFonts w:ascii="Arial" w:hAnsi="Arial"/>
              </w:rPr>
              <w:t xml:space="preserve">, </w:t>
            </w:r>
            <w:r w:rsidRPr="007072B5">
              <w:rPr>
                <w:rFonts w:ascii="Arial" w:hAnsi="Arial"/>
              </w:rPr>
              <w:t>10 Tablet Per Blister/Jar</w:t>
            </w:r>
          </w:p>
        </w:tc>
      </w:tr>
      <w:tr w:rsidR="00C378E5" w:rsidRPr="000C3067" w:rsidTr="00023C8C">
        <w:tc>
          <w:tcPr>
            <w:tcW w:w="2250" w:type="dxa"/>
            <w:vAlign w:val="center"/>
          </w:tcPr>
          <w:p w:rsidR="00C378E5" w:rsidRPr="007038D5" w:rsidRDefault="00C378E5" w:rsidP="00C378E5">
            <w:pPr>
              <w:jc w:val="center"/>
              <w:rPr>
                <w:rFonts w:ascii="Arial" w:hAnsi="Arial"/>
              </w:rPr>
            </w:pPr>
            <w:r w:rsidRPr="007038D5">
              <w:rPr>
                <w:rFonts w:ascii="Arial" w:hAnsi="Arial"/>
              </w:rPr>
              <w:t>Microscope Glass Slides</w:t>
            </w:r>
          </w:p>
        </w:tc>
        <w:tc>
          <w:tcPr>
            <w:tcW w:w="6835" w:type="dxa"/>
          </w:tcPr>
          <w:p w:rsidR="00C378E5" w:rsidRPr="00375E1A" w:rsidRDefault="00C378E5" w:rsidP="00C378E5">
            <w:pPr>
              <w:contextualSpacing/>
              <w:jc w:val="both"/>
              <w:rPr>
                <w:color w:val="000000"/>
                <w:sz w:val="20"/>
                <w:szCs w:val="20"/>
              </w:rPr>
            </w:pPr>
            <w:r w:rsidRPr="00375E1A">
              <w:rPr>
                <w:rFonts w:ascii="Arial" w:hAnsi="Arial" w:cs="Arial"/>
              </w:rPr>
              <w:t>Frosted Clear Glass, Ground Edges, (Dimensions 75mm x 25mm/1"x3") 1 mm thick, 72 Pieces Per Packet</w:t>
            </w:r>
          </w:p>
        </w:tc>
      </w:tr>
      <w:tr w:rsidR="00C378E5" w:rsidRPr="000C3067" w:rsidTr="00023C8C">
        <w:tc>
          <w:tcPr>
            <w:tcW w:w="2250" w:type="dxa"/>
            <w:vAlign w:val="center"/>
          </w:tcPr>
          <w:p w:rsidR="00C378E5" w:rsidRPr="007038D5" w:rsidRDefault="00C378E5" w:rsidP="00C378E5">
            <w:pPr>
              <w:jc w:val="center"/>
              <w:rPr>
                <w:rFonts w:ascii="Arial" w:hAnsi="Arial"/>
              </w:rPr>
            </w:pPr>
            <w:r w:rsidRPr="007038D5">
              <w:rPr>
                <w:rFonts w:ascii="Arial" w:hAnsi="Arial"/>
              </w:rPr>
              <w:t>Blood Lancets</w:t>
            </w:r>
          </w:p>
        </w:tc>
        <w:tc>
          <w:tcPr>
            <w:tcW w:w="6835" w:type="dxa"/>
          </w:tcPr>
          <w:p w:rsidR="00C378E5" w:rsidRPr="00EB35BD" w:rsidRDefault="00C378E5" w:rsidP="00C378E5">
            <w:pPr>
              <w:contextualSpacing/>
              <w:rPr>
                <w:rFonts w:ascii="Arial" w:hAnsi="Arial" w:cs="Arial"/>
              </w:rPr>
            </w:pPr>
            <w:r w:rsidRPr="00EB35BD">
              <w:rPr>
                <w:rFonts w:ascii="Arial" w:hAnsi="Arial" w:cs="Arial"/>
              </w:rPr>
              <w:t>Lancet/Pricker Sterile. Fine plastic gauge with Tri-bevel tip, for painless blood sampling</w:t>
            </w:r>
            <w:r>
              <w:rPr>
                <w:rFonts w:ascii="Arial" w:hAnsi="Arial" w:cs="Arial"/>
              </w:rPr>
              <w:t xml:space="preserve">, </w:t>
            </w:r>
            <w:r w:rsidRPr="00EB35BD">
              <w:rPr>
                <w:rFonts w:ascii="Arial" w:hAnsi="Arial" w:cs="Arial"/>
              </w:rPr>
              <w:t>100 Pieces Per Packet</w:t>
            </w:r>
          </w:p>
        </w:tc>
      </w:tr>
      <w:tr w:rsidR="00C378E5" w:rsidRPr="000C3067" w:rsidTr="002D3CA3">
        <w:tc>
          <w:tcPr>
            <w:tcW w:w="2250" w:type="dxa"/>
            <w:vAlign w:val="center"/>
          </w:tcPr>
          <w:p w:rsidR="00C378E5" w:rsidRPr="00052D9B" w:rsidRDefault="00C378E5" w:rsidP="00C378E5">
            <w:pPr>
              <w:jc w:val="center"/>
              <w:rPr>
                <w:rFonts w:ascii="Arial" w:hAnsi="Arial"/>
              </w:rPr>
            </w:pPr>
            <w:r w:rsidRPr="00052D9B">
              <w:rPr>
                <w:rFonts w:ascii="Arial" w:hAnsi="Arial"/>
              </w:rPr>
              <w:t>Alcohol Pad</w:t>
            </w:r>
          </w:p>
        </w:tc>
        <w:tc>
          <w:tcPr>
            <w:tcW w:w="6835" w:type="dxa"/>
            <w:vAlign w:val="center"/>
          </w:tcPr>
          <w:p w:rsidR="00C378E5" w:rsidRPr="00052D9B" w:rsidRDefault="00C378E5" w:rsidP="00C378E5">
            <w:pPr>
              <w:rPr>
                <w:rFonts w:ascii="Arial" w:hAnsi="Arial"/>
              </w:rPr>
            </w:pPr>
            <w:r w:rsidRPr="00052D9B">
              <w:rPr>
                <w:rFonts w:ascii="Arial" w:hAnsi="Arial"/>
              </w:rPr>
              <w:t>Alcohol Swab, Saturated with 70% Isopropyl Alcohol, for disinfection use, 200 Pieces Per Packet</w:t>
            </w:r>
          </w:p>
        </w:tc>
      </w:tr>
      <w:tr w:rsidR="00C378E5" w:rsidRPr="000C3067" w:rsidTr="002D3CA3">
        <w:tc>
          <w:tcPr>
            <w:tcW w:w="2250" w:type="dxa"/>
            <w:vAlign w:val="center"/>
          </w:tcPr>
          <w:p w:rsidR="00C378E5" w:rsidRPr="00052D9B" w:rsidRDefault="00C378E5" w:rsidP="00C378E5">
            <w:pPr>
              <w:jc w:val="center"/>
              <w:rPr>
                <w:rFonts w:ascii="Arial" w:hAnsi="Arial"/>
              </w:rPr>
            </w:pPr>
            <w:r w:rsidRPr="00052D9B">
              <w:rPr>
                <w:rFonts w:ascii="Arial" w:hAnsi="Arial"/>
              </w:rPr>
              <w:t>Examination Gloves</w:t>
            </w:r>
          </w:p>
        </w:tc>
        <w:tc>
          <w:tcPr>
            <w:tcW w:w="6835" w:type="dxa"/>
            <w:vAlign w:val="center"/>
          </w:tcPr>
          <w:p w:rsidR="00C378E5" w:rsidRPr="00052D9B" w:rsidRDefault="00C378E5" w:rsidP="00C378E5">
            <w:pPr>
              <w:rPr>
                <w:rFonts w:ascii="Arial" w:hAnsi="Arial"/>
              </w:rPr>
            </w:pPr>
            <w:r w:rsidRPr="00052D9B">
              <w:rPr>
                <w:rFonts w:ascii="Arial" w:hAnsi="Arial"/>
              </w:rPr>
              <w:t>Disposable Examination Gloves, Latex, Slightly Powdered, Large Size, 50 Pairs Per Packet</w:t>
            </w:r>
          </w:p>
        </w:tc>
      </w:tr>
      <w:tr w:rsidR="00C378E5" w:rsidRPr="000C3067" w:rsidTr="002D3CA3">
        <w:tc>
          <w:tcPr>
            <w:tcW w:w="2250" w:type="dxa"/>
            <w:vAlign w:val="center"/>
          </w:tcPr>
          <w:p w:rsidR="00C378E5" w:rsidRPr="0052578F" w:rsidRDefault="00C378E5" w:rsidP="00C378E5">
            <w:pPr>
              <w:jc w:val="center"/>
              <w:rPr>
                <w:color w:val="000000"/>
                <w:sz w:val="20"/>
                <w:szCs w:val="20"/>
              </w:rPr>
            </w:pPr>
            <w:r w:rsidRPr="00052D9B">
              <w:rPr>
                <w:rFonts w:ascii="Arial" w:hAnsi="Arial"/>
              </w:rPr>
              <w:t>Slide Box</w:t>
            </w:r>
          </w:p>
        </w:tc>
        <w:tc>
          <w:tcPr>
            <w:tcW w:w="6835" w:type="dxa"/>
            <w:vAlign w:val="center"/>
          </w:tcPr>
          <w:p w:rsidR="00C378E5" w:rsidRPr="00052D9B" w:rsidRDefault="00C378E5" w:rsidP="00C378E5">
            <w:pPr>
              <w:rPr>
                <w:rFonts w:ascii="Arial" w:hAnsi="Arial"/>
              </w:rPr>
            </w:pPr>
            <w:r w:rsidRPr="00052D9B">
              <w:rPr>
                <w:rFonts w:ascii="Arial" w:hAnsi="Arial"/>
              </w:rPr>
              <w:t>For Storage of screened Microscopy Slides</w:t>
            </w:r>
            <w:r>
              <w:rPr>
                <w:rFonts w:ascii="Arial" w:hAnsi="Arial"/>
              </w:rPr>
              <w:t>. Hold 100 Slides of size 1"x3",</w:t>
            </w:r>
            <w:r w:rsidRPr="00052D9B">
              <w:rPr>
                <w:rFonts w:ascii="Arial" w:hAnsi="Arial"/>
              </w:rPr>
              <w:t xml:space="preserve"> Plastic Made</w:t>
            </w:r>
          </w:p>
        </w:tc>
      </w:tr>
      <w:tr w:rsidR="00C378E5" w:rsidRPr="000C3067" w:rsidTr="002D3CA3">
        <w:tc>
          <w:tcPr>
            <w:tcW w:w="2250" w:type="dxa"/>
            <w:vAlign w:val="center"/>
          </w:tcPr>
          <w:p w:rsidR="00C378E5" w:rsidRPr="00AD2265" w:rsidRDefault="00C378E5" w:rsidP="00C378E5">
            <w:pPr>
              <w:jc w:val="center"/>
              <w:rPr>
                <w:rFonts w:ascii="Arial" w:hAnsi="Arial"/>
              </w:rPr>
            </w:pPr>
            <w:r w:rsidRPr="00AD2265">
              <w:rPr>
                <w:rFonts w:ascii="Arial" w:hAnsi="Arial"/>
              </w:rPr>
              <w:t>Staining Jar</w:t>
            </w:r>
          </w:p>
        </w:tc>
        <w:tc>
          <w:tcPr>
            <w:tcW w:w="6835" w:type="dxa"/>
            <w:vAlign w:val="center"/>
          </w:tcPr>
          <w:p w:rsidR="00C378E5" w:rsidRPr="00AD2265" w:rsidRDefault="00C378E5" w:rsidP="00C378E5">
            <w:pPr>
              <w:rPr>
                <w:rFonts w:ascii="Arial" w:hAnsi="Arial"/>
              </w:rPr>
            </w:pPr>
            <w:r w:rsidRPr="00AD2265">
              <w:rPr>
                <w:rFonts w:ascii="Arial" w:hAnsi="Arial"/>
              </w:rPr>
              <w:t>Polypropylene Made Coplin Staining Jar, grooved inside for holding 10 to 25 microscope slides vertical during processing.</w:t>
            </w:r>
          </w:p>
        </w:tc>
      </w:tr>
      <w:tr w:rsidR="00C378E5" w:rsidRPr="000C3067" w:rsidTr="002D3CA3">
        <w:tc>
          <w:tcPr>
            <w:tcW w:w="2250" w:type="dxa"/>
            <w:vAlign w:val="center"/>
          </w:tcPr>
          <w:p w:rsidR="00C378E5" w:rsidRPr="00AD2265" w:rsidRDefault="00C378E5" w:rsidP="00C378E5">
            <w:pPr>
              <w:jc w:val="center"/>
              <w:rPr>
                <w:rFonts w:ascii="Arial" w:hAnsi="Arial"/>
              </w:rPr>
            </w:pPr>
            <w:r w:rsidRPr="00AD2265">
              <w:rPr>
                <w:rFonts w:ascii="Arial" w:hAnsi="Arial"/>
              </w:rPr>
              <w:t>Graduated Pipette Dropper 10 ML</w:t>
            </w:r>
          </w:p>
        </w:tc>
        <w:tc>
          <w:tcPr>
            <w:tcW w:w="6835" w:type="dxa"/>
            <w:vAlign w:val="center"/>
          </w:tcPr>
          <w:p w:rsidR="00C378E5" w:rsidRPr="00AD2265" w:rsidRDefault="00C378E5" w:rsidP="00C378E5">
            <w:pPr>
              <w:rPr>
                <w:rFonts w:ascii="Arial" w:hAnsi="Arial"/>
              </w:rPr>
            </w:pPr>
            <w:r w:rsidRPr="00AD2265">
              <w:rPr>
                <w:rFonts w:ascii="Arial" w:hAnsi="Arial"/>
              </w:rPr>
              <w:t>Polypropylene/Plastic Made</w:t>
            </w:r>
          </w:p>
        </w:tc>
      </w:tr>
      <w:tr w:rsidR="00C378E5" w:rsidRPr="000C3067" w:rsidTr="002D3CA3">
        <w:tc>
          <w:tcPr>
            <w:tcW w:w="2250" w:type="dxa"/>
            <w:vAlign w:val="center"/>
          </w:tcPr>
          <w:p w:rsidR="00C378E5" w:rsidRPr="00AD2265" w:rsidRDefault="00C378E5" w:rsidP="00C378E5">
            <w:pPr>
              <w:jc w:val="center"/>
              <w:rPr>
                <w:rFonts w:ascii="Arial" w:hAnsi="Arial"/>
              </w:rPr>
            </w:pPr>
            <w:r w:rsidRPr="00AD2265">
              <w:rPr>
                <w:rFonts w:ascii="Arial" w:hAnsi="Arial"/>
              </w:rPr>
              <w:t>Graduated Cylinder 100 ML</w:t>
            </w:r>
          </w:p>
        </w:tc>
        <w:tc>
          <w:tcPr>
            <w:tcW w:w="6835" w:type="dxa"/>
            <w:vAlign w:val="center"/>
          </w:tcPr>
          <w:p w:rsidR="00C378E5" w:rsidRPr="00AD2265" w:rsidRDefault="00C378E5" w:rsidP="00C378E5">
            <w:pPr>
              <w:rPr>
                <w:rFonts w:ascii="Arial" w:hAnsi="Arial"/>
              </w:rPr>
            </w:pPr>
            <w:r w:rsidRPr="00AD2265">
              <w:rPr>
                <w:rFonts w:ascii="Arial" w:hAnsi="Arial"/>
              </w:rPr>
              <w:t>Polypropylene/Plastic Made</w:t>
            </w:r>
          </w:p>
        </w:tc>
      </w:tr>
      <w:tr w:rsidR="00C378E5" w:rsidRPr="000C3067" w:rsidTr="002D3CA3">
        <w:tc>
          <w:tcPr>
            <w:tcW w:w="2250" w:type="dxa"/>
            <w:vAlign w:val="center"/>
          </w:tcPr>
          <w:p w:rsidR="00C378E5" w:rsidRPr="00AD2265" w:rsidRDefault="00C378E5" w:rsidP="00C378E5">
            <w:pPr>
              <w:jc w:val="center"/>
              <w:rPr>
                <w:rFonts w:ascii="Arial" w:hAnsi="Arial"/>
              </w:rPr>
            </w:pPr>
            <w:r w:rsidRPr="00AD2265">
              <w:rPr>
                <w:rFonts w:ascii="Arial" w:hAnsi="Arial"/>
              </w:rPr>
              <w:t>Graduated Cylinder 500 ML</w:t>
            </w:r>
          </w:p>
        </w:tc>
        <w:tc>
          <w:tcPr>
            <w:tcW w:w="6835" w:type="dxa"/>
            <w:vAlign w:val="center"/>
          </w:tcPr>
          <w:p w:rsidR="00C378E5" w:rsidRPr="00AD2265" w:rsidRDefault="00C378E5" w:rsidP="00C378E5">
            <w:pPr>
              <w:rPr>
                <w:rFonts w:ascii="Arial" w:hAnsi="Arial"/>
              </w:rPr>
            </w:pPr>
            <w:r w:rsidRPr="00AD2265">
              <w:rPr>
                <w:rFonts w:ascii="Arial" w:hAnsi="Arial"/>
              </w:rPr>
              <w:t>Polypropylene/Plastic Made</w:t>
            </w:r>
          </w:p>
        </w:tc>
      </w:tr>
      <w:tr w:rsidR="00C378E5" w:rsidRPr="000C3067" w:rsidTr="002D3CA3">
        <w:tc>
          <w:tcPr>
            <w:tcW w:w="2250" w:type="dxa"/>
            <w:vAlign w:val="center"/>
          </w:tcPr>
          <w:p w:rsidR="00C378E5" w:rsidRPr="00AD2265" w:rsidRDefault="00C378E5" w:rsidP="00C378E5">
            <w:pPr>
              <w:jc w:val="center"/>
              <w:rPr>
                <w:rFonts w:ascii="Arial" w:hAnsi="Arial"/>
              </w:rPr>
            </w:pPr>
            <w:r w:rsidRPr="00AD2265">
              <w:rPr>
                <w:rFonts w:ascii="Arial" w:hAnsi="Arial"/>
              </w:rPr>
              <w:t>PH Paper</w:t>
            </w:r>
          </w:p>
        </w:tc>
        <w:tc>
          <w:tcPr>
            <w:tcW w:w="6835" w:type="dxa"/>
            <w:vAlign w:val="center"/>
          </w:tcPr>
          <w:p w:rsidR="00C378E5" w:rsidRPr="00AD2265" w:rsidRDefault="00C378E5" w:rsidP="00C378E5">
            <w:pPr>
              <w:rPr>
                <w:rFonts w:ascii="Arial" w:hAnsi="Arial"/>
              </w:rPr>
            </w:pPr>
            <w:r w:rsidRPr="00AD2265">
              <w:rPr>
                <w:rFonts w:ascii="Arial" w:hAnsi="Arial"/>
              </w:rPr>
              <w:t>For Testing of the Laboratory Water's Acidic &amp; Alkaline Level</w:t>
            </w:r>
            <w:r>
              <w:rPr>
                <w:rFonts w:ascii="Arial" w:hAnsi="Arial"/>
              </w:rPr>
              <w:t xml:space="preserve">, </w:t>
            </w:r>
            <w:r w:rsidRPr="00D9724D">
              <w:rPr>
                <w:rFonts w:ascii="Arial" w:hAnsi="Arial"/>
              </w:rPr>
              <w:t>100 Strips Per Bottle/Jar</w:t>
            </w:r>
          </w:p>
        </w:tc>
      </w:tr>
      <w:tr w:rsidR="00627366" w:rsidRPr="000C3067" w:rsidTr="002D3CA3">
        <w:tc>
          <w:tcPr>
            <w:tcW w:w="2250" w:type="dxa"/>
            <w:vAlign w:val="center"/>
          </w:tcPr>
          <w:p w:rsidR="00627366" w:rsidRPr="00AD2265" w:rsidRDefault="00627366" w:rsidP="00C378E5">
            <w:pPr>
              <w:jc w:val="center"/>
              <w:rPr>
                <w:rFonts w:ascii="Arial" w:hAnsi="Arial"/>
              </w:rPr>
            </w:pPr>
            <w:r>
              <w:rPr>
                <w:rFonts w:ascii="Arial" w:hAnsi="Arial"/>
              </w:rPr>
              <w:t>Packing</w:t>
            </w:r>
          </w:p>
        </w:tc>
        <w:tc>
          <w:tcPr>
            <w:tcW w:w="6835" w:type="dxa"/>
            <w:vAlign w:val="center"/>
          </w:tcPr>
          <w:p w:rsidR="00627366" w:rsidRPr="00627366" w:rsidRDefault="00627366" w:rsidP="00627366">
            <w:pPr>
              <w:ind w:left="360"/>
              <w:jc w:val="both"/>
              <w:rPr>
                <w:rFonts w:ascii="Arial" w:hAnsi="Arial" w:cs="Arial"/>
                <w:sz w:val="22"/>
                <w:szCs w:val="22"/>
              </w:rPr>
            </w:pPr>
            <w:r w:rsidRPr="00627366">
              <w:rPr>
                <w:rFonts w:ascii="Arial" w:hAnsi="Arial" w:cs="Arial"/>
                <w:sz w:val="22"/>
                <w:szCs w:val="22"/>
              </w:rPr>
              <w:t xml:space="preserve">The packing should be labeled as </w:t>
            </w:r>
            <w:r w:rsidRPr="00627366">
              <w:rPr>
                <w:rFonts w:ascii="Arial" w:hAnsi="Arial" w:cs="Arial"/>
                <w:b/>
                <w:sz w:val="22"/>
                <w:szCs w:val="22"/>
              </w:rPr>
              <w:t>“Govt: Khyber Pakhtunkhwa, Not For Sale”</w:t>
            </w:r>
            <w:r w:rsidRPr="00627366">
              <w:rPr>
                <w:rFonts w:ascii="Arial" w:hAnsi="Arial" w:cs="Arial"/>
                <w:sz w:val="22"/>
                <w:szCs w:val="22"/>
              </w:rPr>
              <w:t xml:space="preserve">. </w:t>
            </w:r>
          </w:p>
        </w:tc>
      </w:tr>
    </w:tbl>
    <w:p w:rsidR="00C378E5" w:rsidRDefault="00C378E5" w:rsidP="00B80A7B">
      <w:pPr>
        <w:autoSpaceDE w:val="0"/>
        <w:autoSpaceDN w:val="0"/>
        <w:adjustRightInd w:val="0"/>
        <w:rPr>
          <w:rFonts w:ascii="Arial" w:hAnsi="Arial" w:cs="Arial"/>
          <w:b/>
          <w:bCs/>
          <w:u w:val="single"/>
        </w:rPr>
      </w:pPr>
    </w:p>
    <w:p w:rsidR="00B80A7B" w:rsidRPr="00E00903" w:rsidRDefault="00B80A7B" w:rsidP="00B80A7B">
      <w:pPr>
        <w:pStyle w:val="ListParagraph"/>
        <w:numPr>
          <w:ilvl w:val="0"/>
          <w:numId w:val="25"/>
        </w:numPr>
        <w:autoSpaceDE w:val="0"/>
        <w:autoSpaceDN w:val="0"/>
        <w:adjustRightInd w:val="0"/>
        <w:ind w:left="270" w:hanging="270"/>
        <w:rPr>
          <w:rFonts w:ascii="Arial" w:hAnsi="Arial" w:cs="Arial"/>
          <w:b/>
          <w:bCs/>
          <w:sz w:val="28"/>
          <w:u w:val="single"/>
        </w:rPr>
      </w:pPr>
      <w:r w:rsidRPr="00E00903">
        <w:rPr>
          <w:rFonts w:ascii="Arial" w:hAnsi="Arial" w:cs="Arial"/>
          <w:b/>
          <w:bCs/>
          <w:sz w:val="28"/>
          <w:u w:val="single"/>
        </w:rPr>
        <w:t>MALARIA RAPID DIAGNOSTIC TEST (RDT)</w:t>
      </w:r>
    </w:p>
    <w:p w:rsidR="00B80A7B" w:rsidRPr="00B4279D" w:rsidRDefault="00B80A7B" w:rsidP="00B80A7B">
      <w:pPr>
        <w:autoSpaceDE w:val="0"/>
        <w:autoSpaceDN w:val="0"/>
        <w:adjustRightInd w:val="0"/>
        <w:rPr>
          <w:rFonts w:ascii="Arial" w:hAnsi="Arial" w:cs="Arial"/>
          <w:b/>
          <w:bCs/>
          <w:u w:val="single"/>
        </w:rPr>
      </w:pPr>
    </w:p>
    <w:p w:rsidR="00B80A7B" w:rsidRPr="00CE7125" w:rsidRDefault="00B80A7B" w:rsidP="00B80A7B">
      <w:pPr>
        <w:autoSpaceDE w:val="0"/>
        <w:autoSpaceDN w:val="0"/>
        <w:adjustRightInd w:val="0"/>
        <w:rPr>
          <w:rFonts w:ascii="Arial" w:hAnsi="Arial" w:cs="Arial"/>
          <w:b/>
          <w:bCs/>
        </w:rPr>
      </w:pPr>
      <w:r w:rsidRPr="00CE7125">
        <w:rPr>
          <w:rFonts w:ascii="Arial" w:hAnsi="Arial" w:cs="Arial"/>
          <w:bCs/>
        </w:rPr>
        <w:t>1.</w:t>
      </w:r>
      <w:r>
        <w:rPr>
          <w:rFonts w:ascii="Arial" w:hAnsi="Arial" w:cs="Arial"/>
          <w:b/>
          <w:bCs/>
        </w:rPr>
        <w:t xml:space="preserve"> </w:t>
      </w:r>
      <w:r w:rsidRPr="00CE7125">
        <w:rPr>
          <w:rFonts w:ascii="Arial" w:hAnsi="Arial" w:cs="Arial"/>
          <w:b/>
          <w:bCs/>
        </w:rPr>
        <w:t>DESCRIPTION</w:t>
      </w:r>
    </w:p>
    <w:p w:rsidR="00B80A7B" w:rsidRDefault="00B80A7B" w:rsidP="00B80A7B">
      <w:pPr>
        <w:autoSpaceDE w:val="0"/>
        <w:autoSpaceDN w:val="0"/>
        <w:adjustRightInd w:val="0"/>
        <w:ind w:left="270"/>
        <w:jc w:val="both"/>
        <w:rPr>
          <w:rFonts w:ascii="Arial" w:hAnsi="Arial" w:cs="Arial"/>
        </w:rPr>
      </w:pPr>
      <w:r w:rsidRPr="00B4279D">
        <w:rPr>
          <w:rFonts w:ascii="Arial" w:hAnsi="Arial" w:cs="Arial"/>
        </w:rPr>
        <w:t>A Rapid Diagnostic Test (RDT) Device utilizing whole blood for the detection of</w:t>
      </w:r>
      <w:r>
        <w:rPr>
          <w:rFonts w:ascii="Arial" w:hAnsi="Arial" w:cs="Arial"/>
        </w:rPr>
        <w:t xml:space="preserve"> </w:t>
      </w:r>
      <w:r w:rsidRPr="00B4279D">
        <w:rPr>
          <w:rFonts w:ascii="Arial" w:hAnsi="Arial" w:cs="Arial"/>
        </w:rPr>
        <w:t>malarial species in whole blood samples.</w:t>
      </w:r>
    </w:p>
    <w:p w:rsidR="00B80A7B" w:rsidRPr="00B4279D" w:rsidRDefault="00B80A7B" w:rsidP="00B80A7B">
      <w:pPr>
        <w:autoSpaceDE w:val="0"/>
        <w:autoSpaceDN w:val="0"/>
        <w:adjustRightInd w:val="0"/>
        <w:ind w:left="450"/>
        <w:jc w:val="both"/>
        <w:rPr>
          <w:rFonts w:ascii="Arial" w:hAnsi="Arial" w:cs="Arial"/>
        </w:rPr>
      </w:pPr>
    </w:p>
    <w:p w:rsidR="00B80A7B" w:rsidRPr="00CE7125" w:rsidRDefault="00B80A7B" w:rsidP="00B80A7B">
      <w:pPr>
        <w:autoSpaceDE w:val="0"/>
        <w:autoSpaceDN w:val="0"/>
        <w:adjustRightInd w:val="0"/>
        <w:rPr>
          <w:rFonts w:ascii="Arial" w:hAnsi="Arial" w:cs="Arial"/>
          <w:b/>
          <w:bCs/>
        </w:rPr>
      </w:pPr>
      <w:r w:rsidRPr="00CE7125">
        <w:rPr>
          <w:rFonts w:ascii="Arial" w:hAnsi="Arial" w:cs="Arial"/>
          <w:bCs/>
        </w:rPr>
        <w:t>2.</w:t>
      </w:r>
      <w:r>
        <w:rPr>
          <w:rFonts w:ascii="Arial" w:hAnsi="Arial" w:cs="Arial"/>
          <w:b/>
          <w:bCs/>
        </w:rPr>
        <w:t xml:space="preserve"> </w:t>
      </w:r>
      <w:r w:rsidRPr="00CE7125">
        <w:rPr>
          <w:rFonts w:ascii="Arial" w:hAnsi="Arial" w:cs="Arial"/>
          <w:b/>
          <w:bCs/>
        </w:rPr>
        <w:t>TECHNICAL SPECIFICATION</w:t>
      </w:r>
    </w:p>
    <w:p w:rsidR="00B80A7B" w:rsidRPr="00B4279D" w:rsidRDefault="00B80A7B" w:rsidP="00B80A7B">
      <w:pPr>
        <w:pStyle w:val="ListParagraph"/>
        <w:numPr>
          <w:ilvl w:val="0"/>
          <w:numId w:val="18"/>
        </w:numPr>
        <w:autoSpaceDE w:val="0"/>
        <w:autoSpaceDN w:val="0"/>
        <w:adjustRightInd w:val="0"/>
        <w:ind w:hanging="450"/>
        <w:contextualSpacing/>
        <w:rPr>
          <w:rFonts w:ascii="Arial" w:hAnsi="Arial" w:cs="Arial"/>
        </w:rPr>
      </w:pPr>
      <w:r w:rsidRPr="00B4279D">
        <w:rPr>
          <w:rFonts w:ascii="Arial" w:hAnsi="Arial" w:cs="Arial"/>
        </w:rPr>
        <w:t>Sample type: whole blood</w:t>
      </w:r>
    </w:p>
    <w:p w:rsidR="00B80A7B" w:rsidRPr="00B4279D" w:rsidRDefault="00B80A7B" w:rsidP="00B80A7B">
      <w:pPr>
        <w:pStyle w:val="ListParagraph"/>
        <w:numPr>
          <w:ilvl w:val="0"/>
          <w:numId w:val="18"/>
        </w:numPr>
        <w:autoSpaceDE w:val="0"/>
        <w:autoSpaceDN w:val="0"/>
        <w:adjustRightInd w:val="0"/>
        <w:ind w:hanging="450"/>
        <w:contextualSpacing/>
        <w:rPr>
          <w:rFonts w:ascii="Arial" w:hAnsi="Arial" w:cs="Arial"/>
        </w:rPr>
      </w:pPr>
      <w:r w:rsidRPr="00B4279D">
        <w:rPr>
          <w:rFonts w:ascii="Arial" w:hAnsi="Arial" w:cs="Arial"/>
        </w:rPr>
        <w:t>Temperature requirement for storage: +0 to + 30 0 C or higher (storage at higher temperature will be preference)</w:t>
      </w:r>
    </w:p>
    <w:p w:rsidR="00B80A7B" w:rsidRPr="00B4279D" w:rsidRDefault="00B80A7B" w:rsidP="00B80A7B">
      <w:pPr>
        <w:pStyle w:val="ListParagraph"/>
        <w:numPr>
          <w:ilvl w:val="0"/>
          <w:numId w:val="18"/>
        </w:numPr>
        <w:autoSpaceDE w:val="0"/>
        <w:autoSpaceDN w:val="0"/>
        <w:adjustRightInd w:val="0"/>
        <w:ind w:hanging="450"/>
        <w:contextualSpacing/>
        <w:rPr>
          <w:rFonts w:ascii="Arial" w:hAnsi="Arial" w:cs="Arial"/>
        </w:rPr>
      </w:pPr>
      <w:r w:rsidRPr="00B4279D">
        <w:rPr>
          <w:rFonts w:ascii="Arial" w:hAnsi="Arial" w:cs="Arial"/>
        </w:rPr>
        <w:t>Parasites: the test must identify P.falciparum and PAN</w:t>
      </w:r>
    </w:p>
    <w:p w:rsidR="00B80A7B" w:rsidRPr="00B4279D" w:rsidRDefault="00B80A7B" w:rsidP="00B80A7B">
      <w:pPr>
        <w:pStyle w:val="ListParagraph"/>
        <w:numPr>
          <w:ilvl w:val="0"/>
          <w:numId w:val="18"/>
        </w:numPr>
        <w:autoSpaceDE w:val="0"/>
        <w:autoSpaceDN w:val="0"/>
        <w:adjustRightInd w:val="0"/>
        <w:ind w:hanging="450"/>
        <w:contextualSpacing/>
        <w:rPr>
          <w:rFonts w:ascii="Arial" w:hAnsi="Arial" w:cs="Arial"/>
        </w:rPr>
      </w:pPr>
      <w:r w:rsidRPr="00B4279D">
        <w:rPr>
          <w:rFonts w:ascii="Arial" w:hAnsi="Arial" w:cs="Arial"/>
        </w:rPr>
        <w:t>High sensitivity and specificity (panel detection rate) (see the table1below)</w:t>
      </w:r>
    </w:p>
    <w:p w:rsidR="00B80A7B" w:rsidRDefault="00B80A7B" w:rsidP="00B80A7B">
      <w:pPr>
        <w:pStyle w:val="ListParagraph"/>
        <w:numPr>
          <w:ilvl w:val="0"/>
          <w:numId w:val="18"/>
        </w:numPr>
        <w:autoSpaceDE w:val="0"/>
        <w:autoSpaceDN w:val="0"/>
        <w:adjustRightInd w:val="0"/>
        <w:ind w:hanging="450"/>
        <w:contextualSpacing/>
        <w:rPr>
          <w:rFonts w:ascii="Arial" w:hAnsi="Arial" w:cs="Arial"/>
        </w:rPr>
      </w:pPr>
      <w:r w:rsidRPr="00B4279D">
        <w:rPr>
          <w:rFonts w:ascii="Arial" w:hAnsi="Arial" w:cs="Arial"/>
        </w:rPr>
        <w:t>Results being ready within 20 minutes or less</w:t>
      </w:r>
    </w:p>
    <w:p w:rsidR="00B80A7B" w:rsidRPr="00B4279D" w:rsidRDefault="00B80A7B" w:rsidP="00B80A7B">
      <w:pPr>
        <w:pStyle w:val="ListParagraph"/>
        <w:autoSpaceDE w:val="0"/>
        <w:autoSpaceDN w:val="0"/>
        <w:adjustRightInd w:val="0"/>
        <w:contextualSpacing/>
        <w:rPr>
          <w:rFonts w:ascii="Arial" w:hAnsi="Arial" w:cs="Arial"/>
        </w:rPr>
      </w:pPr>
    </w:p>
    <w:p w:rsidR="00B80A7B" w:rsidRPr="001B2F76" w:rsidRDefault="00B80A7B" w:rsidP="00B80A7B">
      <w:pPr>
        <w:autoSpaceDE w:val="0"/>
        <w:autoSpaceDN w:val="0"/>
        <w:adjustRightInd w:val="0"/>
        <w:rPr>
          <w:rFonts w:ascii="Arial" w:hAnsi="Arial" w:cs="Arial"/>
          <w:b/>
          <w:bCs/>
        </w:rPr>
      </w:pPr>
      <w:r w:rsidRPr="001B2F76">
        <w:rPr>
          <w:rFonts w:ascii="Arial" w:hAnsi="Arial" w:cs="Arial"/>
          <w:bCs/>
        </w:rPr>
        <w:t xml:space="preserve">3. </w:t>
      </w:r>
      <w:r>
        <w:rPr>
          <w:rFonts w:ascii="Arial" w:hAnsi="Arial" w:cs="Arial"/>
          <w:b/>
          <w:bCs/>
        </w:rPr>
        <w:t>KIT COMPONENTS AND PACKAGING</w:t>
      </w:r>
    </w:p>
    <w:p w:rsidR="00B80A7B" w:rsidRDefault="00B80A7B" w:rsidP="00B80A7B">
      <w:pPr>
        <w:autoSpaceDE w:val="0"/>
        <w:autoSpaceDN w:val="0"/>
        <w:adjustRightInd w:val="0"/>
        <w:ind w:firstLine="270"/>
        <w:rPr>
          <w:rFonts w:ascii="Arial" w:hAnsi="Arial" w:cs="Arial"/>
        </w:rPr>
      </w:pPr>
      <w:r w:rsidRPr="00B4279D">
        <w:rPr>
          <w:rFonts w:ascii="Arial" w:hAnsi="Arial" w:cs="Arial"/>
        </w:rPr>
        <w:t>Each test pack should include the following elements for testing:</w:t>
      </w:r>
    </w:p>
    <w:p w:rsidR="00B80A7B" w:rsidRPr="00B4279D" w:rsidRDefault="00B80A7B" w:rsidP="00B80A7B">
      <w:pPr>
        <w:autoSpaceDE w:val="0"/>
        <w:autoSpaceDN w:val="0"/>
        <w:adjustRightInd w:val="0"/>
        <w:ind w:firstLine="540"/>
        <w:rPr>
          <w:rFonts w:ascii="Arial" w:hAnsi="Arial" w:cs="Arial"/>
        </w:rPr>
      </w:pPr>
    </w:p>
    <w:p w:rsidR="00B80A7B" w:rsidRPr="00B4279D" w:rsidRDefault="00B80A7B" w:rsidP="00B80A7B">
      <w:pPr>
        <w:pStyle w:val="ListParagraph"/>
        <w:numPr>
          <w:ilvl w:val="0"/>
          <w:numId w:val="20"/>
        </w:numPr>
        <w:autoSpaceDE w:val="0"/>
        <w:autoSpaceDN w:val="0"/>
        <w:adjustRightInd w:val="0"/>
        <w:ind w:hanging="450"/>
        <w:contextualSpacing/>
        <w:rPr>
          <w:rFonts w:ascii="Arial" w:hAnsi="Arial" w:cs="Arial"/>
        </w:rPr>
      </w:pPr>
      <w:r w:rsidRPr="00B4279D">
        <w:rPr>
          <w:rFonts w:ascii="Arial" w:hAnsi="Arial" w:cs="Arial"/>
        </w:rPr>
        <w:t>A laminated foil pouch that contains;</w:t>
      </w:r>
    </w:p>
    <w:p w:rsidR="00B80A7B" w:rsidRPr="00B4279D" w:rsidRDefault="00B80A7B" w:rsidP="00B80A7B">
      <w:pPr>
        <w:pStyle w:val="ListParagraph"/>
        <w:numPr>
          <w:ilvl w:val="0"/>
          <w:numId w:val="19"/>
        </w:numPr>
        <w:autoSpaceDE w:val="0"/>
        <w:autoSpaceDN w:val="0"/>
        <w:adjustRightInd w:val="0"/>
        <w:ind w:hanging="450"/>
        <w:contextualSpacing/>
        <w:rPr>
          <w:rFonts w:ascii="Arial" w:hAnsi="Arial" w:cs="Arial"/>
        </w:rPr>
      </w:pPr>
      <w:r w:rsidRPr="00B4279D">
        <w:rPr>
          <w:rFonts w:ascii="Arial" w:hAnsi="Arial" w:cs="Arial"/>
        </w:rPr>
        <w:t>Test device that contains a cassette</w:t>
      </w:r>
    </w:p>
    <w:p w:rsidR="00B80A7B" w:rsidRDefault="00B80A7B" w:rsidP="00B80A7B">
      <w:pPr>
        <w:pStyle w:val="ListParagraph"/>
        <w:numPr>
          <w:ilvl w:val="0"/>
          <w:numId w:val="19"/>
        </w:numPr>
        <w:autoSpaceDE w:val="0"/>
        <w:autoSpaceDN w:val="0"/>
        <w:adjustRightInd w:val="0"/>
        <w:ind w:hanging="450"/>
        <w:contextualSpacing/>
        <w:rPr>
          <w:rFonts w:ascii="Arial" w:hAnsi="Arial" w:cs="Arial"/>
        </w:rPr>
      </w:pPr>
      <w:r w:rsidRPr="00B4279D">
        <w:rPr>
          <w:rFonts w:ascii="Arial" w:hAnsi="Arial" w:cs="Arial"/>
        </w:rPr>
        <w:t>Desiccant</w:t>
      </w:r>
    </w:p>
    <w:p w:rsidR="00B80A7B" w:rsidRPr="00B4279D" w:rsidRDefault="00B80A7B" w:rsidP="00B80A7B">
      <w:pPr>
        <w:pStyle w:val="ListParagraph"/>
        <w:autoSpaceDE w:val="0"/>
        <w:autoSpaceDN w:val="0"/>
        <w:adjustRightInd w:val="0"/>
        <w:contextualSpacing/>
        <w:rPr>
          <w:rFonts w:ascii="Arial" w:hAnsi="Arial" w:cs="Arial"/>
        </w:rPr>
      </w:pPr>
    </w:p>
    <w:p w:rsidR="00B80A7B" w:rsidRPr="00B4279D" w:rsidRDefault="00B80A7B" w:rsidP="00B80A7B">
      <w:pPr>
        <w:pStyle w:val="ListParagraph"/>
        <w:numPr>
          <w:ilvl w:val="0"/>
          <w:numId w:val="20"/>
        </w:numPr>
        <w:autoSpaceDE w:val="0"/>
        <w:autoSpaceDN w:val="0"/>
        <w:adjustRightInd w:val="0"/>
        <w:ind w:hanging="450"/>
        <w:contextualSpacing/>
        <w:rPr>
          <w:rFonts w:ascii="Arial" w:hAnsi="Arial" w:cs="Arial"/>
        </w:rPr>
      </w:pPr>
      <w:r w:rsidRPr="00B4279D">
        <w:rPr>
          <w:rFonts w:ascii="Arial" w:hAnsi="Arial" w:cs="Arial"/>
        </w:rPr>
        <w:t>An accessory pack that contains;</w:t>
      </w:r>
    </w:p>
    <w:p w:rsidR="00B80A7B" w:rsidRPr="00B4279D" w:rsidRDefault="00B80A7B" w:rsidP="00B80A7B">
      <w:pPr>
        <w:pStyle w:val="ListParagraph"/>
        <w:numPr>
          <w:ilvl w:val="0"/>
          <w:numId w:val="19"/>
        </w:numPr>
        <w:autoSpaceDE w:val="0"/>
        <w:autoSpaceDN w:val="0"/>
        <w:adjustRightInd w:val="0"/>
        <w:ind w:hanging="450"/>
        <w:contextualSpacing/>
        <w:rPr>
          <w:rFonts w:ascii="Arial" w:hAnsi="Arial" w:cs="Arial"/>
        </w:rPr>
      </w:pPr>
      <w:r w:rsidRPr="00B4279D">
        <w:rPr>
          <w:rFonts w:ascii="Arial" w:hAnsi="Arial" w:cs="Arial"/>
        </w:rPr>
        <w:t>An alcohol swab</w:t>
      </w:r>
    </w:p>
    <w:p w:rsidR="00B80A7B" w:rsidRPr="00B4279D" w:rsidRDefault="00B80A7B" w:rsidP="00B80A7B">
      <w:pPr>
        <w:pStyle w:val="ListParagraph"/>
        <w:numPr>
          <w:ilvl w:val="0"/>
          <w:numId w:val="19"/>
        </w:numPr>
        <w:autoSpaceDE w:val="0"/>
        <w:autoSpaceDN w:val="0"/>
        <w:adjustRightInd w:val="0"/>
        <w:ind w:hanging="450"/>
        <w:contextualSpacing/>
        <w:rPr>
          <w:rFonts w:ascii="Arial" w:hAnsi="Arial" w:cs="Arial"/>
        </w:rPr>
      </w:pPr>
      <w:r w:rsidRPr="00B4279D">
        <w:rPr>
          <w:rFonts w:ascii="Arial" w:hAnsi="Arial" w:cs="Arial"/>
        </w:rPr>
        <w:t>A lancet</w:t>
      </w:r>
    </w:p>
    <w:p w:rsidR="00B80A7B" w:rsidRPr="00B4279D" w:rsidRDefault="00B80A7B" w:rsidP="00B80A7B">
      <w:pPr>
        <w:pStyle w:val="ListParagraph"/>
        <w:numPr>
          <w:ilvl w:val="0"/>
          <w:numId w:val="19"/>
        </w:numPr>
        <w:autoSpaceDE w:val="0"/>
        <w:autoSpaceDN w:val="0"/>
        <w:adjustRightInd w:val="0"/>
        <w:ind w:hanging="450"/>
        <w:contextualSpacing/>
        <w:rPr>
          <w:rFonts w:ascii="Arial" w:hAnsi="Arial" w:cs="Arial"/>
        </w:rPr>
      </w:pPr>
      <w:r w:rsidRPr="00B4279D">
        <w:rPr>
          <w:rFonts w:ascii="Arial" w:hAnsi="Arial" w:cs="Arial"/>
        </w:rPr>
        <w:t>A metered pipette (marked at 5μl)</w:t>
      </w:r>
    </w:p>
    <w:p w:rsidR="00B80A7B" w:rsidRPr="00B4279D" w:rsidRDefault="00B80A7B" w:rsidP="00B80A7B">
      <w:pPr>
        <w:pStyle w:val="ListParagraph"/>
        <w:numPr>
          <w:ilvl w:val="0"/>
          <w:numId w:val="19"/>
        </w:numPr>
        <w:autoSpaceDE w:val="0"/>
        <w:autoSpaceDN w:val="0"/>
        <w:adjustRightInd w:val="0"/>
        <w:ind w:hanging="450"/>
        <w:contextualSpacing/>
        <w:rPr>
          <w:rFonts w:ascii="Arial" w:hAnsi="Arial" w:cs="Arial"/>
        </w:rPr>
      </w:pPr>
      <w:r w:rsidRPr="00B4279D">
        <w:rPr>
          <w:rFonts w:ascii="Arial" w:hAnsi="Arial" w:cs="Arial"/>
        </w:rPr>
        <w:t>A developer solution vial</w:t>
      </w:r>
    </w:p>
    <w:p w:rsidR="00B80A7B" w:rsidRDefault="00B80A7B" w:rsidP="00B80A7B">
      <w:pPr>
        <w:pStyle w:val="ListParagraph"/>
        <w:numPr>
          <w:ilvl w:val="0"/>
          <w:numId w:val="19"/>
        </w:numPr>
        <w:autoSpaceDE w:val="0"/>
        <w:autoSpaceDN w:val="0"/>
        <w:adjustRightInd w:val="0"/>
        <w:ind w:hanging="450"/>
        <w:contextualSpacing/>
        <w:rPr>
          <w:rFonts w:ascii="Arial" w:hAnsi="Arial" w:cs="Arial"/>
        </w:rPr>
      </w:pPr>
      <w:r w:rsidRPr="00B4279D">
        <w:rPr>
          <w:rFonts w:ascii="Arial" w:hAnsi="Arial" w:cs="Arial"/>
        </w:rPr>
        <w:t>An instruction for use.</w:t>
      </w:r>
    </w:p>
    <w:p w:rsidR="00B80A7B" w:rsidRPr="00B4279D" w:rsidRDefault="00B80A7B" w:rsidP="00B80A7B">
      <w:pPr>
        <w:pStyle w:val="ListParagraph"/>
        <w:autoSpaceDE w:val="0"/>
        <w:autoSpaceDN w:val="0"/>
        <w:adjustRightInd w:val="0"/>
        <w:contextualSpacing/>
        <w:rPr>
          <w:rFonts w:ascii="Arial" w:hAnsi="Arial" w:cs="Arial"/>
        </w:rPr>
      </w:pPr>
    </w:p>
    <w:p w:rsidR="00B80A7B" w:rsidRPr="00B4279D" w:rsidRDefault="00B80A7B" w:rsidP="00B80A7B">
      <w:pPr>
        <w:autoSpaceDE w:val="0"/>
        <w:autoSpaceDN w:val="0"/>
        <w:adjustRightInd w:val="0"/>
        <w:ind w:firstLine="270"/>
        <w:rPr>
          <w:rFonts w:ascii="Arial" w:hAnsi="Arial" w:cs="Arial"/>
        </w:rPr>
      </w:pPr>
      <w:r w:rsidRPr="00B4279D">
        <w:rPr>
          <w:rFonts w:ascii="Arial" w:hAnsi="Arial" w:cs="Arial"/>
        </w:rPr>
        <w:t>All of these components should be individually packed.</w:t>
      </w:r>
    </w:p>
    <w:p w:rsidR="00B80A7B" w:rsidRDefault="00B80A7B" w:rsidP="00B80A7B">
      <w:pPr>
        <w:pStyle w:val="ListParagraph"/>
        <w:numPr>
          <w:ilvl w:val="0"/>
          <w:numId w:val="20"/>
        </w:numPr>
        <w:autoSpaceDE w:val="0"/>
        <w:autoSpaceDN w:val="0"/>
        <w:adjustRightInd w:val="0"/>
        <w:ind w:left="360" w:hanging="90"/>
        <w:contextualSpacing/>
        <w:rPr>
          <w:rFonts w:ascii="Arial" w:hAnsi="Arial" w:cs="Arial"/>
        </w:rPr>
      </w:pPr>
      <w:r w:rsidRPr="00B4279D">
        <w:rPr>
          <w:rFonts w:ascii="Arial" w:hAnsi="Arial" w:cs="Arial"/>
        </w:rPr>
        <w:t>All the above individual pack should be in a kit box of 25 or above.</w:t>
      </w:r>
    </w:p>
    <w:p w:rsidR="00B80A7B" w:rsidRPr="00B4279D" w:rsidRDefault="00B80A7B" w:rsidP="00B80A7B">
      <w:pPr>
        <w:pStyle w:val="ListParagraph"/>
        <w:autoSpaceDE w:val="0"/>
        <w:autoSpaceDN w:val="0"/>
        <w:adjustRightInd w:val="0"/>
        <w:ind w:left="360"/>
        <w:contextualSpacing/>
        <w:rPr>
          <w:rFonts w:ascii="Arial" w:hAnsi="Arial" w:cs="Arial"/>
        </w:rPr>
      </w:pPr>
    </w:p>
    <w:p w:rsidR="00B80A7B" w:rsidRPr="001B2F76" w:rsidRDefault="00B80A7B" w:rsidP="00B80A7B">
      <w:pPr>
        <w:pStyle w:val="ListParagraph"/>
        <w:numPr>
          <w:ilvl w:val="0"/>
          <w:numId w:val="20"/>
        </w:numPr>
        <w:autoSpaceDE w:val="0"/>
        <w:autoSpaceDN w:val="0"/>
        <w:adjustRightInd w:val="0"/>
        <w:ind w:left="270" w:hanging="270"/>
        <w:rPr>
          <w:rFonts w:ascii="Arial" w:hAnsi="Arial" w:cs="Arial"/>
          <w:b/>
          <w:bCs/>
        </w:rPr>
      </w:pPr>
      <w:r w:rsidRPr="001B2F76">
        <w:rPr>
          <w:rFonts w:ascii="Arial" w:hAnsi="Arial" w:cs="Arial"/>
          <w:b/>
          <w:bCs/>
        </w:rPr>
        <w:t>INSTRUCTION FOR USE</w:t>
      </w:r>
    </w:p>
    <w:p w:rsidR="00B80A7B" w:rsidRDefault="00B80A7B" w:rsidP="00B80A7B">
      <w:pPr>
        <w:autoSpaceDE w:val="0"/>
        <w:autoSpaceDN w:val="0"/>
        <w:adjustRightInd w:val="0"/>
        <w:ind w:left="270"/>
        <w:rPr>
          <w:rFonts w:ascii="Arial" w:hAnsi="Arial" w:cs="Arial"/>
        </w:rPr>
      </w:pPr>
      <w:r w:rsidRPr="00B4279D">
        <w:rPr>
          <w:rFonts w:ascii="Arial" w:hAnsi="Arial" w:cs="Arial"/>
        </w:rPr>
        <w:t>Instructions for use are included with the test kit. The test procedure should be simple</w:t>
      </w:r>
      <w:r>
        <w:rPr>
          <w:rFonts w:ascii="Arial" w:hAnsi="Arial" w:cs="Arial"/>
        </w:rPr>
        <w:t xml:space="preserve"> </w:t>
      </w:r>
      <w:r w:rsidRPr="00B4279D">
        <w:rPr>
          <w:rFonts w:ascii="Arial" w:hAnsi="Arial" w:cs="Arial"/>
        </w:rPr>
        <w:t>to use and easy to read the results.</w:t>
      </w:r>
      <w:r>
        <w:rPr>
          <w:rFonts w:ascii="Arial" w:hAnsi="Arial" w:cs="Arial"/>
        </w:rPr>
        <w:t xml:space="preserve"> </w:t>
      </w:r>
      <w:r w:rsidRPr="00B4279D">
        <w:rPr>
          <w:rFonts w:ascii="Arial" w:hAnsi="Arial" w:cs="Arial"/>
        </w:rPr>
        <w:t>Test procedure consist.</w:t>
      </w:r>
    </w:p>
    <w:p w:rsidR="00B80A7B" w:rsidRPr="00B4279D" w:rsidRDefault="00B80A7B" w:rsidP="00B80A7B">
      <w:pPr>
        <w:autoSpaceDE w:val="0"/>
        <w:autoSpaceDN w:val="0"/>
        <w:adjustRightInd w:val="0"/>
        <w:ind w:left="270"/>
        <w:rPr>
          <w:rFonts w:ascii="Arial" w:hAnsi="Arial" w:cs="Arial"/>
        </w:rPr>
      </w:pPr>
    </w:p>
    <w:p w:rsidR="00B80A7B" w:rsidRPr="00B4279D" w:rsidRDefault="00B80A7B" w:rsidP="00B80A7B">
      <w:pPr>
        <w:pStyle w:val="ListParagraph"/>
        <w:autoSpaceDE w:val="0"/>
        <w:autoSpaceDN w:val="0"/>
        <w:adjustRightInd w:val="0"/>
        <w:ind w:left="360" w:hanging="90"/>
        <w:contextualSpacing/>
        <w:rPr>
          <w:rFonts w:ascii="Arial" w:hAnsi="Arial" w:cs="Arial"/>
        </w:rPr>
      </w:pPr>
      <w:r>
        <w:rPr>
          <w:rFonts w:ascii="Arial" w:hAnsi="Arial" w:cs="Arial"/>
        </w:rPr>
        <w:t xml:space="preserve">1.  </w:t>
      </w:r>
      <w:r w:rsidRPr="00B4279D">
        <w:rPr>
          <w:rFonts w:ascii="Arial" w:hAnsi="Arial" w:cs="Arial"/>
        </w:rPr>
        <w:t>Collection of whole blood</w:t>
      </w:r>
    </w:p>
    <w:p w:rsidR="00B80A7B" w:rsidRPr="00B4279D" w:rsidRDefault="00B80A7B" w:rsidP="00B80A7B">
      <w:pPr>
        <w:pStyle w:val="ListParagraph"/>
        <w:autoSpaceDE w:val="0"/>
        <w:autoSpaceDN w:val="0"/>
        <w:adjustRightInd w:val="0"/>
        <w:ind w:left="360" w:hanging="90"/>
        <w:contextualSpacing/>
        <w:rPr>
          <w:rFonts w:ascii="Arial" w:hAnsi="Arial" w:cs="Arial"/>
        </w:rPr>
      </w:pPr>
      <w:r>
        <w:rPr>
          <w:rFonts w:ascii="Arial" w:hAnsi="Arial" w:cs="Arial"/>
        </w:rPr>
        <w:t xml:space="preserve">2.  </w:t>
      </w:r>
      <w:r w:rsidRPr="00B4279D">
        <w:rPr>
          <w:rFonts w:ascii="Arial" w:hAnsi="Arial" w:cs="Arial"/>
        </w:rPr>
        <w:t>Addition of the collected blood into test device</w:t>
      </w:r>
    </w:p>
    <w:p w:rsidR="00B80A7B" w:rsidRPr="00B4279D" w:rsidRDefault="00B80A7B" w:rsidP="00B80A7B">
      <w:pPr>
        <w:pStyle w:val="ListParagraph"/>
        <w:autoSpaceDE w:val="0"/>
        <w:autoSpaceDN w:val="0"/>
        <w:adjustRightInd w:val="0"/>
        <w:ind w:left="360" w:hanging="90"/>
        <w:contextualSpacing/>
        <w:rPr>
          <w:rFonts w:ascii="Arial" w:hAnsi="Arial" w:cs="Arial"/>
        </w:rPr>
      </w:pPr>
      <w:r>
        <w:rPr>
          <w:rFonts w:ascii="Arial" w:hAnsi="Arial" w:cs="Arial"/>
        </w:rPr>
        <w:t xml:space="preserve">3.  </w:t>
      </w:r>
      <w:r w:rsidRPr="00B4279D">
        <w:rPr>
          <w:rFonts w:ascii="Arial" w:hAnsi="Arial" w:cs="Arial"/>
        </w:rPr>
        <w:t>Addition of clearing solution into test device</w:t>
      </w:r>
    </w:p>
    <w:p w:rsidR="00B80A7B" w:rsidRDefault="00B80A7B" w:rsidP="00B80A7B">
      <w:pPr>
        <w:pStyle w:val="ListParagraph"/>
        <w:autoSpaceDE w:val="0"/>
        <w:autoSpaceDN w:val="0"/>
        <w:adjustRightInd w:val="0"/>
        <w:ind w:left="360" w:hanging="90"/>
        <w:contextualSpacing/>
        <w:rPr>
          <w:rFonts w:ascii="Arial" w:hAnsi="Arial" w:cs="Arial"/>
        </w:rPr>
      </w:pPr>
      <w:r>
        <w:rPr>
          <w:rFonts w:ascii="Arial" w:hAnsi="Arial" w:cs="Arial"/>
        </w:rPr>
        <w:t xml:space="preserve">5.  </w:t>
      </w:r>
      <w:r w:rsidRPr="00B4279D">
        <w:rPr>
          <w:rFonts w:ascii="Arial" w:hAnsi="Arial" w:cs="Arial"/>
        </w:rPr>
        <w:t>Interpretation of test results</w:t>
      </w:r>
    </w:p>
    <w:p w:rsidR="00B80A7B" w:rsidRDefault="00B80A7B" w:rsidP="00B80A7B">
      <w:pPr>
        <w:autoSpaceDE w:val="0"/>
        <w:autoSpaceDN w:val="0"/>
        <w:adjustRightInd w:val="0"/>
        <w:rPr>
          <w:rFonts w:asciiTheme="minorHAnsi" w:hAnsiTheme="minorHAnsi" w:cs="TimesNewRomanPSMT-Identity-H"/>
        </w:rPr>
      </w:pPr>
    </w:p>
    <w:p w:rsidR="00B80A7B" w:rsidRPr="00DE0C7E" w:rsidRDefault="00B80A7B" w:rsidP="00B80A7B">
      <w:pPr>
        <w:pStyle w:val="ListParagraph"/>
        <w:numPr>
          <w:ilvl w:val="0"/>
          <w:numId w:val="39"/>
        </w:numPr>
        <w:autoSpaceDE w:val="0"/>
        <w:autoSpaceDN w:val="0"/>
        <w:adjustRightInd w:val="0"/>
        <w:ind w:left="270" w:hanging="270"/>
        <w:rPr>
          <w:rFonts w:ascii="Arial" w:hAnsi="Arial" w:cs="Arial"/>
          <w:b/>
          <w:bCs/>
        </w:rPr>
      </w:pPr>
      <w:r w:rsidRPr="00DE0C7E">
        <w:rPr>
          <w:rFonts w:ascii="Arial" w:hAnsi="Arial" w:cs="Arial"/>
          <w:b/>
          <w:bCs/>
        </w:rPr>
        <w:t>PERFORMANCE REQUIREMENT</w:t>
      </w:r>
    </w:p>
    <w:p w:rsidR="00B80A7B" w:rsidRPr="00C27906" w:rsidRDefault="00B80A7B" w:rsidP="00B80A7B">
      <w:pPr>
        <w:autoSpaceDE w:val="0"/>
        <w:autoSpaceDN w:val="0"/>
        <w:adjustRightInd w:val="0"/>
        <w:rPr>
          <w:rFonts w:asciiTheme="minorHAnsi" w:hAnsiTheme="minorHAnsi" w:cs="TimesNewRomanPSMT-Identity-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46"/>
        <w:gridCol w:w="4740"/>
      </w:tblGrid>
      <w:tr w:rsidR="00B80A7B" w:rsidRPr="00B4279D" w:rsidTr="00023C8C">
        <w:trPr>
          <w:trHeight w:val="1178"/>
        </w:trPr>
        <w:tc>
          <w:tcPr>
            <w:tcW w:w="4788" w:type="dxa"/>
          </w:tcPr>
          <w:p w:rsidR="00B80A7B" w:rsidRPr="00B4279D" w:rsidRDefault="00B80A7B" w:rsidP="00023C8C">
            <w:pPr>
              <w:autoSpaceDE w:val="0"/>
              <w:autoSpaceDN w:val="0"/>
              <w:adjustRightInd w:val="0"/>
              <w:rPr>
                <w:rFonts w:ascii="Arial" w:hAnsi="Arial" w:cs="Arial"/>
              </w:rPr>
            </w:pPr>
            <w:r w:rsidRPr="00B4279D">
              <w:rPr>
                <w:rFonts w:ascii="Arial" w:hAnsi="Arial" w:cs="Arial"/>
              </w:rPr>
              <w:t>Sensitivity( panel detection rate ) for</w:t>
            </w:r>
          </w:p>
          <w:p w:rsidR="00B80A7B" w:rsidRPr="00B4279D" w:rsidRDefault="00B80A7B" w:rsidP="00023C8C">
            <w:pPr>
              <w:autoSpaceDE w:val="0"/>
              <w:autoSpaceDN w:val="0"/>
              <w:adjustRightInd w:val="0"/>
              <w:rPr>
                <w:rFonts w:ascii="Arial" w:hAnsi="Arial" w:cs="Arial"/>
              </w:rPr>
            </w:pPr>
            <w:r w:rsidRPr="00B4279D">
              <w:rPr>
                <w:rFonts w:ascii="Arial" w:hAnsi="Arial" w:cs="Arial"/>
              </w:rPr>
              <w:t>P.falciparum, cultured</w:t>
            </w:r>
          </w:p>
          <w:p w:rsidR="00B80A7B" w:rsidRPr="00B4279D" w:rsidRDefault="00B80A7B" w:rsidP="00023C8C">
            <w:pPr>
              <w:autoSpaceDE w:val="0"/>
              <w:autoSpaceDN w:val="0"/>
              <w:adjustRightInd w:val="0"/>
              <w:rPr>
                <w:rFonts w:ascii="Arial" w:hAnsi="Arial" w:cs="Arial"/>
              </w:rPr>
            </w:pPr>
            <w:r w:rsidRPr="00B4279D">
              <w:rPr>
                <w:rFonts w:ascii="Arial" w:hAnsi="Arial" w:cs="Arial"/>
              </w:rPr>
              <w:t>200 parasites /μl</w:t>
            </w:r>
          </w:p>
          <w:p w:rsidR="00B80A7B" w:rsidRPr="00B4279D" w:rsidRDefault="00B80A7B" w:rsidP="00023C8C">
            <w:pPr>
              <w:autoSpaceDE w:val="0"/>
              <w:autoSpaceDN w:val="0"/>
              <w:adjustRightInd w:val="0"/>
              <w:rPr>
                <w:rFonts w:ascii="Arial" w:hAnsi="Arial" w:cs="Arial"/>
              </w:rPr>
            </w:pPr>
            <w:r w:rsidRPr="00B4279D">
              <w:rPr>
                <w:rFonts w:ascii="Arial" w:hAnsi="Arial" w:cs="Arial"/>
              </w:rPr>
              <w:t>2000</w:t>
            </w:r>
            <w:r>
              <w:rPr>
                <w:rFonts w:ascii="Arial" w:hAnsi="Arial" w:cs="Arial"/>
              </w:rPr>
              <w:t xml:space="preserve"> </w:t>
            </w:r>
            <w:r w:rsidRPr="00B4279D">
              <w:rPr>
                <w:rFonts w:ascii="Arial" w:hAnsi="Arial" w:cs="Arial"/>
              </w:rPr>
              <w:t>parasites/μl</w:t>
            </w:r>
          </w:p>
        </w:tc>
        <w:tc>
          <w:tcPr>
            <w:tcW w:w="4788" w:type="dxa"/>
          </w:tcPr>
          <w:p w:rsidR="00B80A7B" w:rsidRPr="00B4279D" w:rsidRDefault="00B80A7B" w:rsidP="00023C8C">
            <w:pPr>
              <w:autoSpaceDE w:val="0"/>
              <w:autoSpaceDN w:val="0"/>
              <w:adjustRightInd w:val="0"/>
              <w:rPr>
                <w:rFonts w:ascii="Arial" w:hAnsi="Arial" w:cs="Arial"/>
              </w:rPr>
            </w:pPr>
            <w:r w:rsidRPr="00B4279D">
              <w:rPr>
                <w:rFonts w:ascii="Arial" w:hAnsi="Arial" w:cs="Arial"/>
              </w:rPr>
              <w:t>should be 80% or higher for both</w:t>
            </w:r>
          </w:p>
          <w:p w:rsidR="00B80A7B" w:rsidRPr="00B4279D" w:rsidRDefault="00B80A7B" w:rsidP="00023C8C">
            <w:pPr>
              <w:autoSpaceDE w:val="0"/>
              <w:autoSpaceDN w:val="0"/>
              <w:adjustRightInd w:val="0"/>
              <w:rPr>
                <w:rFonts w:ascii="Arial" w:hAnsi="Arial" w:cs="Arial"/>
              </w:rPr>
            </w:pPr>
            <w:r w:rsidRPr="00B4279D">
              <w:rPr>
                <w:rFonts w:ascii="Arial" w:hAnsi="Arial" w:cs="Arial"/>
              </w:rPr>
              <w:t xml:space="preserve">panels </w:t>
            </w:r>
          </w:p>
          <w:p w:rsidR="00B80A7B" w:rsidRPr="00B4279D" w:rsidRDefault="00B80A7B" w:rsidP="00023C8C">
            <w:pPr>
              <w:autoSpaceDE w:val="0"/>
              <w:autoSpaceDN w:val="0"/>
              <w:adjustRightInd w:val="0"/>
              <w:rPr>
                <w:rFonts w:ascii="Arial" w:hAnsi="Arial" w:cs="Arial"/>
              </w:rPr>
            </w:pPr>
          </w:p>
        </w:tc>
      </w:tr>
      <w:tr w:rsidR="00B80A7B" w:rsidRPr="00B4279D" w:rsidTr="00023C8C">
        <w:tc>
          <w:tcPr>
            <w:tcW w:w="4788" w:type="dxa"/>
          </w:tcPr>
          <w:p w:rsidR="00B80A7B" w:rsidRPr="00B4279D" w:rsidRDefault="00B80A7B" w:rsidP="00023C8C">
            <w:pPr>
              <w:autoSpaceDE w:val="0"/>
              <w:autoSpaceDN w:val="0"/>
              <w:adjustRightInd w:val="0"/>
              <w:rPr>
                <w:rFonts w:ascii="Arial" w:hAnsi="Arial" w:cs="Arial"/>
              </w:rPr>
            </w:pPr>
            <w:r w:rsidRPr="00B4279D">
              <w:rPr>
                <w:rFonts w:ascii="Arial" w:hAnsi="Arial" w:cs="Arial"/>
              </w:rPr>
              <w:t>Sensitivity ( panel detection rate ) for</w:t>
            </w:r>
          </w:p>
          <w:p w:rsidR="00B80A7B" w:rsidRPr="00B4279D" w:rsidRDefault="00B80A7B" w:rsidP="00023C8C">
            <w:pPr>
              <w:autoSpaceDE w:val="0"/>
              <w:autoSpaceDN w:val="0"/>
              <w:adjustRightInd w:val="0"/>
              <w:rPr>
                <w:rFonts w:ascii="Arial" w:hAnsi="Arial" w:cs="Arial"/>
              </w:rPr>
            </w:pPr>
            <w:r w:rsidRPr="00B4279D">
              <w:rPr>
                <w:rFonts w:ascii="Arial" w:hAnsi="Arial" w:cs="Arial"/>
              </w:rPr>
              <w:t>P.falciparum, wild types</w:t>
            </w:r>
          </w:p>
          <w:p w:rsidR="00B80A7B" w:rsidRPr="00B4279D" w:rsidRDefault="00B80A7B" w:rsidP="00023C8C">
            <w:pPr>
              <w:autoSpaceDE w:val="0"/>
              <w:autoSpaceDN w:val="0"/>
              <w:adjustRightInd w:val="0"/>
              <w:rPr>
                <w:rFonts w:ascii="Arial" w:hAnsi="Arial" w:cs="Arial"/>
              </w:rPr>
            </w:pPr>
            <w:r w:rsidRPr="00B4279D">
              <w:rPr>
                <w:rFonts w:ascii="Arial" w:hAnsi="Arial" w:cs="Arial"/>
              </w:rPr>
              <w:lastRenderedPageBreak/>
              <w:t>200 parasites /μl</w:t>
            </w:r>
          </w:p>
          <w:p w:rsidR="00B80A7B" w:rsidRPr="00B4279D" w:rsidRDefault="00B80A7B" w:rsidP="00023C8C">
            <w:pPr>
              <w:autoSpaceDE w:val="0"/>
              <w:autoSpaceDN w:val="0"/>
              <w:adjustRightInd w:val="0"/>
              <w:rPr>
                <w:rFonts w:ascii="Arial" w:hAnsi="Arial" w:cs="Arial"/>
              </w:rPr>
            </w:pPr>
            <w:r w:rsidRPr="00B4279D">
              <w:rPr>
                <w:rFonts w:ascii="Arial" w:hAnsi="Arial" w:cs="Arial"/>
              </w:rPr>
              <w:t>2000parasites/μl</w:t>
            </w:r>
          </w:p>
        </w:tc>
        <w:tc>
          <w:tcPr>
            <w:tcW w:w="4788" w:type="dxa"/>
          </w:tcPr>
          <w:p w:rsidR="00B80A7B" w:rsidRPr="00B4279D" w:rsidRDefault="00B80A7B" w:rsidP="00023C8C">
            <w:pPr>
              <w:autoSpaceDE w:val="0"/>
              <w:autoSpaceDN w:val="0"/>
              <w:adjustRightInd w:val="0"/>
              <w:rPr>
                <w:rFonts w:ascii="Arial" w:hAnsi="Arial" w:cs="Arial"/>
              </w:rPr>
            </w:pPr>
            <w:r w:rsidRPr="00B4279D">
              <w:rPr>
                <w:rFonts w:ascii="Arial" w:hAnsi="Arial" w:cs="Arial"/>
              </w:rPr>
              <w:lastRenderedPageBreak/>
              <w:t>should be 80% or higher for both</w:t>
            </w:r>
          </w:p>
          <w:p w:rsidR="00B80A7B" w:rsidRPr="00B4279D" w:rsidRDefault="00B80A7B" w:rsidP="00023C8C">
            <w:pPr>
              <w:autoSpaceDE w:val="0"/>
              <w:autoSpaceDN w:val="0"/>
              <w:adjustRightInd w:val="0"/>
              <w:rPr>
                <w:rFonts w:ascii="Arial" w:hAnsi="Arial" w:cs="Arial"/>
              </w:rPr>
            </w:pPr>
            <w:r w:rsidRPr="00B4279D">
              <w:rPr>
                <w:rFonts w:ascii="Arial" w:hAnsi="Arial" w:cs="Arial"/>
              </w:rPr>
              <w:t xml:space="preserve">panels </w:t>
            </w:r>
          </w:p>
          <w:p w:rsidR="00B80A7B" w:rsidRPr="00B4279D" w:rsidRDefault="00B80A7B" w:rsidP="00023C8C">
            <w:pPr>
              <w:autoSpaceDE w:val="0"/>
              <w:autoSpaceDN w:val="0"/>
              <w:adjustRightInd w:val="0"/>
              <w:rPr>
                <w:rFonts w:ascii="Arial" w:hAnsi="Arial" w:cs="Arial"/>
              </w:rPr>
            </w:pPr>
          </w:p>
        </w:tc>
      </w:tr>
      <w:tr w:rsidR="00B80A7B" w:rsidRPr="00B4279D" w:rsidTr="00023C8C">
        <w:tc>
          <w:tcPr>
            <w:tcW w:w="4788" w:type="dxa"/>
          </w:tcPr>
          <w:p w:rsidR="00B80A7B" w:rsidRPr="00B4279D" w:rsidRDefault="00B80A7B" w:rsidP="00023C8C">
            <w:pPr>
              <w:autoSpaceDE w:val="0"/>
              <w:autoSpaceDN w:val="0"/>
              <w:adjustRightInd w:val="0"/>
              <w:rPr>
                <w:rFonts w:ascii="Arial" w:hAnsi="Arial" w:cs="Arial"/>
              </w:rPr>
            </w:pPr>
            <w:r w:rsidRPr="00B4279D">
              <w:rPr>
                <w:rFonts w:ascii="Arial" w:hAnsi="Arial" w:cs="Arial"/>
              </w:rPr>
              <w:lastRenderedPageBreak/>
              <w:t>Sensitivity ( panel detection rate ) for PAN infection</w:t>
            </w:r>
          </w:p>
          <w:p w:rsidR="00B80A7B" w:rsidRPr="00B4279D" w:rsidRDefault="00B80A7B" w:rsidP="00023C8C">
            <w:pPr>
              <w:autoSpaceDE w:val="0"/>
              <w:autoSpaceDN w:val="0"/>
              <w:adjustRightInd w:val="0"/>
              <w:rPr>
                <w:rFonts w:ascii="Arial" w:hAnsi="Arial" w:cs="Arial"/>
              </w:rPr>
            </w:pPr>
            <w:r w:rsidRPr="00B4279D">
              <w:rPr>
                <w:rFonts w:ascii="Arial" w:hAnsi="Arial" w:cs="Arial"/>
              </w:rPr>
              <w:t>200 parasites /μl</w:t>
            </w:r>
          </w:p>
          <w:p w:rsidR="00B80A7B" w:rsidRPr="00B4279D" w:rsidRDefault="00B80A7B" w:rsidP="00023C8C">
            <w:pPr>
              <w:autoSpaceDE w:val="0"/>
              <w:autoSpaceDN w:val="0"/>
              <w:adjustRightInd w:val="0"/>
              <w:rPr>
                <w:rFonts w:ascii="Arial" w:hAnsi="Arial" w:cs="Arial"/>
              </w:rPr>
            </w:pPr>
            <w:r w:rsidRPr="00B4279D">
              <w:rPr>
                <w:rFonts w:ascii="Arial" w:hAnsi="Arial" w:cs="Arial"/>
              </w:rPr>
              <w:t>2000parasites/μl</w:t>
            </w:r>
          </w:p>
        </w:tc>
        <w:tc>
          <w:tcPr>
            <w:tcW w:w="4788" w:type="dxa"/>
          </w:tcPr>
          <w:p w:rsidR="00B80A7B" w:rsidRPr="00B4279D" w:rsidRDefault="00B80A7B" w:rsidP="00023C8C">
            <w:pPr>
              <w:autoSpaceDE w:val="0"/>
              <w:autoSpaceDN w:val="0"/>
              <w:adjustRightInd w:val="0"/>
              <w:rPr>
                <w:rFonts w:ascii="Arial" w:hAnsi="Arial" w:cs="Arial"/>
              </w:rPr>
            </w:pPr>
            <w:r w:rsidRPr="00B4279D">
              <w:rPr>
                <w:rFonts w:ascii="Arial" w:hAnsi="Arial" w:cs="Arial"/>
              </w:rPr>
              <w:t>Should</w:t>
            </w:r>
            <w:r>
              <w:rPr>
                <w:rFonts w:ascii="Arial" w:hAnsi="Arial" w:cs="Arial"/>
              </w:rPr>
              <w:t xml:space="preserve"> </w:t>
            </w:r>
            <w:r w:rsidRPr="00B4279D">
              <w:rPr>
                <w:rFonts w:ascii="Arial" w:hAnsi="Arial" w:cs="Arial"/>
              </w:rPr>
              <w:t>be 75% or higher for both</w:t>
            </w:r>
          </w:p>
          <w:p w:rsidR="00B80A7B" w:rsidRPr="00B4279D" w:rsidRDefault="00B80A7B" w:rsidP="00023C8C">
            <w:pPr>
              <w:autoSpaceDE w:val="0"/>
              <w:autoSpaceDN w:val="0"/>
              <w:adjustRightInd w:val="0"/>
              <w:rPr>
                <w:rFonts w:ascii="Arial" w:hAnsi="Arial" w:cs="Arial"/>
              </w:rPr>
            </w:pPr>
            <w:r w:rsidRPr="00B4279D">
              <w:rPr>
                <w:rFonts w:ascii="Arial" w:hAnsi="Arial" w:cs="Arial"/>
              </w:rPr>
              <w:t>panels</w:t>
            </w:r>
          </w:p>
          <w:p w:rsidR="00B80A7B" w:rsidRPr="00B4279D" w:rsidRDefault="00B80A7B" w:rsidP="00023C8C">
            <w:pPr>
              <w:autoSpaceDE w:val="0"/>
              <w:autoSpaceDN w:val="0"/>
              <w:adjustRightInd w:val="0"/>
              <w:rPr>
                <w:rFonts w:ascii="Arial" w:hAnsi="Arial" w:cs="Arial"/>
              </w:rPr>
            </w:pPr>
          </w:p>
        </w:tc>
      </w:tr>
      <w:tr w:rsidR="00B80A7B" w:rsidRPr="00B4279D" w:rsidTr="00023C8C">
        <w:tc>
          <w:tcPr>
            <w:tcW w:w="4788" w:type="dxa"/>
          </w:tcPr>
          <w:p w:rsidR="00B80A7B" w:rsidRPr="00B4279D" w:rsidRDefault="00B80A7B" w:rsidP="00023C8C">
            <w:pPr>
              <w:autoSpaceDE w:val="0"/>
              <w:autoSpaceDN w:val="0"/>
              <w:adjustRightInd w:val="0"/>
              <w:rPr>
                <w:rFonts w:ascii="Arial" w:hAnsi="Arial" w:cs="Arial"/>
              </w:rPr>
            </w:pPr>
            <w:r w:rsidRPr="00B4279D">
              <w:rPr>
                <w:rFonts w:ascii="Arial" w:hAnsi="Arial" w:cs="Arial"/>
              </w:rPr>
              <w:t>Overall false positives</w:t>
            </w:r>
          </w:p>
        </w:tc>
        <w:tc>
          <w:tcPr>
            <w:tcW w:w="4788" w:type="dxa"/>
          </w:tcPr>
          <w:p w:rsidR="00B80A7B" w:rsidRPr="00B4279D" w:rsidRDefault="00B80A7B" w:rsidP="00023C8C">
            <w:pPr>
              <w:autoSpaceDE w:val="0"/>
              <w:autoSpaceDN w:val="0"/>
              <w:adjustRightInd w:val="0"/>
              <w:rPr>
                <w:rFonts w:ascii="Arial" w:hAnsi="Arial" w:cs="Arial"/>
              </w:rPr>
            </w:pPr>
            <w:r w:rsidRPr="00B4279D">
              <w:rPr>
                <w:rFonts w:ascii="Arial" w:hAnsi="Arial" w:cs="Arial"/>
              </w:rPr>
              <w:t>Should be 5% or less in all criteria</w:t>
            </w:r>
          </w:p>
        </w:tc>
      </w:tr>
      <w:tr w:rsidR="00B80A7B" w:rsidRPr="00B4279D" w:rsidTr="00023C8C">
        <w:tc>
          <w:tcPr>
            <w:tcW w:w="4788" w:type="dxa"/>
          </w:tcPr>
          <w:p w:rsidR="00B80A7B" w:rsidRPr="00B4279D" w:rsidRDefault="00B80A7B" w:rsidP="00023C8C">
            <w:pPr>
              <w:autoSpaceDE w:val="0"/>
              <w:autoSpaceDN w:val="0"/>
              <w:adjustRightInd w:val="0"/>
              <w:rPr>
                <w:rFonts w:ascii="Arial" w:hAnsi="Arial" w:cs="Arial"/>
              </w:rPr>
            </w:pPr>
            <w:r w:rsidRPr="00B4279D">
              <w:rPr>
                <w:rFonts w:ascii="Arial" w:hAnsi="Arial" w:cs="Arial"/>
              </w:rPr>
              <w:t>Heat Stability Testing</w:t>
            </w:r>
          </w:p>
        </w:tc>
        <w:tc>
          <w:tcPr>
            <w:tcW w:w="4788" w:type="dxa"/>
          </w:tcPr>
          <w:p w:rsidR="00B80A7B" w:rsidRPr="00B4279D" w:rsidRDefault="00B80A7B" w:rsidP="00023C8C">
            <w:pPr>
              <w:autoSpaceDE w:val="0"/>
              <w:autoSpaceDN w:val="0"/>
              <w:adjustRightInd w:val="0"/>
              <w:rPr>
                <w:rFonts w:ascii="Arial" w:hAnsi="Arial" w:cs="Arial"/>
              </w:rPr>
            </w:pPr>
            <w:r w:rsidRPr="00B4279D">
              <w:rPr>
                <w:rFonts w:ascii="Arial" w:hAnsi="Arial" w:cs="Arial"/>
              </w:rPr>
              <w:t>Should demonstrate 2 month stability in all criteria</w:t>
            </w:r>
          </w:p>
        </w:tc>
      </w:tr>
    </w:tbl>
    <w:p w:rsidR="00B80A7B" w:rsidRDefault="00B80A7B" w:rsidP="00B80A7B">
      <w:pPr>
        <w:autoSpaceDE w:val="0"/>
        <w:autoSpaceDN w:val="0"/>
        <w:adjustRightInd w:val="0"/>
        <w:rPr>
          <w:rFonts w:ascii="Arial" w:hAnsi="Arial" w:cs="Arial"/>
          <w:b/>
          <w:bCs/>
          <w:u w:val="single"/>
        </w:rPr>
      </w:pPr>
    </w:p>
    <w:p w:rsidR="00627366" w:rsidRDefault="00627366" w:rsidP="00627366">
      <w:pPr>
        <w:pStyle w:val="ListParagraph"/>
        <w:numPr>
          <w:ilvl w:val="0"/>
          <w:numId w:val="39"/>
        </w:numPr>
        <w:autoSpaceDE w:val="0"/>
        <w:autoSpaceDN w:val="0"/>
        <w:adjustRightInd w:val="0"/>
        <w:ind w:left="270" w:hanging="270"/>
        <w:rPr>
          <w:rFonts w:ascii="Arial" w:hAnsi="Arial" w:cs="Arial"/>
          <w:b/>
          <w:bCs/>
        </w:rPr>
      </w:pPr>
      <w:r>
        <w:rPr>
          <w:rFonts w:ascii="Arial" w:hAnsi="Arial" w:cs="Arial"/>
          <w:b/>
          <w:bCs/>
        </w:rPr>
        <w:t>Packing</w:t>
      </w:r>
    </w:p>
    <w:p w:rsidR="00627366" w:rsidRPr="00627366" w:rsidRDefault="00627366" w:rsidP="00627366">
      <w:pPr>
        <w:pStyle w:val="ListParagraph"/>
        <w:autoSpaceDE w:val="0"/>
        <w:autoSpaceDN w:val="0"/>
        <w:adjustRightInd w:val="0"/>
        <w:ind w:left="270"/>
        <w:rPr>
          <w:rFonts w:ascii="Arial" w:hAnsi="Arial" w:cs="Arial"/>
          <w:b/>
          <w:bCs/>
          <w:sz w:val="26"/>
        </w:rPr>
      </w:pPr>
      <w:r w:rsidRPr="00627366">
        <w:rPr>
          <w:rFonts w:ascii="Arial" w:hAnsi="Arial" w:cs="Arial"/>
          <w:szCs w:val="22"/>
        </w:rPr>
        <w:t xml:space="preserve">The packing should be labeled as </w:t>
      </w:r>
      <w:r w:rsidRPr="00627366">
        <w:rPr>
          <w:rFonts w:ascii="Arial" w:hAnsi="Arial" w:cs="Arial"/>
          <w:b/>
          <w:szCs w:val="22"/>
        </w:rPr>
        <w:t>“Govt: Khyber Pakhtunkhwa, Not For Sale”</w:t>
      </w:r>
      <w:r w:rsidRPr="00627366">
        <w:rPr>
          <w:rFonts w:ascii="Arial" w:hAnsi="Arial" w:cs="Arial"/>
          <w:szCs w:val="22"/>
        </w:rPr>
        <w:t>.</w:t>
      </w:r>
    </w:p>
    <w:p w:rsidR="00627366" w:rsidRDefault="00627366" w:rsidP="00B80A7B">
      <w:pPr>
        <w:autoSpaceDE w:val="0"/>
        <w:autoSpaceDN w:val="0"/>
        <w:adjustRightInd w:val="0"/>
        <w:rPr>
          <w:rFonts w:ascii="Arial" w:hAnsi="Arial" w:cs="Arial"/>
          <w:b/>
          <w:bCs/>
          <w:u w:val="single"/>
        </w:rPr>
      </w:pPr>
    </w:p>
    <w:p w:rsidR="00B80A7B" w:rsidRPr="00E00903" w:rsidRDefault="00B80A7B" w:rsidP="00B80A7B">
      <w:pPr>
        <w:pStyle w:val="ListParagraph"/>
        <w:numPr>
          <w:ilvl w:val="0"/>
          <w:numId w:val="25"/>
        </w:numPr>
        <w:autoSpaceDE w:val="0"/>
        <w:autoSpaceDN w:val="0"/>
        <w:adjustRightInd w:val="0"/>
        <w:ind w:left="270" w:hanging="270"/>
        <w:rPr>
          <w:rFonts w:ascii="Arial" w:hAnsi="Arial" w:cs="Arial"/>
          <w:b/>
          <w:bCs/>
          <w:sz w:val="28"/>
          <w:u w:val="single"/>
        </w:rPr>
      </w:pPr>
      <w:r w:rsidRPr="00E00903">
        <w:rPr>
          <w:rFonts w:ascii="Arial" w:hAnsi="Arial" w:cs="Arial"/>
          <w:b/>
          <w:bCs/>
          <w:sz w:val="28"/>
          <w:u w:val="single"/>
        </w:rPr>
        <w:t>DENGUE RAPID DIAGNOSTIC TEST (RDT)</w:t>
      </w:r>
    </w:p>
    <w:p w:rsidR="00B80A7B" w:rsidRDefault="00B80A7B" w:rsidP="00B80A7B">
      <w:pPr>
        <w:autoSpaceDE w:val="0"/>
        <w:autoSpaceDN w:val="0"/>
        <w:adjustRightInd w:val="0"/>
        <w:rPr>
          <w:rFonts w:ascii="Arial" w:hAnsi="Arial" w:cs="Arial"/>
          <w:b/>
          <w:bCs/>
          <w:u w:val="single"/>
        </w:rPr>
      </w:pPr>
    </w:p>
    <w:p w:rsidR="00B80A7B" w:rsidRPr="00DE0C7E" w:rsidRDefault="00B80A7B" w:rsidP="00B80A7B">
      <w:pPr>
        <w:autoSpaceDE w:val="0"/>
        <w:autoSpaceDN w:val="0"/>
        <w:adjustRightInd w:val="0"/>
        <w:rPr>
          <w:rFonts w:ascii="Arial" w:hAnsi="Arial" w:cs="Arial"/>
          <w:b/>
          <w:bCs/>
        </w:rPr>
      </w:pPr>
      <w:r w:rsidRPr="00DE0C7E">
        <w:rPr>
          <w:rFonts w:ascii="Arial" w:hAnsi="Arial" w:cs="Arial"/>
          <w:bCs/>
        </w:rPr>
        <w:t>1.</w:t>
      </w:r>
      <w:r>
        <w:rPr>
          <w:rFonts w:ascii="Arial" w:hAnsi="Arial" w:cs="Arial"/>
          <w:b/>
          <w:bCs/>
        </w:rPr>
        <w:t xml:space="preserve"> DESCRIPTION</w:t>
      </w:r>
    </w:p>
    <w:p w:rsidR="00B80A7B" w:rsidRPr="00B4279D" w:rsidRDefault="00B80A7B" w:rsidP="00B80A7B">
      <w:pPr>
        <w:autoSpaceDE w:val="0"/>
        <w:autoSpaceDN w:val="0"/>
        <w:adjustRightInd w:val="0"/>
        <w:ind w:left="270"/>
        <w:jc w:val="both"/>
        <w:rPr>
          <w:rFonts w:ascii="Arial" w:hAnsi="Arial" w:cs="Arial"/>
        </w:rPr>
      </w:pPr>
      <w:r w:rsidRPr="00B4279D">
        <w:rPr>
          <w:rFonts w:ascii="Arial" w:hAnsi="Arial" w:cs="Arial"/>
        </w:rPr>
        <w:t>A Rapid Diagnostic Test (RDT) Device (immune chromatographic test) designed for the simultaneous detection of NS1 Ag and IgG and IgM antibodies covering all clinical stages of dengue fever infection.</w:t>
      </w:r>
    </w:p>
    <w:p w:rsidR="00B80A7B" w:rsidRDefault="00B80A7B" w:rsidP="00B80A7B">
      <w:pPr>
        <w:autoSpaceDE w:val="0"/>
        <w:autoSpaceDN w:val="0"/>
        <w:adjustRightInd w:val="0"/>
        <w:rPr>
          <w:rFonts w:ascii="Arial" w:hAnsi="Arial" w:cs="Arial"/>
          <w:b/>
          <w:bCs/>
          <w:u w:val="single"/>
        </w:rPr>
      </w:pPr>
    </w:p>
    <w:p w:rsidR="00B80A7B" w:rsidRPr="00DE0C7E" w:rsidRDefault="00B80A7B" w:rsidP="00B80A7B">
      <w:pPr>
        <w:autoSpaceDE w:val="0"/>
        <w:autoSpaceDN w:val="0"/>
        <w:adjustRightInd w:val="0"/>
        <w:rPr>
          <w:rFonts w:ascii="Arial" w:hAnsi="Arial" w:cs="Arial"/>
          <w:b/>
          <w:bCs/>
        </w:rPr>
      </w:pPr>
      <w:r w:rsidRPr="00DE0C7E">
        <w:rPr>
          <w:rFonts w:ascii="Arial" w:hAnsi="Arial" w:cs="Arial"/>
          <w:bCs/>
        </w:rPr>
        <w:t>2.</w:t>
      </w:r>
      <w:r>
        <w:rPr>
          <w:rFonts w:ascii="Arial" w:hAnsi="Arial" w:cs="Arial"/>
          <w:bCs/>
        </w:rPr>
        <w:t xml:space="preserve"> </w:t>
      </w:r>
      <w:r w:rsidRPr="00DE0C7E">
        <w:rPr>
          <w:rFonts w:ascii="Arial" w:hAnsi="Arial" w:cs="Arial"/>
          <w:b/>
          <w:bCs/>
        </w:rPr>
        <w:t>TECHNICAL SPECIFICATION</w:t>
      </w:r>
    </w:p>
    <w:p w:rsidR="00B80A7B" w:rsidRPr="00CE5545" w:rsidRDefault="00B80A7B" w:rsidP="00CE5545">
      <w:pPr>
        <w:pStyle w:val="ListParagraph"/>
        <w:numPr>
          <w:ilvl w:val="0"/>
          <w:numId w:val="17"/>
        </w:numPr>
        <w:autoSpaceDE w:val="0"/>
        <w:autoSpaceDN w:val="0"/>
        <w:adjustRightInd w:val="0"/>
        <w:ind w:hanging="450"/>
        <w:contextualSpacing/>
        <w:rPr>
          <w:rFonts w:ascii="Arial" w:hAnsi="Arial" w:cs="Arial"/>
        </w:rPr>
      </w:pPr>
      <w:r w:rsidRPr="00B4279D">
        <w:rPr>
          <w:rFonts w:ascii="Arial" w:hAnsi="Arial" w:cs="Arial"/>
        </w:rPr>
        <w:t>Sample type: Serum, Plasma, Whole Blood</w:t>
      </w:r>
    </w:p>
    <w:p w:rsidR="00B80A7B" w:rsidRPr="00B4279D" w:rsidRDefault="00B80A7B" w:rsidP="00B80A7B">
      <w:pPr>
        <w:pStyle w:val="ListParagraph"/>
        <w:numPr>
          <w:ilvl w:val="0"/>
          <w:numId w:val="17"/>
        </w:numPr>
        <w:autoSpaceDE w:val="0"/>
        <w:autoSpaceDN w:val="0"/>
        <w:adjustRightInd w:val="0"/>
        <w:ind w:hanging="450"/>
        <w:contextualSpacing/>
        <w:rPr>
          <w:rFonts w:ascii="Arial" w:hAnsi="Arial" w:cs="Arial"/>
        </w:rPr>
      </w:pPr>
      <w:r w:rsidRPr="00B4279D">
        <w:rPr>
          <w:rFonts w:ascii="Arial" w:hAnsi="Arial" w:cs="Arial"/>
        </w:rPr>
        <w:t>Temperature requirement for storage: + 0 to + 30 0 C or higher (storage at higher temperature will be preference)</w:t>
      </w:r>
    </w:p>
    <w:p w:rsidR="00B80A7B" w:rsidRPr="00B4279D" w:rsidRDefault="00B80A7B" w:rsidP="00B80A7B">
      <w:pPr>
        <w:pStyle w:val="ListParagraph"/>
        <w:numPr>
          <w:ilvl w:val="0"/>
          <w:numId w:val="17"/>
        </w:numPr>
        <w:autoSpaceDE w:val="0"/>
        <w:autoSpaceDN w:val="0"/>
        <w:adjustRightInd w:val="0"/>
        <w:ind w:hanging="450"/>
        <w:contextualSpacing/>
        <w:rPr>
          <w:rFonts w:ascii="Arial" w:hAnsi="Arial" w:cs="Arial"/>
        </w:rPr>
      </w:pPr>
      <w:r w:rsidRPr="00B4279D">
        <w:rPr>
          <w:rFonts w:ascii="Arial" w:hAnsi="Arial" w:cs="Arial"/>
        </w:rPr>
        <w:t>Virus: the test must identify NS1 Ag and IgG and IgM antibodies simultaneously</w:t>
      </w:r>
    </w:p>
    <w:p w:rsidR="00B80A7B" w:rsidRPr="00B4279D" w:rsidRDefault="00B80A7B" w:rsidP="00B80A7B">
      <w:pPr>
        <w:pStyle w:val="ListParagraph"/>
        <w:numPr>
          <w:ilvl w:val="0"/>
          <w:numId w:val="17"/>
        </w:numPr>
        <w:autoSpaceDE w:val="0"/>
        <w:autoSpaceDN w:val="0"/>
        <w:adjustRightInd w:val="0"/>
        <w:ind w:hanging="450"/>
        <w:contextualSpacing/>
        <w:rPr>
          <w:rFonts w:ascii="Arial" w:hAnsi="Arial" w:cs="Arial"/>
        </w:rPr>
      </w:pPr>
      <w:r w:rsidRPr="00B4279D">
        <w:rPr>
          <w:rFonts w:ascii="Arial" w:hAnsi="Arial" w:cs="Arial"/>
        </w:rPr>
        <w:t>Sensitivity and specificity : High i.e. &gt;90% for both</w:t>
      </w:r>
    </w:p>
    <w:p w:rsidR="00B80A7B" w:rsidRPr="00B4279D" w:rsidRDefault="00B80A7B" w:rsidP="00B80A7B">
      <w:pPr>
        <w:pStyle w:val="ListParagraph"/>
        <w:numPr>
          <w:ilvl w:val="0"/>
          <w:numId w:val="17"/>
        </w:numPr>
        <w:autoSpaceDE w:val="0"/>
        <w:autoSpaceDN w:val="0"/>
        <w:adjustRightInd w:val="0"/>
        <w:ind w:hanging="450"/>
        <w:contextualSpacing/>
        <w:rPr>
          <w:rFonts w:ascii="Arial" w:hAnsi="Arial" w:cs="Arial"/>
        </w:rPr>
      </w:pPr>
      <w:r w:rsidRPr="00B4279D">
        <w:rPr>
          <w:rFonts w:ascii="Arial" w:hAnsi="Arial" w:cs="Arial"/>
        </w:rPr>
        <w:t>Results being ready within 20 minutes or less</w:t>
      </w:r>
    </w:p>
    <w:p w:rsidR="00B80A7B" w:rsidRDefault="00B80A7B" w:rsidP="00B80A7B">
      <w:pPr>
        <w:autoSpaceDE w:val="0"/>
        <w:autoSpaceDN w:val="0"/>
        <w:adjustRightInd w:val="0"/>
        <w:rPr>
          <w:rFonts w:ascii="Arial" w:hAnsi="Arial" w:cs="Arial"/>
          <w:b/>
          <w:bCs/>
          <w:u w:val="single"/>
        </w:rPr>
      </w:pPr>
    </w:p>
    <w:p w:rsidR="00B80A7B" w:rsidRPr="00DE0C7E" w:rsidRDefault="00B80A7B" w:rsidP="00B80A7B">
      <w:pPr>
        <w:autoSpaceDE w:val="0"/>
        <w:autoSpaceDN w:val="0"/>
        <w:adjustRightInd w:val="0"/>
        <w:rPr>
          <w:rFonts w:ascii="Arial" w:hAnsi="Arial" w:cs="Arial"/>
          <w:b/>
          <w:bCs/>
        </w:rPr>
      </w:pPr>
      <w:r w:rsidRPr="00DE0C7E">
        <w:rPr>
          <w:rFonts w:ascii="Arial" w:hAnsi="Arial" w:cs="Arial"/>
          <w:bCs/>
        </w:rPr>
        <w:t>3.</w:t>
      </w:r>
      <w:r>
        <w:rPr>
          <w:rFonts w:ascii="Arial" w:hAnsi="Arial" w:cs="Arial"/>
          <w:b/>
          <w:bCs/>
        </w:rPr>
        <w:t xml:space="preserve"> </w:t>
      </w:r>
      <w:r w:rsidRPr="00DE0C7E">
        <w:rPr>
          <w:rFonts w:ascii="Arial" w:hAnsi="Arial" w:cs="Arial"/>
          <w:b/>
          <w:bCs/>
        </w:rPr>
        <w:t>KIT COMPONENTS AND PACKAGING</w:t>
      </w:r>
    </w:p>
    <w:p w:rsidR="00B80A7B" w:rsidRDefault="00B80A7B" w:rsidP="00B80A7B">
      <w:pPr>
        <w:autoSpaceDE w:val="0"/>
        <w:autoSpaceDN w:val="0"/>
        <w:adjustRightInd w:val="0"/>
        <w:ind w:firstLine="270"/>
        <w:rPr>
          <w:rFonts w:ascii="Arial" w:hAnsi="Arial" w:cs="Arial"/>
        </w:rPr>
      </w:pPr>
      <w:r w:rsidRPr="00B4279D">
        <w:rPr>
          <w:rFonts w:ascii="Arial" w:hAnsi="Arial" w:cs="Arial"/>
        </w:rPr>
        <w:t>Each test pack should include the following elements for testing:</w:t>
      </w:r>
    </w:p>
    <w:p w:rsidR="00B80A7B" w:rsidRPr="00B4279D" w:rsidRDefault="00B80A7B" w:rsidP="00B80A7B">
      <w:pPr>
        <w:autoSpaceDE w:val="0"/>
        <w:autoSpaceDN w:val="0"/>
        <w:adjustRightInd w:val="0"/>
        <w:ind w:firstLine="270"/>
        <w:rPr>
          <w:rFonts w:ascii="Arial" w:hAnsi="Arial" w:cs="Arial"/>
        </w:rPr>
      </w:pPr>
    </w:p>
    <w:p w:rsidR="00B80A7B" w:rsidRPr="00B4279D" w:rsidRDefault="00B80A7B" w:rsidP="00B80A7B">
      <w:pPr>
        <w:pStyle w:val="ListParagraph"/>
        <w:autoSpaceDE w:val="0"/>
        <w:autoSpaceDN w:val="0"/>
        <w:adjustRightInd w:val="0"/>
        <w:ind w:left="1080" w:hanging="810"/>
        <w:contextualSpacing/>
        <w:rPr>
          <w:rFonts w:ascii="Arial" w:hAnsi="Arial" w:cs="Arial"/>
        </w:rPr>
      </w:pPr>
      <w:r>
        <w:rPr>
          <w:rFonts w:ascii="Arial" w:hAnsi="Arial" w:cs="Arial"/>
        </w:rPr>
        <w:t>1.</w:t>
      </w:r>
      <w:r w:rsidRPr="00B4279D">
        <w:rPr>
          <w:rFonts w:ascii="Arial" w:hAnsi="Arial" w:cs="Arial"/>
        </w:rPr>
        <w:t xml:space="preserve"> </w:t>
      </w:r>
      <w:r>
        <w:rPr>
          <w:rFonts w:ascii="Arial" w:hAnsi="Arial" w:cs="Arial"/>
        </w:rPr>
        <w:t xml:space="preserve">   </w:t>
      </w:r>
      <w:r w:rsidRPr="00B4279D">
        <w:rPr>
          <w:rFonts w:ascii="Arial" w:hAnsi="Arial" w:cs="Arial"/>
        </w:rPr>
        <w:t>A laminated foil pouch that contains;</w:t>
      </w:r>
    </w:p>
    <w:p w:rsidR="00B80A7B" w:rsidRPr="00B4279D" w:rsidRDefault="00B80A7B" w:rsidP="00B80A7B">
      <w:pPr>
        <w:pStyle w:val="ListParagraph"/>
        <w:numPr>
          <w:ilvl w:val="0"/>
          <w:numId w:val="17"/>
        </w:numPr>
        <w:autoSpaceDE w:val="0"/>
        <w:autoSpaceDN w:val="0"/>
        <w:adjustRightInd w:val="0"/>
        <w:ind w:hanging="450"/>
        <w:contextualSpacing/>
        <w:rPr>
          <w:rFonts w:ascii="Arial" w:hAnsi="Arial" w:cs="Arial"/>
        </w:rPr>
      </w:pPr>
      <w:r w:rsidRPr="00B4279D">
        <w:rPr>
          <w:rFonts w:ascii="Arial" w:hAnsi="Arial" w:cs="Arial"/>
        </w:rPr>
        <w:t>Test device that contains a cassette</w:t>
      </w:r>
    </w:p>
    <w:p w:rsidR="00B80A7B" w:rsidRDefault="00B80A7B" w:rsidP="00B80A7B">
      <w:pPr>
        <w:pStyle w:val="ListParagraph"/>
        <w:numPr>
          <w:ilvl w:val="0"/>
          <w:numId w:val="17"/>
        </w:numPr>
        <w:autoSpaceDE w:val="0"/>
        <w:autoSpaceDN w:val="0"/>
        <w:adjustRightInd w:val="0"/>
        <w:ind w:hanging="450"/>
        <w:contextualSpacing/>
        <w:rPr>
          <w:rFonts w:ascii="Arial" w:hAnsi="Arial" w:cs="Arial"/>
        </w:rPr>
      </w:pPr>
      <w:r w:rsidRPr="00B4279D">
        <w:rPr>
          <w:rFonts w:ascii="Arial" w:hAnsi="Arial" w:cs="Arial"/>
        </w:rPr>
        <w:t>Test specific solution</w:t>
      </w:r>
    </w:p>
    <w:p w:rsidR="00B80A7B" w:rsidRPr="00B4279D" w:rsidRDefault="00B80A7B" w:rsidP="00B80A7B">
      <w:pPr>
        <w:pStyle w:val="ListParagraph"/>
        <w:autoSpaceDE w:val="0"/>
        <w:autoSpaceDN w:val="0"/>
        <w:adjustRightInd w:val="0"/>
        <w:contextualSpacing/>
        <w:rPr>
          <w:rFonts w:ascii="Arial" w:hAnsi="Arial" w:cs="Arial"/>
        </w:rPr>
      </w:pPr>
    </w:p>
    <w:p w:rsidR="00B80A7B" w:rsidRPr="00B4279D" w:rsidRDefault="00B80A7B" w:rsidP="00B80A7B">
      <w:pPr>
        <w:pStyle w:val="ListParagraph"/>
        <w:autoSpaceDE w:val="0"/>
        <w:autoSpaceDN w:val="0"/>
        <w:adjustRightInd w:val="0"/>
        <w:ind w:left="1080" w:hanging="810"/>
        <w:contextualSpacing/>
        <w:rPr>
          <w:rFonts w:ascii="Arial" w:hAnsi="Arial" w:cs="Arial"/>
        </w:rPr>
      </w:pPr>
      <w:r>
        <w:rPr>
          <w:rFonts w:ascii="Arial" w:hAnsi="Arial" w:cs="Arial"/>
        </w:rPr>
        <w:t xml:space="preserve">2.    </w:t>
      </w:r>
      <w:r w:rsidRPr="00B4279D">
        <w:rPr>
          <w:rFonts w:ascii="Arial" w:hAnsi="Arial" w:cs="Arial"/>
        </w:rPr>
        <w:t>An accessory pack that contains;</w:t>
      </w:r>
    </w:p>
    <w:p w:rsidR="00B80A7B" w:rsidRPr="00B4279D" w:rsidRDefault="00B80A7B" w:rsidP="00B80A7B">
      <w:pPr>
        <w:pStyle w:val="ListParagraph"/>
        <w:numPr>
          <w:ilvl w:val="0"/>
          <w:numId w:val="17"/>
        </w:numPr>
        <w:autoSpaceDE w:val="0"/>
        <w:autoSpaceDN w:val="0"/>
        <w:adjustRightInd w:val="0"/>
        <w:ind w:hanging="450"/>
        <w:contextualSpacing/>
        <w:rPr>
          <w:rFonts w:ascii="Arial" w:hAnsi="Arial" w:cs="Arial"/>
        </w:rPr>
      </w:pPr>
      <w:r w:rsidRPr="00B4279D">
        <w:rPr>
          <w:rFonts w:ascii="Arial" w:hAnsi="Arial" w:cs="Arial"/>
        </w:rPr>
        <w:t xml:space="preserve">A metered pipette </w:t>
      </w:r>
    </w:p>
    <w:p w:rsidR="00B80A7B" w:rsidRDefault="00B80A7B" w:rsidP="00B80A7B">
      <w:pPr>
        <w:pStyle w:val="ListParagraph"/>
        <w:numPr>
          <w:ilvl w:val="0"/>
          <w:numId w:val="17"/>
        </w:numPr>
        <w:autoSpaceDE w:val="0"/>
        <w:autoSpaceDN w:val="0"/>
        <w:adjustRightInd w:val="0"/>
        <w:ind w:hanging="450"/>
        <w:contextualSpacing/>
        <w:rPr>
          <w:rFonts w:ascii="Arial" w:hAnsi="Arial" w:cs="Arial"/>
        </w:rPr>
      </w:pPr>
      <w:r w:rsidRPr="00B4279D">
        <w:rPr>
          <w:rFonts w:ascii="Arial" w:hAnsi="Arial" w:cs="Arial"/>
        </w:rPr>
        <w:t>An instruction for use.</w:t>
      </w:r>
    </w:p>
    <w:p w:rsidR="00B80A7B" w:rsidRPr="00B4279D" w:rsidRDefault="00B80A7B" w:rsidP="00B80A7B">
      <w:pPr>
        <w:pStyle w:val="ListParagraph"/>
        <w:autoSpaceDE w:val="0"/>
        <w:autoSpaceDN w:val="0"/>
        <w:adjustRightInd w:val="0"/>
        <w:contextualSpacing/>
        <w:rPr>
          <w:rFonts w:ascii="Arial" w:hAnsi="Arial" w:cs="Arial"/>
        </w:rPr>
      </w:pPr>
    </w:p>
    <w:p w:rsidR="00B80A7B" w:rsidRPr="00B4279D" w:rsidRDefault="00B80A7B" w:rsidP="00B80A7B">
      <w:pPr>
        <w:autoSpaceDE w:val="0"/>
        <w:autoSpaceDN w:val="0"/>
        <w:adjustRightInd w:val="0"/>
        <w:ind w:firstLine="270"/>
        <w:rPr>
          <w:rFonts w:ascii="Arial" w:hAnsi="Arial" w:cs="Arial"/>
        </w:rPr>
      </w:pPr>
      <w:r w:rsidRPr="00B4279D">
        <w:rPr>
          <w:rFonts w:ascii="Arial" w:hAnsi="Arial" w:cs="Arial"/>
        </w:rPr>
        <w:t>All of these components should be individually packed.</w:t>
      </w:r>
    </w:p>
    <w:p w:rsidR="00B80A7B" w:rsidRDefault="00B80A7B" w:rsidP="00B80A7B">
      <w:pPr>
        <w:pStyle w:val="ListParagraph"/>
        <w:numPr>
          <w:ilvl w:val="0"/>
          <w:numId w:val="40"/>
        </w:numPr>
        <w:autoSpaceDE w:val="0"/>
        <w:autoSpaceDN w:val="0"/>
        <w:adjustRightInd w:val="0"/>
        <w:ind w:hanging="450"/>
        <w:contextualSpacing/>
        <w:rPr>
          <w:rFonts w:ascii="Arial" w:hAnsi="Arial" w:cs="Arial"/>
        </w:rPr>
      </w:pPr>
      <w:r w:rsidRPr="00247C86">
        <w:rPr>
          <w:rFonts w:ascii="Arial" w:hAnsi="Arial" w:cs="Arial"/>
        </w:rPr>
        <w:t>All the above individual pack should be in a kit box of 25 or above.</w:t>
      </w:r>
    </w:p>
    <w:p w:rsidR="00627366" w:rsidRPr="00247C86" w:rsidRDefault="00627366" w:rsidP="00627366">
      <w:pPr>
        <w:pStyle w:val="ListParagraph"/>
        <w:autoSpaceDE w:val="0"/>
        <w:autoSpaceDN w:val="0"/>
        <w:adjustRightInd w:val="0"/>
        <w:contextualSpacing/>
        <w:rPr>
          <w:rFonts w:ascii="Arial" w:hAnsi="Arial" w:cs="Arial"/>
        </w:rPr>
      </w:pPr>
    </w:p>
    <w:p w:rsidR="00627366" w:rsidRDefault="00627366" w:rsidP="00627366">
      <w:pPr>
        <w:pStyle w:val="ListParagraph"/>
        <w:numPr>
          <w:ilvl w:val="0"/>
          <w:numId w:val="40"/>
        </w:numPr>
        <w:autoSpaceDE w:val="0"/>
        <w:autoSpaceDN w:val="0"/>
        <w:adjustRightInd w:val="0"/>
        <w:ind w:left="270" w:hanging="270"/>
        <w:rPr>
          <w:rFonts w:ascii="Arial" w:hAnsi="Arial" w:cs="Arial"/>
          <w:b/>
          <w:bCs/>
        </w:rPr>
      </w:pPr>
      <w:r>
        <w:rPr>
          <w:rFonts w:ascii="Arial" w:hAnsi="Arial" w:cs="Arial"/>
          <w:b/>
          <w:bCs/>
        </w:rPr>
        <w:t>Packing</w:t>
      </w:r>
    </w:p>
    <w:p w:rsidR="00627366" w:rsidRPr="00627366" w:rsidRDefault="00627366" w:rsidP="00627366">
      <w:pPr>
        <w:pStyle w:val="ListParagraph"/>
        <w:autoSpaceDE w:val="0"/>
        <w:autoSpaceDN w:val="0"/>
        <w:adjustRightInd w:val="0"/>
        <w:ind w:left="270"/>
        <w:rPr>
          <w:rFonts w:ascii="Arial" w:hAnsi="Arial" w:cs="Arial"/>
          <w:b/>
          <w:bCs/>
          <w:sz w:val="26"/>
        </w:rPr>
      </w:pPr>
      <w:r w:rsidRPr="00627366">
        <w:rPr>
          <w:rFonts w:ascii="Arial" w:hAnsi="Arial" w:cs="Arial"/>
          <w:szCs w:val="22"/>
        </w:rPr>
        <w:t xml:space="preserve">The packing should be labeled as </w:t>
      </w:r>
      <w:r w:rsidRPr="00627366">
        <w:rPr>
          <w:rFonts w:ascii="Arial" w:hAnsi="Arial" w:cs="Arial"/>
          <w:b/>
          <w:szCs w:val="22"/>
        </w:rPr>
        <w:t>“Govt: Khyber Pakhtunkhwa, Not For Sale”</w:t>
      </w:r>
      <w:r w:rsidRPr="00627366">
        <w:rPr>
          <w:rFonts w:ascii="Arial" w:hAnsi="Arial" w:cs="Arial"/>
          <w:szCs w:val="22"/>
        </w:rPr>
        <w:t>.</w:t>
      </w:r>
    </w:p>
    <w:p w:rsidR="00B80A7B" w:rsidRDefault="00B80A7B" w:rsidP="00B80A7B">
      <w:pPr>
        <w:autoSpaceDE w:val="0"/>
        <w:autoSpaceDN w:val="0"/>
        <w:adjustRightInd w:val="0"/>
        <w:rPr>
          <w:rStyle w:val="Hyperlink"/>
          <w:rFonts w:ascii="Arial" w:hAnsi="Arial" w:cs="Arial"/>
        </w:rPr>
      </w:pPr>
    </w:p>
    <w:p w:rsidR="00B80A7B" w:rsidRDefault="00B80A7B" w:rsidP="00B80A7B">
      <w:pPr>
        <w:autoSpaceDE w:val="0"/>
        <w:autoSpaceDN w:val="0"/>
        <w:adjustRightInd w:val="0"/>
        <w:rPr>
          <w:rStyle w:val="Hyperlink"/>
          <w:rFonts w:ascii="Arial" w:hAnsi="Arial" w:cs="Arial"/>
        </w:rPr>
      </w:pPr>
    </w:p>
    <w:p w:rsidR="00B80A7B" w:rsidRDefault="00B80A7B" w:rsidP="00B80A7B">
      <w:pPr>
        <w:autoSpaceDE w:val="0"/>
        <w:autoSpaceDN w:val="0"/>
        <w:adjustRightInd w:val="0"/>
        <w:rPr>
          <w:rStyle w:val="Hyperlink"/>
          <w:rFonts w:ascii="Arial" w:hAnsi="Arial" w:cs="Arial"/>
        </w:rPr>
      </w:pPr>
    </w:p>
    <w:p w:rsidR="00B80A7B" w:rsidRDefault="00B80A7B" w:rsidP="00B80A7B">
      <w:pPr>
        <w:autoSpaceDE w:val="0"/>
        <w:autoSpaceDN w:val="0"/>
        <w:adjustRightInd w:val="0"/>
        <w:rPr>
          <w:rStyle w:val="Hyperlink"/>
          <w:rFonts w:ascii="Arial" w:hAnsi="Arial" w:cs="Arial"/>
        </w:rPr>
      </w:pPr>
    </w:p>
    <w:p w:rsidR="00CE5545" w:rsidRPr="005845FE" w:rsidRDefault="00CE5545" w:rsidP="00B80A7B">
      <w:pPr>
        <w:autoSpaceDE w:val="0"/>
        <w:autoSpaceDN w:val="0"/>
        <w:adjustRightInd w:val="0"/>
        <w:rPr>
          <w:rStyle w:val="Hyperlink"/>
          <w:rFonts w:ascii="Arial" w:hAnsi="Arial" w:cs="Arial"/>
        </w:rPr>
      </w:pPr>
    </w:p>
    <w:p w:rsidR="00B80A7B" w:rsidRPr="00E00903" w:rsidRDefault="00B80A7B" w:rsidP="00B80A7B">
      <w:pPr>
        <w:pStyle w:val="ListParagraph"/>
        <w:numPr>
          <w:ilvl w:val="0"/>
          <w:numId w:val="25"/>
        </w:numPr>
        <w:ind w:left="270" w:hanging="270"/>
        <w:contextualSpacing/>
        <w:jc w:val="both"/>
        <w:rPr>
          <w:rFonts w:ascii="Arial" w:hAnsi="Arial"/>
          <w:b/>
          <w:sz w:val="28"/>
        </w:rPr>
      </w:pPr>
      <w:r w:rsidRPr="00E00903">
        <w:rPr>
          <w:rFonts w:ascii="Arial" w:hAnsi="Arial"/>
          <w:b/>
          <w:sz w:val="28"/>
        </w:rPr>
        <w:lastRenderedPageBreak/>
        <w:t>LONG LASTING INSECTICIDE TREATED BED NET</w:t>
      </w:r>
    </w:p>
    <w:tbl>
      <w:tblPr>
        <w:tblpPr w:leftFromText="180" w:rightFromText="180" w:vertAnchor="text" w:horzAnchor="margin" w:tblpXSpec="center" w:tblpY="421"/>
        <w:tblW w:w="963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790"/>
        <w:gridCol w:w="6840"/>
      </w:tblGrid>
      <w:tr w:rsidR="00B80A7B" w:rsidRPr="00C27906" w:rsidTr="00023C8C">
        <w:trPr>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b/>
                <w:sz w:val="20"/>
                <w:szCs w:val="20"/>
              </w:rPr>
            </w:pPr>
            <w:r w:rsidRPr="00C27906">
              <w:rPr>
                <w:rFonts w:ascii="Arial" w:hAnsi="Arial" w:cs="Arial"/>
                <w:b/>
                <w:sz w:val="20"/>
                <w:szCs w:val="20"/>
              </w:rPr>
              <w:t>Odor</w:t>
            </w:r>
          </w:p>
        </w:tc>
        <w:tc>
          <w:tcPr>
            <w:tcW w:w="6840" w:type="dxa"/>
            <w:shd w:val="clear" w:color="auto" w:fill="auto"/>
            <w:tcMar>
              <w:top w:w="0" w:type="dxa"/>
              <w:left w:w="108" w:type="dxa"/>
              <w:bottom w:w="0" w:type="dxa"/>
              <w:right w:w="108" w:type="dxa"/>
            </w:tcMar>
            <w:hideMark/>
          </w:tcPr>
          <w:p w:rsidR="00B80A7B" w:rsidRPr="00C27906" w:rsidRDefault="00B80A7B" w:rsidP="00023C8C">
            <w:pPr>
              <w:rPr>
                <w:rFonts w:ascii="Arial" w:hAnsi="Arial" w:cs="Arial"/>
                <w:sz w:val="20"/>
                <w:szCs w:val="20"/>
              </w:rPr>
            </w:pPr>
            <w:r w:rsidRPr="00C27906">
              <w:rPr>
                <w:rFonts w:ascii="Arial" w:hAnsi="Arial" w:cs="Arial"/>
                <w:sz w:val="20"/>
                <w:szCs w:val="20"/>
              </w:rPr>
              <w:t>Odorless</w:t>
            </w:r>
          </w:p>
        </w:tc>
      </w:tr>
      <w:tr w:rsidR="00B80A7B" w:rsidRPr="00C27906" w:rsidTr="00023C8C">
        <w:trPr>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b/>
                <w:sz w:val="20"/>
                <w:szCs w:val="20"/>
              </w:rPr>
            </w:pPr>
            <w:r w:rsidRPr="00C27906">
              <w:rPr>
                <w:rFonts w:ascii="Arial" w:hAnsi="Arial" w:cs="Arial"/>
                <w:b/>
                <w:sz w:val="20"/>
                <w:szCs w:val="20"/>
              </w:rPr>
              <w:t>Color</w:t>
            </w:r>
          </w:p>
        </w:tc>
        <w:tc>
          <w:tcPr>
            <w:tcW w:w="6840" w:type="dxa"/>
            <w:shd w:val="clear" w:color="auto" w:fill="auto"/>
            <w:tcMar>
              <w:top w:w="0" w:type="dxa"/>
              <w:left w:w="108" w:type="dxa"/>
              <w:bottom w:w="0" w:type="dxa"/>
              <w:right w:w="108" w:type="dxa"/>
            </w:tcMar>
            <w:hideMark/>
          </w:tcPr>
          <w:p w:rsidR="00B80A7B" w:rsidRPr="00C27906" w:rsidRDefault="00871DA5" w:rsidP="00023C8C">
            <w:pPr>
              <w:rPr>
                <w:rFonts w:ascii="Arial" w:hAnsi="Arial" w:cs="Arial"/>
                <w:sz w:val="20"/>
                <w:szCs w:val="20"/>
              </w:rPr>
            </w:pPr>
            <w:r>
              <w:rPr>
                <w:rFonts w:ascii="Arial" w:hAnsi="Arial" w:cs="Arial"/>
                <w:sz w:val="20"/>
                <w:szCs w:val="20"/>
              </w:rPr>
              <w:t>Blue/Green</w:t>
            </w:r>
            <w:r w:rsidR="00430521">
              <w:rPr>
                <w:rFonts w:ascii="Arial" w:hAnsi="Arial" w:cs="Arial"/>
                <w:sz w:val="20"/>
                <w:szCs w:val="20"/>
              </w:rPr>
              <w:t>/White</w:t>
            </w:r>
          </w:p>
        </w:tc>
      </w:tr>
      <w:tr w:rsidR="00B80A7B" w:rsidRPr="00C27906" w:rsidTr="00023C8C">
        <w:trPr>
          <w:trHeight w:val="430"/>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b/>
                <w:sz w:val="20"/>
                <w:szCs w:val="20"/>
              </w:rPr>
            </w:pPr>
            <w:r w:rsidRPr="00C27906">
              <w:rPr>
                <w:rFonts w:ascii="Arial" w:hAnsi="Arial" w:cs="Arial"/>
                <w:b/>
                <w:sz w:val="20"/>
                <w:szCs w:val="20"/>
              </w:rPr>
              <w:t>Shape</w:t>
            </w:r>
          </w:p>
        </w:tc>
        <w:tc>
          <w:tcPr>
            <w:tcW w:w="684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sz w:val="20"/>
                <w:szCs w:val="20"/>
              </w:rPr>
            </w:pPr>
            <w:r w:rsidRPr="00C27906">
              <w:rPr>
                <w:rFonts w:ascii="Arial" w:hAnsi="Arial" w:cs="Arial"/>
                <w:sz w:val="20"/>
                <w:szCs w:val="20"/>
              </w:rPr>
              <w:t xml:space="preserve">Rectangular </w:t>
            </w:r>
            <w:bookmarkStart w:id="34" w:name="_GoBack"/>
            <w:bookmarkEnd w:id="34"/>
          </w:p>
        </w:tc>
      </w:tr>
      <w:tr w:rsidR="00B80A7B" w:rsidRPr="00C27906" w:rsidTr="00023C8C">
        <w:trPr>
          <w:trHeight w:val="430"/>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b/>
                <w:sz w:val="20"/>
                <w:szCs w:val="20"/>
              </w:rPr>
            </w:pPr>
            <w:r w:rsidRPr="00C27906">
              <w:rPr>
                <w:rFonts w:ascii="Arial" w:hAnsi="Arial" w:cs="Arial"/>
                <w:b/>
                <w:sz w:val="20"/>
                <w:szCs w:val="20"/>
              </w:rPr>
              <w:t>Size</w:t>
            </w:r>
          </w:p>
        </w:tc>
        <w:tc>
          <w:tcPr>
            <w:tcW w:w="684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sz w:val="20"/>
                <w:szCs w:val="20"/>
              </w:rPr>
            </w:pPr>
            <w:r w:rsidRPr="00C27906">
              <w:rPr>
                <w:rFonts w:ascii="Arial" w:hAnsi="Arial" w:cs="Arial"/>
                <w:sz w:val="20"/>
                <w:szCs w:val="20"/>
              </w:rPr>
              <w:t>Double size with 160 cm width, 150 cm height and 180 cm length</w:t>
            </w:r>
          </w:p>
        </w:tc>
      </w:tr>
      <w:tr w:rsidR="00B80A7B" w:rsidRPr="00C27906" w:rsidTr="00023C8C">
        <w:trPr>
          <w:trHeight w:val="430"/>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spacing w:line="360" w:lineRule="auto"/>
              <w:rPr>
                <w:rFonts w:ascii="Arial" w:hAnsi="Arial" w:cs="Arial"/>
                <w:b/>
                <w:sz w:val="20"/>
                <w:szCs w:val="20"/>
              </w:rPr>
            </w:pPr>
            <w:r w:rsidRPr="00C27906">
              <w:rPr>
                <w:rFonts w:ascii="Arial" w:hAnsi="Arial" w:cs="Arial"/>
                <w:b/>
                <w:sz w:val="20"/>
                <w:szCs w:val="20"/>
              </w:rPr>
              <w:t>Material</w:t>
            </w:r>
          </w:p>
        </w:tc>
        <w:tc>
          <w:tcPr>
            <w:tcW w:w="6840" w:type="dxa"/>
            <w:shd w:val="clear" w:color="auto" w:fill="auto"/>
            <w:tcMar>
              <w:top w:w="0" w:type="dxa"/>
              <w:left w:w="108" w:type="dxa"/>
              <w:bottom w:w="0" w:type="dxa"/>
              <w:right w:w="108" w:type="dxa"/>
            </w:tcMar>
            <w:vAlign w:val="center"/>
            <w:hideMark/>
          </w:tcPr>
          <w:p w:rsidR="00B80A7B" w:rsidRPr="00C27906" w:rsidRDefault="00B80A7B" w:rsidP="00023C8C">
            <w:pPr>
              <w:spacing w:line="360" w:lineRule="auto"/>
              <w:rPr>
                <w:rFonts w:ascii="Arial" w:hAnsi="Arial" w:cs="Arial"/>
                <w:sz w:val="20"/>
                <w:szCs w:val="20"/>
              </w:rPr>
            </w:pPr>
            <w:r w:rsidRPr="00C27906">
              <w:rPr>
                <w:rFonts w:ascii="Arial" w:hAnsi="Arial" w:cs="Arial"/>
                <w:sz w:val="20"/>
                <w:szCs w:val="20"/>
              </w:rPr>
              <w:t xml:space="preserve">Durable and strong, non- flammable </w:t>
            </w:r>
            <w:r w:rsidRPr="00C27906">
              <w:rPr>
                <w:rFonts w:ascii="Arial" w:hAnsi="Arial" w:cs="Arial"/>
                <w:sz w:val="20"/>
                <w:szCs w:val="20"/>
              </w:rPr>
              <w:br/>
              <w:t xml:space="preserve">Material 100% Polyester/Polyethylene/Polypropylene </w:t>
            </w:r>
          </w:p>
        </w:tc>
      </w:tr>
      <w:tr w:rsidR="00B80A7B" w:rsidRPr="00C27906" w:rsidTr="00023C8C">
        <w:trPr>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b/>
                <w:sz w:val="20"/>
                <w:szCs w:val="20"/>
              </w:rPr>
            </w:pPr>
            <w:r w:rsidRPr="00C27906">
              <w:rPr>
                <w:rFonts w:ascii="Arial" w:hAnsi="Arial" w:cs="Arial"/>
                <w:b/>
                <w:sz w:val="20"/>
                <w:szCs w:val="20"/>
              </w:rPr>
              <w:t>Active Ingredient</w:t>
            </w:r>
          </w:p>
        </w:tc>
        <w:tc>
          <w:tcPr>
            <w:tcW w:w="684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sz w:val="20"/>
                <w:szCs w:val="20"/>
              </w:rPr>
            </w:pPr>
            <w:r w:rsidRPr="00C27906">
              <w:rPr>
                <w:rFonts w:ascii="Arial" w:hAnsi="Arial" w:cs="Arial"/>
                <w:sz w:val="20"/>
                <w:szCs w:val="20"/>
              </w:rPr>
              <w:t>Permethrin/</w:t>
            </w:r>
            <w:r>
              <w:rPr>
                <w:rFonts w:ascii="Arial" w:hAnsi="Arial" w:cs="Arial"/>
                <w:sz w:val="20"/>
                <w:szCs w:val="20"/>
              </w:rPr>
              <w:t xml:space="preserve"> </w:t>
            </w:r>
            <w:r w:rsidRPr="00C27906">
              <w:rPr>
                <w:rFonts w:ascii="Arial" w:hAnsi="Arial" w:cs="Arial"/>
                <w:sz w:val="20"/>
                <w:szCs w:val="20"/>
              </w:rPr>
              <w:t>Alphacypermethrin</w:t>
            </w:r>
            <w:r>
              <w:rPr>
                <w:rFonts w:ascii="Arial" w:hAnsi="Arial" w:cs="Arial"/>
                <w:sz w:val="20"/>
                <w:szCs w:val="20"/>
              </w:rPr>
              <w:t xml:space="preserve"> </w:t>
            </w:r>
            <w:r w:rsidRPr="00C27906">
              <w:rPr>
                <w:rFonts w:ascii="Arial" w:hAnsi="Arial" w:cs="Arial"/>
                <w:sz w:val="20"/>
                <w:szCs w:val="20"/>
              </w:rPr>
              <w:t>/Deltamethrin</w:t>
            </w:r>
          </w:p>
        </w:tc>
      </w:tr>
      <w:tr w:rsidR="00B80A7B" w:rsidRPr="00C27906" w:rsidTr="00023C8C">
        <w:trPr>
          <w:trHeight w:val="757"/>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spacing w:line="360" w:lineRule="auto"/>
              <w:rPr>
                <w:rFonts w:ascii="Arial" w:hAnsi="Arial" w:cs="Arial"/>
                <w:b/>
                <w:sz w:val="20"/>
                <w:szCs w:val="20"/>
              </w:rPr>
            </w:pPr>
            <w:r w:rsidRPr="00C27906">
              <w:rPr>
                <w:rFonts w:ascii="Arial" w:hAnsi="Arial" w:cs="Arial"/>
                <w:b/>
                <w:sz w:val="20"/>
                <w:szCs w:val="20"/>
              </w:rPr>
              <w:t>Impregnation Technology</w:t>
            </w:r>
          </w:p>
        </w:tc>
        <w:tc>
          <w:tcPr>
            <w:tcW w:w="6840" w:type="dxa"/>
            <w:shd w:val="clear" w:color="auto" w:fill="auto"/>
            <w:tcMar>
              <w:top w:w="0" w:type="dxa"/>
              <w:left w:w="108" w:type="dxa"/>
              <w:bottom w:w="0" w:type="dxa"/>
              <w:right w:w="108" w:type="dxa"/>
            </w:tcMar>
            <w:vAlign w:val="center"/>
            <w:hideMark/>
          </w:tcPr>
          <w:p w:rsidR="00B80A7B" w:rsidRPr="00C27906" w:rsidRDefault="00B80A7B" w:rsidP="00B80A7B">
            <w:pPr>
              <w:numPr>
                <w:ilvl w:val="0"/>
                <w:numId w:val="38"/>
              </w:numPr>
              <w:spacing w:line="360" w:lineRule="auto"/>
              <w:ind w:left="270" w:hanging="270"/>
              <w:rPr>
                <w:rFonts w:ascii="Arial" w:hAnsi="Arial" w:cs="Arial"/>
                <w:sz w:val="20"/>
                <w:szCs w:val="20"/>
              </w:rPr>
            </w:pPr>
            <w:r w:rsidRPr="00C27906">
              <w:rPr>
                <w:rFonts w:ascii="Arial" w:hAnsi="Arial" w:cs="Arial"/>
                <w:sz w:val="20"/>
                <w:szCs w:val="20"/>
              </w:rPr>
              <w:t>Alphacypermethrin / Deltamethrin coated on polyester</w:t>
            </w:r>
          </w:p>
          <w:p w:rsidR="00B80A7B" w:rsidRPr="00C27906" w:rsidRDefault="00B80A7B" w:rsidP="00B80A7B">
            <w:pPr>
              <w:numPr>
                <w:ilvl w:val="0"/>
                <w:numId w:val="38"/>
              </w:numPr>
              <w:spacing w:line="360" w:lineRule="auto"/>
              <w:ind w:left="270" w:hanging="270"/>
              <w:rPr>
                <w:rFonts w:ascii="Arial" w:hAnsi="Arial" w:cs="Arial"/>
                <w:sz w:val="20"/>
                <w:szCs w:val="20"/>
              </w:rPr>
            </w:pPr>
            <w:r w:rsidRPr="00C27906">
              <w:rPr>
                <w:rFonts w:ascii="Arial" w:hAnsi="Arial" w:cs="Arial"/>
                <w:sz w:val="20"/>
                <w:szCs w:val="20"/>
              </w:rPr>
              <w:t>Permethrin  and/or PBO / Alphacypermethrin incorporated into polyethylene</w:t>
            </w:r>
          </w:p>
          <w:p w:rsidR="00B80A7B" w:rsidRPr="00C27906" w:rsidRDefault="00B80A7B" w:rsidP="00B80A7B">
            <w:pPr>
              <w:numPr>
                <w:ilvl w:val="0"/>
                <w:numId w:val="38"/>
              </w:numPr>
              <w:spacing w:line="360" w:lineRule="auto"/>
              <w:ind w:left="270" w:hanging="270"/>
              <w:rPr>
                <w:rFonts w:ascii="Arial" w:hAnsi="Arial" w:cs="Arial"/>
                <w:sz w:val="20"/>
                <w:szCs w:val="20"/>
              </w:rPr>
            </w:pPr>
            <w:r w:rsidRPr="00C27906">
              <w:rPr>
                <w:rFonts w:ascii="Arial" w:hAnsi="Arial" w:cs="Arial"/>
                <w:sz w:val="20"/>
                <w:szCs w:val="20"/>
              </w:rPr>
              <w:t>Deltamethrin incorporated into polypropylene</w:t>
            </w:r>
          </w:p>
          <w:p w:rsidR="00B80A7B" w:rsidRPr="00C27906" w:rsidRDefault="00B80A7B" w:rsidP="00B80A7B">
            <w:pPr>
              <w:numPr>
                <w:ilvl w:val="0"/>
                <w:numId w:val="38"/>
              </w:numPr>
              <w:autoSpaceDE w:val="0"/>
              <w:autoSpaceDN w:val="0"/>
              <w:adjustRightInd w:val="0"/>
              <w:ind w:left="270" w:hanging="270"/>
              <w:rPr>
                <w:rFonts w:ascii="Arial" w:hAnsi="Arial" w:cs="Arial"/>
                <w:sz w:val="20"/>
                <w:szCs w:val="20"/>
              </w:rPr>
            </w:pPr>
            <w:r w:rsidRPr="00C27906">
              <w:rPr>
                <w:rFonts w:ascii="Arial" w:hAnsi="Arial" w:cs="Arial"/>
                <w:sz w:val="20"/>
                <w:szCs w:val="20"/>
              </w:rPr>
              <w:t>Combination of deltamethrin coated on polyester with strengthened border (side panels) and Deltamethrin and PBO incorporated into polyethylene (roof)</w:t>
            </w:r>
          </w:p>
        </w:tc>
      </w:tr>
      <w:tr w:rsidR="00B80A7B" w:rsidRPr="00C27906" w:rsidTr="00023C8C">
        <w:trPr>
          <w:trHeight w:val="442"/>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autoSpaceDE w:val="0"/>
              <w:autoSpaceDN w:val="0"/>
              <w:adjustRightInd w:val="0"/>
              <w:spacing w:line="360" w:lineRule="auto"/>
              <w:rPr>
                <w:rFonts w:ascii="Arial" w:hAnsi="Arial" w:cs="Arial"/>
                <w:b/>
                <w:sz w:val="20"/>
                <w:szCs w:val="20"/>
              </w:rPr>
            </w:pPr>
            <w:r w:rsidRPr="00C27906">
              <w:rPr>
                <w:rFonts w:ascii="Arial" w:hAnsi="Arial" w:cs="Arial"/>
                <w:b/>
                <w:bCs/>
                <w:sz w:val="20"/>
                <w:szCs w:val="20"/>
              </w:rPr>
              <w:t>Quality Standard:</w:t>
            </w:r>
          </w:p>
        </w:tc>
        <w:tc>
          <w:tcPr>
            <w:tcW w:w="6840" w:type="dxa"/>
            <w:shd w:val="clear" w:color="auto" w:fill="auto"/>
            <w:tcMar>
              <w:top w:w="0" w:type="dxa"/>
              <w:left w:w="108" w:type="dxa"/>
              <w:bottom w:w="0" w:type="dxa"/>
              <w:right w:w="108" w:type="dxa"/>
            </w:tcMar>
            <w:vAlign w:val="center"/>
            <w:hideMark/>
          </w:tcPr>
          <w:p w:rsidR="00B80A7B" w:rsidRPr="00D86FC7" w:rsidRDefault="00B80A7B" w:rsidP="00023C8C">
            <w:pPr>
              <w:autoSpaceDE w:val="0"/>
              <w:autoSpaceDN w:val="0"/>
              <w:adjustRightInd w:val="0"/>
              <w:spacing w:line="360" w:lineRule="auto"/>
              <w:rPr>
                <w:rFonts w:ascii="Arial" w:hAnsi="Arial" w:cs="Arial"/>
                <w:color w:val="000000" w:themeColor="text1"/>
                <w:sz w:val="20"/>
                <w:szCs w:val="20"/>
              </w:rPr>
            </w:pPr>
            <w:r w:rsidRPr="00D86FC7">
              <w:rPr>
                <w:rFonts w:ascii="Arial" w:hAnsi="Arial" w:cs="Arial"/>
                <w:bCs/>
                <w:color w:val="000000" w:themeColor="text1"/>
                <w:sz w:val="20"/>
                <w:szCs w:val="20"/>
              </w:rPr>
              <w:t>WHO PQ recommended LLINs</w:t>
            </w:r>
          </w:p>
        </w:tc>
      </w:tr>
      <w:tr w:rsidR="00B80A7B" w:rsidRPr="00C27906" w:rsidTr="00023C8C">
        <w:trPr>
          <w:trHeight w:val="442"/>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autoSpaceDE w:val="0"/>
              <w:autoSpaceDN w:val="0"/>
              <w:adjustRightInd w:val="0"/>
              <w:spacing w:line="360" w:lineRule="auto"/>
              <w:rPr>
                <w:rFonts w:ascii="Arial" w:hAnsi="Arial" w:cs="Arial"/>
                <w:b/>
                <w:bCs/>
                <w:sz w:val="20"/>
                <w:szCs w:val="20"/>
              </w:rPr>
            </w:pPr>
            <w:r w:rsidRPr="00C27906">
              <w:rPr>
                <w:rFonts w:ascii="Arial" w:hAnsi="Arial" w:cs="Arial"/>
                <w:b/>
                <w:bCs/>
                <w:sz w:val="20"/>
                <w:szCs w:val="20"/>
              </w:rPr>
              <w:t xml:space="preserve">Burst Strength </w:t>
            </w:r>
          </w:p>
        </w:tc>
        <w:tc>
          <w:tcPr>
            <w:tcW w:w="6840" w:type="dxa"/>
            <w:shd w:val="clear" w:color="auto" w:fill="auto"/>
            <w:tcMar>
              <w:top w:w="0" w:type="dxa"/>
              <w:left w:w="108" w:type="dxa"/>
              <w:bottom w:w="0" w:type="dxa"/>
              <w:right w:w="108" w:type="dxa"/>
            </w:tcMar>
            <w:vAlign w:val="center"/>
            <w:hideMark/>
          </w:tcPr>
          <w:p w:rsidR="00B80A7B" w:rsidRPr="00C27906" w:rsidRDefault="00B80A7B" w:rsidP="00023C8C">
            <w:pPr>
              <w:autoSpaceDE w:val="0"/>
              <w:autoSpaceDN w:val="0"/>
              <w:adjustRightInd w:val="0"/>
              <w:spacing w:line="360" w:lineRule="auto"/>
              <w:rPr>
                <w:rFonts w:ascii="Arial" w:hAnsi="Arial" w:cs="Arial"/>
                <w:bCs/>
                <w:sz w:val="20"/>
                <w:szCs w:val="20"/>
              </w:rPr>
            </w:pPr>
            <w:r w:rsidRPr="00C27906">
              <w:rPr>
                <w:rFonts w:ascii="Arial" w:hAnsi="Arial" w:cs="Arial"/>
                <w:bCs/>
                <w:sz w:val="20"/>
                <w:szCs w:val="20"/>
              </w:rPr>
              <w:t>Minimum 320 Kpa for Polyester nets or minimum 350 Kpa for Polyethylene nets</w:t>
            </w:r>
          </w:p>
        </w:tc>
      </w:tr>
      <w:tr w:rsidR="00B80A7B" w:rsidRPr="00C27906" w:rsidTr="00023C8C">
        <w:trPr>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25535E">
            <w:pPr>
              <w:rPr>
                <w:rFonts w:ascii="Arial" w:hAnsi="Arial" w:cs="Arial"/>
                <w:b/>
                <w:sz w:val="20"/>
                <w:szCs w:val="20"/>
              </w:rPr>
            </w:pPr>
            <w:r w:rsidRPr="00C27906">
              <w:rPr>
                <w:rFonts w:ascii="Arial" w:hAnsi="Arial" w:cs="Arial"/>
                <w:b/>
                <w:sz w:val="20"/>
                <w:szCs w:val="20"/>
              </w:rPr>
              <w:t>Duration of Insecticide Efficacy from first use</w:t>
            </w:r>
          </w:p>
        </w:tc>
        <w:tc>
          <w:tcPr>
            <w:tcW w:w="6840" w:type="dxa"/>
            <w:shd w:val="clear" w:color="auto" w:fill="auto"/>
            <w:tcMar>
              <w:top w:w="0" w:type="dxa"/>
              <w:left w:w="108" w:type="dxa"/>
              <w:bottom w:w="0" w:type="dxa"/>
              <w:right w:w="108" w:type="dxa"/>
            </w:tcMar>
            <w:vAlign w:val="center"/>
            <w:hideMark/>
          </w:tcPr>
          <w:p w:rsidR="00B80A7B" w:rsidRPr="00C27906" w:rsidRDefault="00B80A7B" w:rsidP="00023C8C">
            <w:pPr>
              <w:spacing w:line="360" w:lineRule="auto"/>
              <w:rPr>
                <w:rFonts w:ascii="Arial" w:hAnsi="Arial" w:cs="Arial"/>
                <w:sz w:val="20"/>
                <w:szCs w:val="20"/>
              </w:rPr>
            </w:pPr>
            <w:r w:rsidRPr="00C27906">
              <w:rPr>
                <w:rFonts w:ascii="Arial" w:hAnsi="Arial" w:cs="Arial"/>
                <w:sz w:val="20"/>
                <w:szCs w:val="20"/>
              </w:rPr>
              <w:t>3 Years (minimum)</w:t>
            </w:r>
          </w:p>
        </w:tc>
      </w:tr>
      <w:tr w:rsidR="00B80A7B" w:rsidRPr="00C27906" w:rsidTr="00023C8C">
        <w:trPr>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b/>
                <w:sz w:val="20"/>
                <w:szCs w:val="20"/>
              </w:rPr>
            </w:pPr>
            <w:r w:rsidRPr="00C27906">
              <w:rPr>
                <w:rFonts w:ascii="Arial" w:hAnsi="Arial" w:cs="Arial"/>
                <w:b/>
                <w:sz w:val="20"/>
                <w:szCs w:val="20"/>
              </w:rPr>
              <w:t xml:space="preserve">Yarn </w:t>
            </w:r>
          </w:p>
        </w:tc>
        <w:tc>
          <w:tcPr>
            <w:tcW w:w="684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sz w:val="20"/>
                <w:szCs w:val="20"/>
              </w:rPr>
            </w:pPr>
            <w:r w:rsidRPr="00C27906">
              <w:rPr>
                <w:rFonts w:ascii="Arial" w:hAnsi="Arial" w:cs="Arial"/>
                <w:sz w:val="20"/>
                <w:szCs w:val="20"/>
              </w:rPr>
              <w:t>100 to 150 Denier</w:t>
            </w:r>
          </w:p>
        </w:tc>
      </w:tr>
      <w:tr w:rsidR="00B80A7B" w:rsidRPr="00C27906" w:rsidTr="00023C8C">
        <w:trPr>
          <w:trHeight w:val="400"/>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b/>
                <w:sz w:val="20"/>
                <w:szCs w:val="20"/>
              </w:rPr>
            </w:pPr>
            <w:r>
              <w:rPr>
                <w:rFonts w:ascii="Arial" w:hAnsi="Arial" w:cs="Arial"/>
                <w:b/>
                <w:sz w:val="20"/>
                <w:szCs w:val="20"/>
              </w:rPr>
              <w:t>Mesh Size (holes/sq cm</w:t>
            </w:r>
            <w:r w:rsidRPr="00C27906">
              <w:rPr>
                <w:rFonts w:ascii="Arial" w:hAnsi="Arial" w:cs="Arial"/>
                <w:b/>
                <w:sz w:val="20"/>
                <w:szCs w:val="20"/>
              </w:rPr>
              <w:t>)</w:t>
            </w:r>
          </w:p>
        </w:tc>
        <w:tc>
          <w:tcPr>
            <w:tcW w:w="6840" w:type="dxa"/>
            <w:shd w:val="clear" w:color="auto" w:fill="auto"/>
            <w:tcMar>
              <w:top w:w="0" w:type="dxa"/>
              <w:left w:w="108" w:type="dxa"/>
              <w:bottom w:w="0" w:type="dxa"/>
              <w:right w:w="108" w:type="dxa"/>
            </w:tcMar>
            <w:vAlign w:val="center"/>
            <w:hideMark/>
          </w:tcPr>
          <w:p w:rsidR="00B80A7B" w:rsidRPr="00DB7DA2" w:rsidRDefault="00B80A7B" w:rsidP="00023C8C">
            <w:pPr>
              <w:rPr>
                <w:rFonts w:ascii="Arial" w:hAnsi="Arial" w:cs="Arial"/>
                <w:sz w:val="20"/>
                <w:szCs w:val="20"/>
              </w:rPr>
            </w:pPr>
            <w:r>
              <w:rPr>
                <w:rFonts w:ascii="Arial" w:hAnsi="Arial" w:cs="Arial"/>
                <w:sz w:val="20"/>
                <w:szCs w:val="20"/>
              </w:rPr>
              <w:t>24 holes per square cm to</w:t>
            </w:r>
            <w:r w:rsidRPr="00DB7DA2">
              <w:rPr>
                <w:rFonts w:ascii="Arial" w:hAnsi="Arial" w:cs="Arial"/>
                <w:sz w:val="20"/>
                <w:szCs w:val="20"/>
              </w:rPr>
              <w:t xml:space="preserve"> 35 holes per square cm</w:t>
            </w:r>
          </w:p>
        </w:tc>
      </w:tr>
      <w:tr w:rsidR="00B80A7B" w:rsidRPr="00C27906" w:rsidTr="00023C8C">
        <w:trPr>
          <w:trHeight w:val="400"/>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b/>
                <w:sz w:val="20"/>
                <w:szCs w:val="20"/>
              </w:rPr>
            </w:pPr>
            <w:r>
              <w:rPr>
                <w:rFonts w:ascii="Arial" w:hAnsi="Arial" w:cs="Arial"/>
                <w:b/>
                <w:sz w:val="20"/>
                <w:szCs w:val="20"/>
              </w:rPr>
              <w:t>Insecticide</w:t>
            </w:r>
          </w:p>
        </w:tc>
        <w:tc>
          <w:tcPr>
            <w:tcW w:w="6840" w:type="dxa"/>
            <w:shd w:val="clear" w:color="auto" w:fill="auto"/>
            <w:tcMar>
              <w:top w:w="0" w:type="dxa"/>
              <w:left w:w="108" w:type="dxa"/>
              <w:bottom w:w="0" w:type="dxa"/>
              <w:right w:w="108" w:type="dxa"/>
            </w:tcMar>
            <w:vAlign w:val="center"/>
            <w:hideMark/>
          </w:tcPr>
          <w:p w:rsidR="00B80A7B" w:rsidRPr="00C27906" w:rsidRDefault="00B80A7B" w:rsidP="00023C8C">
            <w:pPr>
              <w:rPr>
                <w:rFonts w:ascii="Arial" w:hAnsi="Arial" w:cs="Arial"/>
                <w:sz w:val="20"/>
                <w:szCs w:val="20"/>
              </w:rPr>
            </w:pPr>
            <w:r>
              <w:rPr>
                <w:rFonts w:ascii="Arial" w:hAnsi="Arial" w:cs="Arial"/>
                <w:sz w:val="20"/>
                <w:szCs w:val="20"/>
              </w:rPr>
              <w:t xml:space="preserve">55 to 80 </w:t>
            </w:r>
            <w:r w:rsidRPr="00C27906">
              <w:rPr>
                <w:rFonts w:ascii="Arial" w:hAnsi="Arial" w:cs="Arial"/>
                <w:sz w:val="20"/>
                <w:szCs w:val="20"/>
              </w:rPr>
              <w:t>m</w:t>
            </w:r>
            <w:r>
              <w:rPr>
                <w:rFonts w:ascii="Arial" w:hAnsi="Arial" w:cs="Arial"/>
                <w:sz w:val="20"/>
                <w:szCs w:val="20"/>
              </w:rPr>
              <w:t>g</w:t>
            </w:r>
            <w:r w:rsidRPr="00C27906">
              <w:rPr>
                <w:rFonts w:ascii="Arial" w:hAnsi="Arial" w:cs="Arial"/>
                <w:sz w:val="20"/>
                <w:szCs w:val="20"/>
              </w:rPr>
              <w:t>/m</w:t>
            </w:r>
            <w:r w:rsidRPr="00C27906">
              <w:rPr>
                <w:rFonts w:ascii="Arial" w:hAnsi="Arial" w:cs="Arial"/>
                <w:sz w:val="20"/>
                <w:szCs w:val="20"/>
                <w:vertAlign w:val="superscript"/>
              </w:rPr>
              <w:t>2</w:t>
            </w:r>
            <w:r>
              <w:rPr>
                <w:rFonts w:ascii="Arial" w:hAnsi="Arial" w:cs="Arial"/>
                <w:sz w:val="20"/>
                <w:szCs w:val="20"/>
                <w:vertAlign w:val="superscript"/>
              </w:rPr>
              <w:t xml:space="preserve">  </w:t>
            </w:r>
            <w:r>
              <w:rPr>
                <w:rFonts w:ascii="Arial" w:hAnsi="Arial" w:cs="Arial"/>
                <w:sz w:val="20"/>
                <w:szCs w:val="20"/>
              </w:rPr>
              <w:t>(Deltamethrin)</w:t>
            </w:r>
          </w:p>
        </w:tc>
      </w:tr>
      <w:tr w:rsidR="00B80A7B" w:rsidRPr="00C27906" w:rsidTr="00023C8C">
        <w:trPr>
          <w:trHeight w:val="400"/>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spacing w:line="360" w:lineRule="auto"/>
              <w:rPr>
                <w:rFonts w:ascii="Arial" w:hAnsi="Arial" w:cs="Arial"/>
                <w:b/>
                <w:sz w:val="20"/>
                <w:szCs w:val="20"/>
              </w:rPr>
            </w:pPr>
            <w:r w:rsidRPr="000B0982">
              <w:rPr>
                <w:rFonts w:ascii="Arial" w:hAnsi="Arial" w:cs="Arial"/>
                <w:b/>
                <w:sz w:val="20"/>
                <w:szCs w:val="20"/>
              </w:rPr>
              <w:t>Suspension Hooks</w:t>
            </w:r>
          </w:p>
        </w:tc>
        <w:tc>
          <w:tcPr>
            <w:tcW w:w="6840" w:type="dxa"/>
            <w:shd w:val="clear" w:color="auto" w:fill="auto"/>
            <w:tcMar>
              <w:top w:w="0" w:type="dxa"/>
              <w:left w:w="108" w:type="dxa"/>
              <w:bottom w:w="0" w:type="dxa"/>
              <w:right w:w="108" w:type="dxa"/>
            </w:tcMar>
            <w:vAlign w:val="center"/>
            <w:hideMark/>
          </w:tcPr>
          <w:p w:rsidR="00B80A7B" w:rsidRPr="000B0982" w:rsidRDefault="00B80A7B" w:rsidP="00023C8C">
            <w:pPr>
              <w:rPr>
                <w:rFonts w:ascii="Arial" w:hAnsi="Arial" w:cs="Arial"/>
                <w:sz w:val="20"/>
                <w:szCs w:val="20"/>
              </w:rPr>
            </w:pPr>
            <w:r w:rsidRPr="000B0982">
              <w:rPr>
                <w:rFonts w:ascii="Arial" w:hAnsi="Arial" w:cs="Arial"/>
                <w:sz w:val="20"/>
                <w:szCs w:val="20"/>
              </w:rPr>
              <w:t>Net attachment with suspension rings attached by fabric loops.</w:t>
            </w:r>
          </w:p>
          <w:p w:rsidR="00B80A7B" w:rsidRDefault="00B80A7B" w:rsidP="00023C8C">
            <w:pPr>
              <w:rPr>
                <w:rFonts w:ascii="Arial" w:hAnsi="Arial" w:cs="Arial"/>
                <w:sz w:val="20"/>
                <w:szCs w:val="20"/>
              </w:rPr>
            </w:pPr>
            <w:r w:rsidRPr="000B0982">
              <w:rPr>
                <w:rFonts w:ascii="Arial" w:hAnsi="Arial" w:cs="Arial"/>
                <w:sz w:val="20"/>
                <w:szCs w:val="20"/>
              </w:rPr>
              <w:t>Net attachment 6 suspension rings (one at each of the four corners of the top panel and one equidistant</w:t>
            </w:r>
            <w:r>
              <w:rPr>
                <w:rFonts w:ascii="Arial" w:hAnsi="Arial" w:cs="Arial"/>
                <w:sz w:val="20"/>
                <w:szCs w:val="20"/>
              </w:rPr>
              <w:t xml:space="preserve"> </w:t>
            </w:r>
            <w:r w:rsidRPr="000B0982">
              <w:rPr>
                <w:rFonts w:ascii="Arial" w:hAnsi="Arial" w:cs="Arial"/>
                <w:sz w:val="20"/>
                <w:szCs w:val="20"/>
              </w:rPr>
              <w:t>at each of the sides) attached by fabric loops.</w:t>
            </w:r>
          </w:p>
        </w:tc>
      </w:tr>
      <w:tr w:rsidR="00B80A7B" w:rsidRPr="00C27906" w:rsidTr="00023C8C">
        <w:trPr>
          <w:trHeight w:val="877"/>
          <w:jc w:val="center"/>
        </w:trPr>
        <w:tc>
          <w:tcPr>
            <w:tcW w:w="2790" w:type="dxa"/>
            <w:shd w:val="clear" w:color="auto" w:fill="auto"/>
            <w:tcMar>
              <w:top w:w="0" w:type="dxa"/>
              <w:left w:w="108" w:type="dxa"/>
              <w:bottom w:w="0" w:type="dxa"/>
              <w:right w:w="108" w:type="dxa"/>
            </w:tcMar>
            <w:vAlign w:val="center"/>
            <w:hideMark/>
          </w:tcPr>
          <w:p w:rsidR="00B80A7B" w:rsidRPr="00C27906" w:rsidRDefault="00B80A7B" w:rsidP="00023C8C">
            <w:pPr>
              <w:spacing w:line="360" w:lineRule="auto"/>
              <w:rPr>
                <w:rFonts w:ascii="Arial" w:hAnsi="Arial" w:cs="Arial"/>
                <w:b/>
                <w:sz w:val="20"/>
                <w:szCs w:val="20"/>
              </w:rPr>
            </w:pPr>
            <w:r w:rsidRPr="00C27906">
              <w:rPr>
                <w:rFonts w:ascii="Arial" w:hAnsi="Arial" w:cs="Arial"/>
                <w:b/>
                <w:sz w:val="20"/>
                <w:szCs w:val="20"/>
              </w:rPr>
              <w:t>Packing</w:t>
            </w:r>
          </w:p>
        </w:tc>
        <w:tc>
          <w:tcPr>
            <w:tcW w:w="6840" w:type="dxa"/>
            <w:shd w:val="clear" w:color="auto" w:fill="auto"/>
            <w:tcMar>
              <w:top w:w="0" w:type="dxa"/>
              <w:left w:w="108" w:type="dxa"/>
              <w:bottom w:w="0" w:type="dxa"/>
              <w:right w:w="108" w:type="dxa"/>
            </w:tcMar>
            <w:vAlign w:val="center"/>
            <w:hideMark/>
          </w:tcPr>
          <w:p w:rsidR="00B80A7B" w:rsidRDefault="007B47F5" w:rsidP="00EB4113">
            <w:pPr>
              <w:rPr>
                <w:rFonts w:ascii="Arial" w:hAnsi="Arial" w:cs="Arial"/>
                <w:sz w:val="20"/>
                <w:szCs w:val="20"/>
              </w:rPr>
            </w:pPr>
            <w:r>
              <w:rPr>
                <w:rFonts w:ascii="Arial" w:hAnsi="Arial" w:cs="Arial"/>
                <w:sz w:val="20"/>
                <w:szCs w:val="20"/>
              </w:rPr>
              <w:t>5</w:t>
            </w:r>
            <w:r w:rsidR="00B80A7B" w:rsidRPr="00C27906">
              <w:rPr>
                <w:rFonts w:ascii="Arial" w:hAnsi="Arial" w:cs="Arial"/>
                <w:sz w:val="20"/>
                <w:szCs w:val="20"/>
              </w:rPr>
              <w:t>0</w:t>
            </w:r>
            <w:r>
              <w:rPr>
                <w:rFonts w:ascii="Arial" w:hAnsi="Arial" w:cs="Arial"/>
                <w:sz w:val="20"/>
                <w:szCs w:val="20"/>
              </w:rPr>
              <w:t xml:space="preserve"> or 100</w:t>
            </w:r>
            <w:r w:rsidR="00DB6629">
              <w:rPr>
                <w:rFonts w:ascii="Arial" w:hAnsi="Arial" w:cs="Arial"/>
                <w:sz w:val="20"/>
                <w:szCs w:val="20"/>
              </w:rPr>
              <w:t xml:space="preserve"> bed net per </w:t>
            </w:r>
            <w:r w:rsidR="00B80A7B" w:rsidRPr="00C27906">
              <w:rPr>
                <w:rFonts w:ascii="Arial" w:hAnsi="Arial" w:cs="Arial"/>
                <w:sz w:val="20"/>
                <w:szCs w:val="20"/>
              </w:rPr>
              <w:t>bale, packed in polythene bags, having all the markings and instructions for use bearing the tag of</w:t>
            </w:r>
            <w:r w:rsidR="00B80A7B">
              <w:rPr>
                <w:rFonts w:ascii="Arial" w:hAnsi="Arial" w:cs="Arial"/>
                <w:sz w:val="20"/>
                <w:szCs w:val="20"/>
              </w:rPr>
              <w:t xml:space="preserve"> “Free distributio</w:t>
            </w:r>
            <w:r w:rsidR="005F3D56">
              <w:rPr>
                <w:rFonts w:ascii="Arial" w:hAnsi="Arial" w:cs="Arial"/>
                <w:sz w:val="20"/>
                <w:szCs w:val="20"/>
              </w:rPr>
              <w:t>n by Integrated Vector Control</w:t>
            </w:r>
            <w:r w:rsidR="0021746A">
              <w:rPr>
                <w:rFonts w:ascii="Arial" w:hAnsi="Arial" w:cs="Arial"/>
                <w:sz w:val="20"/>
                <w:szCs w:val="20"/>
              </w:rPr>
              <w:t xml:space="preserve"> Program, Health Department</w:t>
            </w:r>
            <w:r w:rsidR="00496E57">
              <w:rPr>
                <w:rFonts w:ascii="Arial" w:hAnsi="Arial" w:cs="Arial"/>
                <w:sz w:val="20"/>
                <w:szCs w:val="20"/>
              </w:rPr>
              <w:t>,</w:t>
            </w:r>
            <w:r w:rsidR="00B80A7B" w:rsidRPr="00C27906">
              <w:rPr>
                <w:rFonts w:ascii="Arial" w:hAnsi="Arial" w:cs="Arial"/>
                <w:sz w:val="20"/>
                <w:szCs w:val="20"/>
              </w:rPr>
              <w:t xml:space="preserve"> Khyber Pakhtunkhwa</w:t>
            </w:r>
            <w:r w:rsidR="005F3D56">
              <w:rPr>
                <w:rFonts w:ascii="Arial" w:hAnsi="Arial" w:cs="Arial"/>
                <w:sz w:val="20"/>
                <w:szCs w:val="20"/>
              </w:rPr>
              <w:t>”</w:t>
            </w:r>
            <w:r w:rsidR="00B80A7B" w:rsidRPr="00C27906">
              <w:rPr>
                <w:rFonts w:ascii="Arial" w:hAnsi="Arial" w:cs="Arial"/>
                <w:sz w:val="20"/>
                <w:szCs w:val="20"/>
              </w:rPr>
              <w:t>.</w:t>
            </w:r>
          </w:p>
          <w:p w:rsidR="00627366" w:rsidRPr="00627366" w:rsidRDefault="00627366" w:rsidP="00627366">
            <w:pPr>
              <w:pStyle w:val="ListParagraph"/>
              <w:autoSpaceDE w:val="0"/>
              <w:autoSpaceDN w:val="0"/>
              <w:adjustRightInd w:val="0"/>
              <w:ind w:left="0"/>
              <w:rPr>
                <w:rFonts w:ascii="Arial" w:hAnsi="Arial" w:cs="Arial"/>
                <w:b/>
                <w:bCs/>
                <w:sz w:val="20"/>
                <w:szCs w:val="20"/>
              </w:rPr>
            </w:pPr>
            <w:r w:rsidRPr="00627366">
              <w:rPr>
                <w:rFonts w:ascii="Arial" w:hAnsi="Arial" w:cs="Arial"/>
                <w:sz w:val="20"/>
                <w:szCs w:val="20"/>
              </w:rPr>
              <w:t xml:space="preserve">The packing should be labeled as </w:t>
            </w:r>
            <w:r w:rsidRPr="00627366">
              <w:rPr>
                <w:rFonts w:ascii="Arial" w:hAnsi="Arial" w:cs="Arial"/>
                <w:b/>
                <w:sz w:val="20"/>
                <w:szCs w:val="20"/>
              </w:rPr>
              <w:t>“Govt: Khyber Pakhtunkhwa, Not For Sale”</w:t>
            </w:r>
            <w:r w:rsidRPr="00627366">
              <w:rPr>
                <w:rFonts w:ascii="Arial" w:hAnsi="Arial" w:cs="Arial"/>
                <w:sz w:val="20"/>
                <w:szCs w:val="20"/>
              </w:rPr>
              <w:t>.</w:t>
            </w:r>
          </w:p>
          <w:p w:rsidR="00627366" w:rsidRPr="00C27906" w:rsidRDefault="00627366" w:rsidP="00EB4113">
            <w:pPr>
              <w:rPr>
                <w:rFonts w:ascii="Arial" w:hAnsi="Arial" w:cs="Arial"/>
                <w:sz w:val="20"/>
                <w:szCs w:val="20"/>
              </w:rPr>
            </w:pPr>
          </w:p>
        </w:tc>
      </w:tr>
    </w:tbl>
    <w:p w:rsidR="00B80A7B" w:rsidRDefault="00B80A7B" w:rsidP="00B80A7B">
      <w:pPr>
        <w:autoSpaceDE w:val="0"/>
        <w:autoSpaceDN w:val="0"/>
        <w:adjustRightInd w:val="0"/>
        <w:contextualSpacing/>
        <w:jc w:val="both"/>
        <w:rPr>
          <w:rFonts w:ascii="Arial" w:hAnsi="Arial" w:cs="Arial"/>
          <w:sz w:val="28"/>
        </w:rPr>
      </w:pPr>
    </w:p>
    <w:p w:rsidR="00B80A7B" w:rsidRDefault="00B80A7B" w:rsidP="00B80A7B">
      <w:pPr>
        <w:pStyle w:val="ListParagraph"/>
        <w:ind w:left="270"/>
        <w:rPr>
          <w:rFonts w:ascii="Arial" w:hAnsi="Arial" w:cs="Arial"/>
          <w:b/>
          <w:sz w:val="28"/>
        </w:rPr>
      </w:pPr>
    </w:p>
    <w:p w:rsidR="00B80A7B" w:rsidRDefault="00AD0D17" w:rsidP="00B80A7B">
      <w:pPr>
        <w:pStyle w:val="ListParagraph"/>
        <w:numPr>
          <w:ilvl w:val="0"/>
          <w:numId w:val="25"/>
        </w:numPr>
        <w:ind w:left="270" w:hanging="270"/>
        <w:rPr>
          <w:rFonts w:ascii="Arial" w:hAnsi="Arial" w:cs="Arial"/>
          <w:b/>
          <w:sz w:val="28"/>
        </w:rPr>
      </w:pPr>
      <w:r>
        <w:rPr>
          <w:rFonts w:ascii="Arial" w:hAnsi="Arial" w:cs="Arial"/>
          <w:b/>
          <w:sz w:val="28"/>
        </w:rPr>
        <w:t>DRUG / MEDICINE</w:t>
      </w:r>
      <w:r w:rsidR="00B80A7B">
        <w:rPr>
          <w:rFonts w:ascii="Arial" w:hAnsi="Arial" w:cs="Arial"/>
          <w:b/>
          <w:sz w:val="28"/>
        </w:rPr>
        <w:t xml:space="preserve"> ITEMS</w:t>
      </w:r>
    </w:p>
    <w:p w:rsidR="00B80A7B" w:rsidRDefault="00B80A7B" w:rsidP="00B80A7B">
      <w:pPr>
        <w:rPr>
          <w:rFonts w:ascii="Arial" w:hAnsi="Arial" w:cs="Arial"/>
          <w:b/>
          <w:sz w:val="28"/>
        </w:rPr>
      </w:pPr>
    </w:p>
    <w:tbl>
      <w:tblPr>
        <w:tblStyle w:val="TableGrid"/>
        <w:tblW w:w="0" w:type="auto"/>
        <w:tblLook w:val="04A0" w:firstRow="1" w:lastRow="0" w:firstColumn="1" w:lastColumn="0" w:noHBand="0" w:noVBand="1"/>
      </w:tblPr>
      <w:tblGrid>
        <w:gridCol w:w="1093"/>
        <w:gridCol w:w="5155"/>
        <w:gridCol w:w="3238"/>
      </w:tblGrid>
      <w:tr w:rsidR="00B80A7B" w:rsidTr="005C3A51">
        <w:tc>
          <w:tcPr>
            <w:tcW w:w="1093" w:type="dxa"/>
          </w:tcPr>
          <w:p w:rsidR="00B80A7B" w:rsidRPr="003C66D2" w:rsidRDefault="00B80A7B" w:rsidP="00023C8C">
            <w:pPr>
              <w:jc w:val="center"/>
              <w:rPr>
                <w:rFonts w:ascii="Arial" w:hAnsi="Arial" w:cs="Arial"/>
                <w:b/>
              </w:rPr>
            </w:pPr>
            <w:r w:rsidRPr="003C66D2">
              <w:rPr>
                <w:rFonts w:ascii="Arial" w:hAnsi="Arial" w:cs="Arial"/>
                <w:b/>
              </w:rPr>
              <w:t>S.No</w:t>
            </w:r>
          </w:p>
        </w:tc>
        <w:tc>
          <w:tcPr>
            <w:tcW w:w="5155" w:type="dxa"/>
          </w:tcPr>
          <w:p w:rsidR="00B80A7B" w:rsidRPr="003C66D2" w:rsidRDefault="00B80A7B" w:rsidP="00023C8C">
            <w:pPr>
              <w:rPr>
                <w:rFonts w:ascii="Arial" w:hAnsi="Arial" w:cs="Arial"/>
                <w:b/>
              </w:rPr>
            </w:pPr>
            <w:r w:rsidRPr="003C66D2">
              <w:rPr>
                <w:rFonts w:ascii="Arial" w:hAnsi="Arial" w:cs="Arial"/>
                <w:b/>
              </w:rPr>
              <w:t>Item</w:t>
            </w:r>
          </w:p>
        </w:tc>
        <w:tc>
          <w:tcPr>
            <w:tcW w:w="3238" w:type="dxa"/>
          </w:tcPr>
          <w:p w:rsidR="00B80A7B" w:rsidRPr="003C66D2" w:rsidRDefault="00B80A7B" w:rsidP="00023C8C">
            <w:pPr>
              <w:jc w:val="center"/>
              <w:rPr>
                <w:rFonts w:ascii="Arial" w:hAnsi="Arial" w:cs="Arial"/>
                <w:b/>
              </w:rPr>
            </w:pPr>
            <w:r>
              <w:rPr>
                <w:rFonts w:ascii="Arial" w:hAnsi="Arial" w:cs="Arial"/>
                <w:b/>
              </w:rPr>
              <w:t>Concentration</w:t>
            </w:r>
          </w:p>
        </w:tc>
      </w:tr>
      <w:tr w:rsidR="00961A92" w:rsidTr="009C1EEE">
        <w:tc>
          <w:tcPr>
            <w:tcW w:w="1093" w:type="dxa"/>
          </w:tcPr>
          <w:p w:rsidR="00961A92" w:rsidRPr="003C66D2" w:rsidRDefault="00961A92" w:rsidP="00961A92">
            <w:pPr>
              <w:jc w:val="center"/>
              <w:rPr>
                <w:rFonts w:ascii="Arial" w:hAnsi="Arial" w:cs="Arial"/>
              </w:rPr>
            </w:pPr>
            <w:r>
              <w:rPr>
                <w:rFonts w:ascii="Arial" w:hAnsi="Arial" w:cs="Arial"/>
              </w:rPr>
              <w:t>01</w:t>
            </w:r>
          </w:p>
        </w:tc>
        <w:tc>
          <w:tcPr>
            <w:tcW w:w="5155" w:type="dxa"/>
            <w:vAlign w:val="center"/>
          </w:tcPr>
          <w:p w:rsidR="00961A92" w:rsidRDefault="00961A92" w:rsidP="00961A92">
            <w:pPr>
              <w:rPr>
                <w:rFonts w:ascii="Arial" w:hAnsi="Arial" w:cs="Arial"/>
                <w:color w:val="000000"/>
              </w:rPr>
            </w:pPr>
            <w:r>
              <w:rPr>
                <w:rFonts w:ascii="Arial" w:hAnsi="Arial" w:cs="Arial"/>
                <w:color w:val="000000"/>
              </w:rPr>
              <w:t>Meglumine Antimoniate</w:t>
            </w:r>
          </w:p>
        </w:tc>
        <w:tc>
          <w:tcPr>
            <w:tcW w:w="3238" w:type="dxa"/>
          </w:tcPr>
          <w:p w:rsidR="00961A92" w:rsidRPr="000D04E4" w:rsidRDefault="00961A92" w:rsidP="00961A92">
            <w:pPr>
              <w:jc w:val="center"/>
              <w:rPr>
                <w:rFonts w:ascii="Arial" w:hAnsi="Arial" w:cs="Arial"/>
                <w:color w:val="000000"/>
              </w:rPr>
            </w:pPr>
            <w:r>
              <w:rPr>
                <w:rFonts w:ascii="Arial" w:hAnsi="Arial" w:cs="Arial"/>
                <w:color w:val="000000"/>
              </w:rPr>
              <w:t>1,5g/5ml</w:t>
            </w:r>
          </w:p>
        </w:tc>
      </w:tr>
      <w:tr w:rsidR="009958DE" w:rsidTr="00DE3785">
        <w:tc>
          <w:tcPr>
            <w:tcW w:w="1093" w:type="dxa"/>
          </w:tcPr>
          <w:p w:rsidR="009958DE" w:rsidRPr="003C66D2" w:rsidRDefault="009958DE" w:rsidP="009958DE">
            <w:pPr>
              <w:jc w:val="center"/>
              <w:rPr>
                <w:rFonts w:ascii="Arial" w:hAnsi="Arial" w:cs="Arial"/>
              </w:rPr>
            </w:pPr>
            <w:r>
              <w:rPr>
                <w:rFonts w:ascii="Arial" w:hAnsi="Arial" w:cs="Arial"/>
              </w:rPr>
              <w:t>02</w:t>
            </w:r>
          </w:p>
        </w:tc>
        <w:tc>
          <w:tcPr>
            <w:tcW w:w="5155" w:type="dxa"/>
          </w:tcPr>
          <w:p w:rsidR="009958DE" w:rsidRDefault="009958DE" w:rsidP="009958DE">
            <w:pPr>
              <w:rPr>
                <w:rFonts w:ascii="Arial" w:hAnsi="Arial" w:cs="Arial"/>
              </w:rPr>
            </w:pPr>
            <w:r>
              <w:rPr>
                <w:rFonts w:ascii="Arial" w:hAnsi="Arial" w:cs="Arial"/>
              </w:rPr>
              <w:t>Sodium Stibogluconate</w:t>
            </w:r>
          </w:p>
        </w:tc>
        <w:tc>
          <w:tcPr>
            <w:tcW w:w="3238" w:type="dxa"/>
          </w:tcPr>
          <w:p w:rsidR="009958DE" w:rsidRDefault="009958DE" w:rsidP="009958DE">
            <w:pPr>
              <w:jc w:val="center"/>
              <w:rPr>
                <w:rFonts w:ascii="Arial" w:hAnsi="Arial" w:cs="Arial"/>
              </w:rPr>
            </w:pPr>
            <w:r>
              <w:rPr>
                <w:rFonts w:ascii="Arial" w:hAnsi="Arial" w:cs="Arial"/>
              </w:rPr>
              <w:t>30ml</w:t>
            </w:r>
          </w:p>
        </w:tc>
      </w:tr>
      <w:tr w:rsidR="009958DE" w:rsidTr="00DE3785">
        <w:tc>
          <w:tcPr>
            <w:tcW w:w="1093" w:type="dxa"/>
          </w:tcPr>
          <w:p w:rsidR="009958DE" w:rsidRPr="003C66D2" w:rsidRDefault="009958DE" w:rsidP="009958DE">
            <w:pPr>
              <w:jc w:val="center"/>
              <w:rPr>
                <w:rFonts w:ascii="Arial" w:hAnsi="Arial" w:cs="Arial"/>
              </w:rPr>
            </w:pPr>
            <w:r>
              <w:rPr>
                <w:rFonts w:ascii="Arial" w:hAnsi="Arial" w:cs="Arial"/>
              </w:rPr>
              <w:t>03</w:t>
            </w:r>
          </w:p>
        </w:tc>
        <w:tc>
          <w:tcPr>
            <w:tcW w:w="5155" w:type="dxa"/>
          </w:tcPr>
          <w:p w:rsidR="009958DE" w:rsidRPr="003C66D2" w:rsidRDefault="009958DE" w:rsidP="009958DE">
            <w:pPr>
              <w:rPr>
                <w:rFonts w:ascii="Arial" w:hAnsi="Arial" w:cs="Arial"/>
              </w:rPr>
            </w:pPr>
            <w:r>
              <w:rPr>
                <w:rFonts w:ascii="Arial" w:hAnsi="Arial" w:cs="Arial"/>
              </w:rPr>
              <w:t>Dextra</w:t>
            </w:r>
            <w:r w:rsidRPr="003C66D2">
              <w:rPr>
                <w:rFonts w:ascii="Arial" w:hAnsi="Arial" w:cs="Arial"/>
              </w:rPr>
              <w:t>n 40</w:t>
            </w:r>
            <w:r>
              <w:rPr>
                <w:rFonts w:ascii="Arial" w:hAnsi="Arial" w:cs="Arial"/>
              </w:rPr>
              <w:t xml:space="preserve"> </w:t>
            </w:r>
          </w:p>
        </w:tc>
        <w:tc>
          <w:tcPr>
            <w:tcW w:w="3238" w:type="dxa"/>
          </w:tcPr>
          <w:p w:rsidR="009958DE" w:rsidRPr="003C66D2" w:rsidRDefault="009958DE" w:rsidP="009958DE">
            <w:pPr>
              <w:jc w:val="center"/>
              <w:rPr>
                <w:rFonts w:ascii="Arial" w:hAnsi="Arial" w:cs="Arial"/>
              </w:rPr>
            </w:pPr>
            <w:r>
              <w:rPr>
                <w:rFonts w:ascii="Arial" w:hAnsi="Arial" w:cs="Arial"/>
              </w:rPr>
              <w:t>Infusion with drip set</w:t>
            </w:r>
          </w:p>
        </w:tc>
      </w:tr>
      <w:tr w:rsidR="009958DE" w:rsidTr="005C3A51">
        <w:tc>
          <w:tcPr>
            <w:tcW w:w="1093" w:type="dxa"/>
          </w:tcPr>
          <w:p w:rsidR="009958DE" w:rsidRPr="003C66D2" w:rsidRDefault="009958DE" w:rsidP="009958DE">
            <w:pPr>
              <w:jc w:val="center"/>
              <w:rPr>
                <w:rFonts w:ascii="Arial" w:hAnsi="Arial" w:cs="Arial"/>
              </w:rPr>
            </w:pPr>
            <w:r>
              <w:rPr>
                <w:rFonts w:ascii="Arial" w:hAnsi="Arial" w:cs="Arial"/>
              </w:rPr>
              <w:t>04</w:t>
            </w:r>
          </w:p>
        </w:tc>
        <w:tc>
          <w:tcPr>
            <w:tcW w:w="5155" w:type="dxa"/>
          </w:tcPr>
          <w:p w:rsidR="009958DE" w:rsidRPr="003C66D2" w:rsidRDefault="009958DE" w:rsidP="009958DE">
            <w:pPr>
              <w:rPr>
                <w:rFonts w:ascii="Arial" w:hAnsi="Arial" w:cs="Arial"/>
              </w:rPr>
            </w:pPr>
            <w:r w:rsidRPr="003C66D2">
              <w:rPr>
                <w:rFonts w:ascii="Arial" w:hAnsi="Arial" w:cs="Arial"/>
              </w:rPr>
              <w:t>Tab: Primaquine (PQ)</w:t>
            </w:r>
          </w:p>
        </w:tc>
        <w:tc>
          <w:tcPr>
            <w:tcW w:w="3238" w:type="dxa"/>
          </w:tcPr>
          <w:p w:rsidR="009958DE" w:rsidRPr="003C66D2" w:rsidRDefault="009958DE" w:rsidP="009958DE">
            <w:pPr>
              <w:jc w:val="center"/>
              <w:rPr>
                <w:rFonts w:ascii="Arial" w:hAnsi="Arial" w:cs="Arial"/>
              </w:rPr>
            </w:pPr>
            <w:r>
              <w:rPr>
                <w:rFonts w:ascii="Arial" w:hAnsi="Arial" w:cs="Arial"/>
              </w:rPr>
              <w:t>7.5mg</w:t>
            </w:r>
          </w:p>
        </w:tc>
      </w:tr>
      <w:tr w:rsidR="009958DE" w:rsidTr="005C3A51">
        <w:tc>
          <w:tcPr>
            <w:tcW w:w="1093" w:type="dxa"/>
          </w:tcPr>
          <w:p w:rsidR="009958DE" w:rsidRPr="003C66D2" w:rsidRDefault="009958DE" w:rsidP="009958DE">
            <w:pPr>
              <w:jc w:val="center"/>
              <w:rPr>
                <w:rFonts w:ascii="Arial" w:hAnsi="Arial" w:cs="Arial"/>
              </w:rPr>
            </w:pPr>
            <w:r>
              <w:rPr>
                <w:rFonts w:ascii="Arial" w:hAnsi="Arial" w:cs="Arial"/>
              </w:rPr>
              <w:t>05</w:t>
            </w:r>
          </w:p>
        </w:tc>
        <w:tc>
          <w:tcPr>
            <w:tcW w:w="5155" w:type="dxa"/>
          </w:tcPr>
          <w:p w:rsidR="009958DE" w:rsidRPr="003C66D2" w:rsidRDefault="009958DE" w:rsidP="009958DE">
            <w:pPr>
              <w:rPr>
                <w:rFonts w:ascii="Arial" w:hAnsi="Arial" w:cs="Arial"/>
              </w:rPr>
            </w:pPr>
            <w:r w:rsidRPr="003C66D2">
              <w:rPr>
                <w:rFonts w:ascii="Arial" w:hAnsi="Arial" w:cs="Arial"/>
              </w:rPr>
              <w:t>Tab: Primaquine (PQ)</w:t>
            </w:r>
          </w:p>
        </w:tc>
        <w:tc>
          <w:tcPr>
            <w:tcW w:w="3238" w:type="dxa"/>
          </w:tcPr>
          <w:p w:rsidR="009958DE" w:rsidRPr="003C66D2" w:rsidRDefault="009958DE" w:rsidP="009958DE">
            <w:pPr>
              <w:jc w:val="center"/>
              <w:rPr>
                <w:rFonts w:ascii="Arial" w:hAnsi="Arial" w:cs="Arial"/>
              </w:rPr>
            </w:pPr>
            <w:r>
              <w:rPr>
                <w:rFonts w:ascii="Arial" w:hAnsi="Arial" w:cs="Arial"/>
              </w:rPr>
              <w:t>15mg</w:t>
            </w:r>
          </w:p>
        </w:tc>
      </w:tr>
      <w:tr w:rsidR="009958DE" w:rsidTr="005C3A51">
        <w:tc>
          <w:tcPr>
            <w:tcW w:w="1093" w:type="dxa"/>
          </w:tcPr>
          <w:p w:rsidR="009958DE" w:rsidRPr="003C66D2" w:rsidRDefault="009958DE" w:rsidP="009958DE">
            <w:pPr>
              <w:jc w:val="center"/>
              <w:rPr>
                <w:rFonts w:ascii="Arial" w:hAnsi="Arial" w:cs="Arial"/>
              </w:rPr>
            </w:pPr>
            <w:r>
              <w:rPr>
                <w:rFonts w:ascii="Arial" w:hAnsi="Arial" w:cs="Arial"/>
              </w:rPr>
              <w:t>06</w:t>
            </w:r>
          </w:p>
        </w:tc>
        <w:tc>
          <w:tcPr>
            <w:tcW w:w="5155" w:type="dxa"/>
          </w:tcPr>
          <w:p w:rsidR="009958DE" w:rsidRPr="003C66D2" w:rsidRDefault="009958DE" w:rsidP="009958DE">
            <w:pPr>
              <w:rPr>
                <w:rFonts w:ascii="Arial" w:hAnsi="Arial" w:cs="Arial"/>
              </w:rPr>
            </w:pPr>
            <w:r w:rsidRPr="003C66D2">
              <w:rPr>
                <w:rFonts w:ascii="Arial" w:hAnsi="Arial" w:cs="Arial"/>
              </w:rPr>
              <w:t xml:space="preserve">Tab: Chloroquine (CQ) </w:t>
            </w:r>
          </w:p>
        </w:tc>
        <w:tc>
          <w:tcPr>
            <w:tcW w:w="3238" w:type="dxa"/>
          </w:tcPr>
          <w:p w:rsidR="009958DE" w:rsidRPr="003C66D2" w:rsidRDefault="009958DE" w:rsidP="009958DE">
            <w:pPr>
              <w:jc w:val="center"/>
              <w:rPr>
                <w:rFonts w:ascii="Arial" w:hAnsi="Arial" w:cs="Arial"/>
              </w:rPr>
            </w:pPr>
            <w:r w:rsidRPr="003C66D2">
              <w:rPr>
                <w:rFonts w:ascii="Arial" w:hAnsi="Arial" w:cs="Arial"/>
              </w:rPr>
              <w:t>250mg</w:t>
            </w:r>
          </w:p>
        </w:tc>
      </w:tr>
      <w:tr w:rsidR="009958DE" w:rsidTr="005C3A51">
        <w:tc>
          <w:tcPr>
            <w:tcW w:w="1093" w:type="dxa"/>
          </w:tcPr>
          <w:p w:rsidR="009958DE" w:rsidRDefault="0025535E" w:rsidP="009958DE">
            <w:pPr>
              <w:jc w:val="center"/>
              <w:rPr>
                <w:rFonts w:ascii="Arial" w:hAnsi="Arial" w:cs="Arial"/>
              </w:rPr>
            </w:pPr>
            <w:r>
              <w:rPr>
                <w:rFonts w:ascii="Arial" w:hAnsi="Arial" w:cs="Arial"/>
              </w:rPr>
              <w:t>07</w:t>
            </w:r>
          </w:p>
        </w:tc>
        <w:tc>
          <w:tcPr>
            <w:tcW w:w="5155" w:type="dxa"/>
          </w:tcPr>
          <w:p w:rsidR="009958DE" w:rsidRDefault="009958DE" w:rsidP="009958DE">
            <w:pPr>
              <w:rPr>
                <w:rFonts w:ascii="Arial" w:hAnsi="Arial" w:cs="Arial"/>
              </w:rPr>
            </w:pPr>
            <w:r w:rsidRPr="00E32392">
              <w:rPr>
                <w:rFonts w:ascii="Arial" w:hAnsi="Arial" w:cs="Arial"/>
              </w:rPr>
              <w:t>Quinine Tablet</w:t>
            </w:r>
          </w:p>
        </w:tc>
        <w:tc>
          <w:tcPr>
            <w:tcW w:w="3238" w:type="dxa"/>
          </w:tcPr>
          <w:p w:rsidR="009958DE" w:rsidRDefault="009958DE" w:rsidP="009958DE">
            <w:pPr>
              <w:jc w:val="center"/>
              <w:rPr>
                <w:rFonts w:ascii="Arial" w:hAnsi="Arial" w:cs="Arial"/>
              </w:rPr>
            </w:pPr>
            <w:r>
              <w:rPr>
                <w:rFonts w:ascii="Arial" w:hAnsi="Arial" w:cs="Arial"/>
              </w:rPr>
              <w:t>300mg</w:t>
            </w:r>
          </w:p>
        </w:tc>
      </w:tr>
    </w:tbl>
    <w:p w:rsidR="00151F93" w:rsidRDefault="00151F93" w:rsidP="00151F93">
      <w:pPr>
        <w:autoSpaceDE w:val="0"/>
        <w:autoSpaceDN w:val="0"/>
        <w:adjustRightInd w:val="0"/>
        <w:rPr>
          <w:rFonts w:ascii="Arial" w:hAnsi="Arial" w:cs="Arial"/>
          <w:szCs w:val="22"/>
        </w:rPr>
      </w:pPr>
    </w:p>
    <w:p w:rsidR="00151F93" w:rsidRPr="00151F93" w:rsidRDefault="00151F93" w:rsidP="0025535E">
      <w:pPr>
        <w:autoSpaceDE w:val="0"/>
        <w:autoSpaceDN w:val="0"/>
        <w:adjustRightInd w:val="0"/>
        <w:jc w:val="both"/>
        <w:rPr>
          <w:rFonts w:ascii="Arial" w:hAnsi="Arial" w:cs="Arial"/>
          <w:b/>
          <w:bCs/>
          <w:sz w:val="26"/>
        </w:rPr>
      </w:pPr>
      <w:r w:rsidRPr="00151F93">
        <w:rPr>
          <w:rFonts w:ascii="Arial" w:hAnsi="Arial" w:cs="Arial"/>
          <w:szCs w:val="22"/>
        </w:rPr>
        <w:t xml:space="preserve">All drug/medicine packing should be labeled as </w:t>
      </w:r>
      <w:r w:rsidRPr="00151F93">
        <w:rPr>
          <w:rFonts w:ascii="Arial" w:hAnsi="Arial" w:cs="Arial"/>
          <w:b/>
          <w:szCs w:val="22"/>
        </w:rPr>
        <w:t>“Govt: Khyber Pakhtunkhwa, Not For Sale”</w:t>
      </w:r>
      <w:r w:rsidRPr="00151F93">
        <w:rPr>
          <w:rFonts w:ascii="Arial" w:hAnsi="Arial" w:cs="Arial"/>
          <w:szCs w:val="22"/>
        </w:rPr>
        <w:t>.</w:t>
      </w:r>
    </w:p>
    <w:p w:rsidR="006F2FC3" w:rsidRPr="00DC27D7" w:rsidRDefault="006F2FC3" w:rsidP="005C3A51">
      <w:pPr>
        <w:ind w:right="-86"/>
        <w:rPr>
          <w:rFonts w:ascii="Arial" w:hAnsi="Arial" w:cs="Arial"/>
          <w:b/>
          <w:sz w:val="32"/>
          <w:u w:val="single"/>
        </w:rPr>
      </w:pPr>
    </w:p>
    <w:p w:rsidR="00710E7F" w:rsidRPr="00B4279D" w:rsidRDefault="00710E7F" w:rsidP="00710E7F">
      <w:pPr>
        <w:tabs>
          <w:tab w:val="left" w:pos="900"/>
        </w:tabs>
        <w:spacing w:before="120" w:after="120"/>
        <w:jc w:val="both"/>
        <w:rPr>
          <w:rFonts w:ascii="Arial" w:hAnsi="Arial" w:cs="Arial"/>
          <w:b/>
        </w:rPr>
      </w:pPr>
      <w:r w:rsidRPr="00B4279D">
        <w:rPr>
          <w:rFonts w:ascii="Arial" w:hAnsi="Arial" w:cs="Arial"/>
          <w:b/>
        </w:rPr>
        <w:t>Supply Schedule:</w:t>
      </w:r>
    </w:p>
    <w:p w:rsidR="00710E7F" w:rsidRPr="00B4279D" w:rsidRDefault="00710E7F" w:rsidP="00D11420">
      <w:pPr>
        <w:pStyle w:val="ListParagraph"/>
        <w:numPr>
          <w:ilvl w:val="0"/>
          <w:numId w:val="15"/>
        </w:numPr>
        <w:tabs>
          <w:tab w:val="left" w:pos="900"/>
        </w:tabs>
        <w:spacing w:before="120" w:after="120"/>
        <w:contextualSpacing/>
        <w:jc w:val="both"/>
        <w:rPr>
          <w:rFonts w:ascii="Arial" w:hAnsi="Arial" w:cs="Arial"/>
          <w:b/>
        </w:rPr>
      </w:pPr>
      <w:r w:rsidRPr="00B4279D">
        <w:rPr>
          <w:rFonts w:ascii="Arial" w:hAnsi="Arial" w:cs="Arial"/>
          <w:b/>
        </w:rPr>
        <w:t>For Imported Goods:</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gridCol w:w="2610"/>
        <w:gridCol w:w="2610"/>
      </w:tblGrid>
      <w:tr w:rsidR="00710E7F" w:rsidRPr="00B4279D" w:rsidTr="00AD762D">
        <w:trPr>
          <w:trHeight w:val="548"/>
        </w:trPr>
        <w:tc>
          <w:tcPr>
            <w:tcW w:w="4140" w:type="dxa"/>
          </w:tcPr>
          <w:p w:rsidR="00710E7F" w:rsidRPr="00B4279D" w:rsidRDefault="00710E7F" w:rsidP="00AD762D">
            <w:pPr>
              <w:jc w:val="both"/>
              <w:rPr>
                <w:rFonts w:ascii="Arial" w:hAnsi="Arial" w:cs="Arial"/>
                <w:b/>
              </w:rPr>
            </w:pPr>
            <w:r w:rsidRPr="00B4279D">
              <w:rPr>
                <w:rFonts w:ascii="Arial" w:hAnsi="Arial" w:cs="Arial"/>
                <w:b/>
              </w:rPr>
              <w:t>Mode of Penalty</w:t>
            </w:r>
          </w:p>
        </w:tc>
        <w:tc>
          <w:tcPr>
            <w:tcW w:w="2610" w:type="dxa"/>
          </w:tcPr>
          <w:p w:rsidR="00710E7F" w:rsidRPr="00B4279D" w:rsidRDefault="00710E7F" w:rsidP="00AD762D">
            <w:pPr>
              <w:jc w:val="center"/>
              <w:rPr>
                <w:rFonts w:ascii="Arial" w:hAnsi="Arial" w:cs="Arial"/>
                <w:b/>
              </w:rPr>
            </w:pPr>
            <w:r w:rsidRPr="00B4279D">
              <w:rPr>
                <w:rFonts w:ascii="Arial" w:hAnsi="Arial" w:cs="Arial"/>
                <w:b/>
              </w:rPr>
              <w:t>100% Quantity as per Purchase Order</w:t>
            </w:r>
          </w:p>
        </w:tc>
        <w:tc>
          <w:tcPr>
            <w:tcW w:w="2610" w:type="dxa"/>
          </w:tcPr>
          <w:p w:rsidR="00710E7F" w:rsidRPr="00B4279D" w:rsidRDefault="00710E7F" w:rsidP="00AD762D">
            <w:pPr>
              <w:jc w:val="center"/>
              <w:rPr>
                <w:rFonts w:ascii="Arial" w:hAnsi="Arial" w:cs="Arial"/>
                <w:b/>
              </w:rPr>
            </w:pPr>
            <w:r w:rsidRPr="00B4279D">
              <w:rPr>
                <w:rFonts w:ascii="Arial" w:hAnsi="Arial" w:cs="Arial"/>
                <w:b/>
              </w:rPr>
              <w:t>Total delivery period</w:t>
            </w:r>
          </w:p>
        </w:tc>
      </w:tr>
      <w:tr w:rsidR="00710E7F" w:rsidRPr="00B4279D" w:rsidTr="00AD762D">
        <w:trPr>
          <w:trHeight w:val="620"/>
        </w:trPr>
        <w:tc>
          <w:tcPr>
            <w:tcW w:w="4140" w:type="dxa"/>
            <w:vAlign w:val="center"/>
          </w:tcPr>
          <w:p w:rsidR="00710E7F" w:rsidRPr="00B4279D" w:rsidRDefault="00710E7F" w:rsidP="00AD762D">
            <w:pPr>
              <w:ind w:left="1052" w:hanging="1052"/>
              <w:rPr>
                <w:rFonts w:ascii="Arial" w:hAnsi="Arial" w:cs="Arial"/>
              </w:rPr>
            </w:pPr>
            <w:r w:rsidRPr="00B4279D">
              <w:rPr>
                <w:rFonts w:ascii="Arial" w:hAnsi="Arial" w:cs="Arial"/>
              </w:rPr>
              <w:t>Without penalty</w:t>
            </w:r>
          </w:p>
        </w:tc>
        <w:tc>
          <w:tcPr>
            <w:tcW w:w="2610" w:type="dxa"/>
            <w:vAlign w:val="center"/>
          </w:tcPr>
          <w:p w:rsidR="00710E7F" w:rsidRPr="00B4279D" w:rsidRDefault="00710E7F" w:rsidP="00C207C8">
            <w:pPr>
              <w:jc w:val="center"/>
              <w:rPr>
                <w:rFonts w:ascii="Arial" w:hAnsi="Arial" w:cs="Arial"/>
              </w:rPr>
            </w:pPr>
            <w:r w:rsidRPr="00B4279D">
              <w:rPr>
                <w:rFonts w:ascii="Arial" w:hAnsi="Arial" w:cs="Arial"/>
              </w:rPr>
              <w:t>90 days</w:t>
            </w:r>
          </w:p>
        </w:tc>
        <w:tc>
          <w:tcPr>
            <w:tcW w:w="2610" w:type="dxa"/>
            <w:vAlign w:val="center"/>
          </w:tcPr>
          <w:p w:rsidR="00710E7F" w:rsidRPr="00B4279D" w:rsidRDefault="00710E7F" w:rsidP="00AD762D">
            <w:pPr>
              <w:jc w:val="center"/>
              <w:rPr>
                <w:rFonts w:ascii="Arial" w:hAnsi="Arial" w:cs="Arial"/>
              </w:rPr>
            </w:pPr>
            <w:r w:rsidRPr="00B4279D">
              <w:rPr>
                <w:rFonts w:ascii="Arial" w:hAnsi="Arial" w:cs="Arial"/>
              </w:rPr>
              <w:t>90 days</w:t>
            </w:r>
          </w:p>
        </w:tc>
      </w:tr>
      <w:tr w:rsidR="00710E7F" w:rsidRPr="00B4279D" w:rsidTr="00AD762D">
        <w:trPr>
          <w:trHeight w:val="944"/>
        </w:trPr>
        <w:tc>
          <w:tcPr>
            <w:tcW w:w="4140" w:type="dxa"/>
            <w:vAlign w:val="center"/>
          </w:tcPr>
          <w:p w:rsidR="00710E7F" w:rsidRPr="00B4279D" w:rsidRDefault="00710E7F" w:rsidP="00AD762D">
            <w:pPr>
              <w:rPr>
                <w:rFonts w:ascii="Arial" w:hAnsi="Arial" w:cs="Arial"/>
              </w:rPr>
            </w:pPr>
            <w:r w:rsidRPr="00B4279D">
              <w:rPr>
                <w:rFonts w:ascii="Arial" w:hAnsi="Arial" w:cs="Arial"/>
              </w:rPr>
              <w:t xml:space="preserve">With penalty </w:t>
            </w:r>
            <w:r w:rsidRPr="00711CDA">
              <w:rPr>
                <w:rFonts w:ascii="Arial" w:hAnsi="Arial" w:cs="Arial"/>
              </w:rPr>
              <w:t xml:space="preserve">@ </w:t>
            </w:r>
            <w:r w:rsidR="006A76A0">
              <w:rPr>
                <w:rFonts w:ascii="Arial" w:hAnsi="Arial" w:cs="Arial"/>
              </w:rPr>
              <w:t>0.067</w:t>
            </w:r>
            <w:r w:rsidRPr="00B4279D">
              <w:rPr>
                <w:rFonts w:ascii="Arial" w:hAnsi="Arial" w:cs="Arial"/>
              </w:rPr>
              <w:t xml:space="preserve"> % per day after 90 days of Purchase Order</w:t>
            </w:r>
          </w:p>
        </w:tc>
        <w:tc>
          <w:tcPr>
            <w:tcW w:w="2610" w:type="dxa"/>
          </w:tcPr>
          <w:p w:rsidR="00EC6386" w:rsidRDefault="00EC6386" w:rsidP="00AD762D">
            <w:pPr>
              <w:jc w:val="center"/>
              <w:rPr>
                <w:rFonts w:ascii="Arial" w:hAnsi="Arial" w:cs="Arial"/>
              </w:rPr>
            </w:pPr>
          </w:p>
          <w:p w:rsidR="00710E7F" w:rsidRPr="00B4279D" w:rsidRDefault="00710E7F" w:rsidP="00AD762D">
            <w:pPr>
              <w:jc w:val="center"/>
              <w:rPr>
                <w:rFonts w:ascii="Arial" w:hAnsi="Arial" w:cs="Arial"/>
              </w:rPr>
            </w:pPr>
            <w:r w:rsidRPr="00B4279D">
              <w:rPr>
                <w:rFonts w:ascii="Arial" w:hAnsi="Arial" w:cs="Arial"/>
              </w:rPr>
              <w:t>30 days</w:t>
            </w:r>
          </w:p>
        </w:tc>
        <w:tc>
          <w:tcPr>
            <w:tcW w:w="2610" w:type="dxa"/>
          </w:tcPr>
          <w:p w:rsidR="00EC6386" w:rsidRDefault="00EC6386" w:rsidP="00AD762D">
            <w:pPr>
              <w:jc w:val="center"/>
              <w:rPr>
                <w:rFonts w:ascii="Arial" w:hAnsi="Arial" w:cs="Arial"/>
              </w:rPr>
            </w:pPr>
          </w:p>
          <w:p w:rsidR="00710E7F" w:rsidRPr="00B4279D" w:rsidRDefault="00710E7F" w:rsidP="00AD762D">
            <w:pPr>
              <w:jc w:val="center"/>
              <w:rPr>
                <w:rFonts w:ascii="Arial" w:hAnsi="Arial" w:cs="Arial"/>
              </w:rPr>
            </w:pPr>
            <w:r w:rsidRPr="00B4279D">
              <w:rPr>
                <w:rFonts w:ascii="Arial" w:hAnsi="Arial" w:cs="Arial"/>
              </w:rPr>
              <w:t>120 days</w:t>
            </w:r>
          </w:p>
        </w:tc>
      </w:tr>
      <w:tr w:rsidR="00710E7F" w:rsidRPr="00B4279D" w:rsidTr="00AD762D">
        <w:trPr>
          <w:trHeight w:val="502"/>
        </w:trPr>
        <w:tc>
          <w:tcPr>
            <w:tcW w:w="4140" w:type="dxa"/>
            <w:vAlign w:val="center"/>
          </w:tcPr>
          <w:p w:rsidR="00710E7F" w:rsidRPr="00B4279D" w:rsidRDefault="00710E7F" w:rsidP="00AD762D">
            <w:pPr>
              <w:rPr>
                <w:rFonts w:ascii="Arial" w:hAnsi="Arial" w:cs="Arial"/>
              </w:rPr>
            </w:pPr>
            <w:r w:rsidRPr="00B4279D">
              <w:rPr>
                <w:rFonts w:ascii="Arial" w:hAnsi="Arial" w:cs="Arial"/>
              </w:rPr>
              <w:t xml:space="preserve">With penalty @ </w:t>
            </w:r>
            <w:r w:rsidR="000F3799">
              <w:rPr>
                <w:rFonts w:ascii="Arial" w:hAnsi="Arial" w:cs="Arial"/>
              </w:rPr>
              <w:t>5</w:t>
            </w:r>
            <w:r w:rsidRPr="00B4279D">
              <w:rPr>
                <w:rFonts w:ascii="Arial" w:hAnsi="Arial" w:cs="Arial"/>
              </w:rPr>
              <w:t xml:space="preserve"> % of the Contract amount after 120 days</w:t>
            </w:r>
          </w:p>
        </w:tc>
        <w:tc>
          <w:tcPr>
            <w:tcW w:w="2610" w:type="dxa"/>
          </w:tcPr>
          <w:p w:rsidR="00710E7F" w:rsidRPr="00B4279D" w:rsidRDefault="00710E7F" w:rsidP="00AD762D">
            <w:pPr>
              <w:jc w:val="center"/>
              <w:rPr>
                <w:rFonts w:ascii="Arial" w:hAnsi="Arial" w:cs="Arial"/>
              </w:rPr>
            </w:pPr>
            <w:r w:rsidRPr="00B4279D">
              <w:rPr>
                <w:rFonts w:ascii="Arial" w:hAnsi="Arial" w:cs="Arial"/>
              </w:rPr>
              <w:t>30 days</w:t>
            </w:r>
          </w:p>
        </w:tc>
        <w:tc>
          <w:tcPr>
            <w:tcW w:w="2610" w:type="dxa"/>
          </w:tcPr>
          <w:p w:rsidR="00710E7F" w:rsidRPr="00B4279D" w:rsidRDefault="00710E7F" w:rsidP="00AD762D">
            <w:pPr>
              <w:jc w:val="center"/>
              <w:rPr>
                <w:rFonts w:ascii="Arial" w:hAnsi="Arial" w:cs="Arial"/>
              </w:rPr>
            </w:pPr>
            <w:r w:rsidRPr="00B4279D">
              <w:rPr>
                <w:rFonts w:ascii="Arial" w:hAnsi="Arial" w:cs="Arial"/>
              </w:rPr>
              <w:t>150 days</w:t>
            </w:r>
          </w:p>
        </w:tc>
      </w:tr>
    </w:tbl>
    <w:p w:rsidR="00710E7F" w:rsidRPr="00B4279D" w:rsidRDefault="00710E7F" w:rsidP="00710E7F">
      <w:pPr>
        <w:pStyle w:val="ListParagraph"/>
        <w:tabs>
          <w:tab w:val="left" w:pos="900"/>
        </w:tabs>
        <w:spacing w:before="120" w:after="120"/>
        <w:ind w:left="1031" w:hanging="131"/>
        <w:jc w:val="both"/>
        <w:rPr>
          <w:rFonts w:ascii="Arial" w:hAnsi="Arial" w:cs="Arial"/>
          <w:sz w:val="20"/>
          <w:szCs w:val="20"/>
        </w:rPr>
      </w:pPr>
      <w:r w:rsidRPr="00B4279D">
        <w:rPr>
          <w:rFonts w:ascii="Arial" w:hAnsi="Arial" w:cs="Arial"/>
        </w:rPr>
        <w:t>*</w:t>
      </w:r>
      <w:r w:rsidRPr="00B4279D">
        <w:rPr>
          <w:rFonts w:ascii="Arial" w:hAnsi="Arial" w:cs="Arial"/>
          <w:sz w:val="20"/>
          <w:szCs w:val="20"/>
        </w:rPr>
        <w:t>Failure to deliver the goods after 150 days will lead to termination of contract for default and enforcement of Performance Security of the Supplier.</w:t>
      </w:r>
    </w:p>
    <w:p w:rsidR="00710E7F" w:rsidRPr="00B4279D" w:rsidRDefault="00710E7F" w:rsidP="00D11420">
      <w:pPr>
        <w:pStyle w:val="ListParagraph"/>
        <w:numPr>
          <w:ilvl w:val="0"/>
          <w:numId w:val="15"/>
        </w:numPr>
        <w:tabs>
          <w:tab w:val="left" w:pos="900"/>
        </w:tabs>
        <w:spacing w:before="120" w:after="120"/>
        <w:contextualSpacing/>
        <w:jc w:val="both"/>
        <w:rPr>
          <w:rFonts w:ascii="Arial" w:hAnsi="Arial" w:cs="Arial"/>
          <w:b/>
        </w:rPr>
      </w:pPr>
      <w:r w:rsidRPr="00B4279D">
        <w:rPr>
          <w:rFonts w:ascii="Arial" w:hAnsi="Arial" w:cs="Arial"/>
          <w:b/>
        </w:rPr>
        <w:t>For Local Goods:</w:t>
      </w:r>
    </w:p>
    <w:tbl>
      <w:tblPr>
        <w:tblW w:w="983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6"/>
        <w:gridCol w:w="3240"/>
        <w:gridCol w:w="2216"/>
      </w:tblGrid>
      <w:tr w:rsidR="00710E7F" w:rsidRPr="00B4279D" w:rsidTr="00AD762D">
        <w:trPr>
          <w:trHeight w:val="548"/>
        </w:trPr>
        <w:tc>
          <w:tcPr>
            <w:tcW w:w="4376" w:type="dxa"/>
          </w:tcPr>
          <w:p w:rsidR="00710E7F" w:rsidRPr="00B4279D" w:rsidRDefault="00710E7F" w:rsidP="00AD762D">
            <w:pPr>
              <w:jc w:val="both"/>
              <w:rPr>
                <w:rFonts w:ascii="Arial" w:hAnsi="Arial" w:cs="Arial"/>
                <w:b/>
              </w:rPr>
            </w:pPr>
            <w:r w:rsidRPr="00B4279D">
              <w:rPr>
                <w:rFonts w:ascii="Arial" w:hAnsi="Arial" w:cs="Arial"/>
                <w:b/>
              </w:rPr>
              <w:t>Mode of Penalty</w:t>
            </w:r>
          </w:p>
        </w:tc>
        <w:tc>
          <w:tcPr>
            <w:tcW w:w="3240" w:type="dxa"/>
          </w:tcPr>
          <w:p w:rsidR="00710E7F" w:rsidRPr="00B4279D" w:rsidRDefault="00710E7F" w:rsidP="00AD762D">
            <w:pPr>
              <w:jc w:val="center"/>
              <w:rPr>
                <w:rFonts w:ascii="Arial" w:hAnsi="Arial" w:cs="Arial"/>
                <w:b/>
              </w:rPr>
            </w:pPr>
            <w:r w:rsidRPr="00B4279D">
              <w:rPr>
                <w:rFonts w:ascii="Arial" w:hAnsi="Arial" w:cs="Arial"/>
                <w:b/>
              </w:rPr>
              <w:t>100% Quantity as per Purchase Order</w:t>
            </w:r>
          </w:p>
        </w:tc>
        <w:tc>
          <w:tcPr>
            <w:tcW w:w="2216" w:type="dxa"/>
          </w:tcPr>
          <w:p w:rsidR="00710E7F" w:rsidRPr="00B4279D" w:rsidRDefault="00710E7F" w:rsidP="00AD762D">
            <w:pPr>
              <w:jc w:val="center"/>
              <w:rPr>
                <w:rFonts w:ascii="Arial" w:hAnsi="Arial" w:cs="Arial"/>
                <w:b/>
              </w:rPr>
            </w:pPr>
            <w:r w:rsidRPr="00B4279D">
              <w:rPr>
                <w:rFonts w:ascii="Arial" w:hAnsi="Arial" w:cs="Arial"/>
                <w:b/>
              </w:rPr>
              <w:t>Total delivery period</w:t>
            </w:r>
          </w:p>
        </w:tc>
      </w:tr>
      <w:tr w:rsidR="00710E7F" w:rsidRPr="00B4279D" w:rsidTr="00AD762D">
        <w:trPr>
          <w:trHeight w:val="620"/>
        </w:trPr>
        <w:tc>
          <w:tcPr>
            <w:tcW w:w="4376" w:type="dxa"/>
            <w:vAlign w:val="center"/>
          </w:tcPr>
          <w:p w:rsidR="00710E7F" w:rsidRPr="00B4279D" w:rsidRDefault="00710E7F" w:rsidP="00AD762D">
            <w:pPr>
              <w:ind w:left="1052" w:hanging="1052"/>
              <w:rPr>
                <w:rFonts w:ascii="Arial" w:hAnsi="Arial" w:cs="Arial"/>
              </w:rPr>
            </w:pPr>
            <w:r w:rsidRPr="00B4279D">
              <w:rPr>
                <w:rFonts w:ascii="Arial" w:hAnsi="Arial" w:cs="Arial"/>
              </w:rPr>
              <w:t>Without penalty</w:t>
            </w:r>
          </w:p>
        </w:tc>
        <w:tc>
          <w:tcPr>
            <w:tcW w:w="3240" w:type="dxa"/>
            <w:vAlign w:val="center"/>
          </w:tcPr>
          <w:p w:rsidR="00710E7F" w:rsidRPr="00B4279D" w:rsidRDefault="00710E7F" w:rsidP="00A9122F">
            <w:pPr>
              <w:jc w:val="center"/>
              <w:rPr>
                <w:rFonts w:ascii="Arial" w:hAnsi="Arial" w:cs="Arial"/>
              </w:rPr>
            </w:pPr>
            <w:r w:rsidRPr="00B4279D">
              <w:rPr>
                <w:rFonts w:ascii="Arial" w:hAnsi="Arial" w:cs="Arial"/>
              </w:rPr>
              <w:t>60 days</w:t>
            </w:r>
          </w:p>
        </w:tc>
        <w:tc>
          <w:tcPr>
            <w:tcW w:w="2216" w:type="dxa"/>
            <w:vAlign w:val="center"/>
          </w:tcPr>
          <w:p w:rsidR="00710E7F" w:rsidRPr="00B4279D" w:rsidRDefault="00710E7F" w:rsidP="00AD762D">
            <w:pPr>
              <w:jc w:val="center"/>
              <w:rPr>
                <w:rFonts w:ascii="Arial" w:hAnsi="Arial" w:cs="Arial"/>
              </w:rPr>
            </w:pPr>
            <w:r w:rsidRPr="00B4279D">
              <w:rPr>
                <w:rFonts w:ascii="Arial" w:hAnsi="Arial" w:cs="Arial"/>
              </w:rPr>
              <w:t>60 days</w:t>
            </w:r>
          </w:p>
        </w:tc>
      </w:tr>
      <w:tr w:rsidR="00710E7F" w:rsidRPr="00B4279D" w:rsidTr="00AD762D">
        <w:trPr>
          <w:trHeight w:val="935"/>
        </w:trPr>
        <w:tc>
          <w:tcPr>
            <w:tcW w:w="4376" w:type="dxa"/>
            <w:vAlign w:val="center"/>
          </w:tcPr>
          <w:p w:rsidR="00710E7F" w:rsidRPr="00B4279D" w:rsidRDefault="00710E7F" w:rsidP="00AD762D">
            <w:pPr>
              <w:rPr>
                <w:rFonts w:ascii="Arial" w:hAnsi="Arial" w:cs="Arial"/>
              </w:rPr>
            </w:pPr>
            <w:r w:rsidRPr="00B4279D">
              <w:rPr>
                <w:rFonts w:ascii="Arial" w:hAnsi="Arial" w:cs="Arial"/>
              </w:rPr>
              <w:t xml:space="preserve">With penalty @ </w:t>
            </w:r>
            <w:r w:rsidR="006A76A0">
              <w:rPr>
                <w:rFonts w:ascii="Arial" w:hAnsi="Arial" w:cs="Arial"/>
              </w:rPr>
              <w:t>0.067</w:t>
            </w:r>
            <w:r w:rsidRPr="00B4279D">
              <w:rPr>
                <w:rFonts w:ascii="Arial" w:hAnsi="Arial" w:cs="Arial"/>
              </w:rPr>
              <w:t xml:space="preserve"> % per day after 60 days of Purchase Order</w:t>
            </w:r>
          </w:p>
        </w:tc>
        <w:tc>
          <w:tcPr>
            <w:tcW w:w="3240" w:type="dxa"/>
          </w:tcPr>
          <w:p w:rsidR="00EC6386" w:rsidRDefault="00EC6386" w:rsidP="00AD762D">
            <w:pPr>
              <w:jc w:val="center"/>
              <w:rPr>
                <w:rFonts w:ascii="Arial" w:hAnsi="Arial" w:cs="Arial"/>
              </w:rPr>
            </w:pPr>
          </w:p>
          <w:p w:rsidR="00710E7F" w:rsidRPr="00B4279D" w:rsidRDefault="00710E7F" w:rsidP="00AD762D">
            <w:pPr>
              <w:jc w:val="center"/>
              <w:rPr>
                <w:rFonts w:ascii="Arial" w:hAnsi="Arial" w:cs="Arial"/>
              </w:rPr>
            </w:pPr>
            <w:r w:rsidRPr="00B4279D">
              <w:rPr>
                <w:rFonts w:ascii="Arial" w:hAnsi="Arial" w:cs="Arial"/>
              </w:rPr>
              <w:t>10 days</w:t>
            </w:r>
          </w:p>
        </w:tc>
        <w:tc>
          <w:tcPr>
            <w:tcW w:w="2216" w:type="dxa"/>
          </w:tcPr>
          <w:p w:rsidR="00EC6386" w:rsidRDefault="00EC6386" w:rsidP="00AD762D">
            <w:pPr>
              <w:jc w:val="center"/>
              <w:rPr>
                <w:rFonts w:ascii="Arial" w:hAnsi="Arial" w:cs="Arial"/>
              </w:rPr>
            </w:pPr>
          </w:p>
          <w:p w:rsidR="00710E7F" w:rsidRPr="00B4279D" w:rsidRDefault="00710E7F" w:rsidP="00AD762D">
            <w:pPr>
              <w:jc w:val="center"/>
              <w:rPr>
                <w:rFonts w:ascii="Arial" w:hAnsi="Arial" w:cs="Arial"/>
              </w:rPr>
            </w:pPr>
            <w:r w:rsidRPr="00B4279D">
              <w:rPr>
                <w:rFonts w:ascii="Arial" w:hAnsi="Arial" w:cs="Arial"/>
              </w:rPr>
              <w:t>70 days</w:t>
            </w:r>
          </w:p>
        </w:tc>
      </w:tr>
      <w:tr w:rsidR="00710E7F" w:rsidRPr="00B4279D" w:rsidTr="00AD762D">
        <w:trPr>
          <w:trHeight w:val="502"/>
        </w:trPr>
        <w:tc>
          <w:tcPr>
            <w:tcW w:w="4376" w:type="dxa"/>
            <w:vAlign w:val="center"/>
          </w:tcPr>
          <w:p w:rsidR="00710E7F" w:rsidRPr="00B4279D" w:rsidRDefault="00710E7F" w:rsidP="00AD762D">
            <w:pPr>
              <w:rPr>
                <w:rFonts w:ascii="Arial" w:hAnsi="Arial" w:cs="Arial"/>
              </w:rPr>
            </w:pPr>
            <w:r w:rsidRPr="00B4279D">
              <w:rPr>
                <w:rFonts w:ascii="Arial" w:hAnsi="Arial" w:cs="Arial"/>
              </w:rPr>
              <w:t xml:space="preserve">With penalty @ </w:t>
            </w:r>
            <w:r w:rsidR="007749C1">
              <w:rPr>
                <w:rFonts w:ascii="Arial" w:hAnsi="Arial" w:cs="Arial"/>
              </w:rPr>
              <w:t>5</w:t>
            </w:r>
            <w:r w:rsidRPr="00B4279D">
              <w:rPr>
                <w:rFonts w:ascii="Arial" w:hAnsi="Arial" w:cs="Arial"/>
              </w:rPr>
              <w:t xml:space="preserve"> % of the Contract amount after 70 days</w:t>
            </w:r>
          </w:p>
        </w:tc>
        <w:tc>
          <w:tcPr>
            <w:tcW w:w="3240" w:type="dxa"/>
          </w:tcPr>
          <w:p w:rsidR="00710E7F" w:rsidRPr="00B4279D" w:rsidRDefault="00710E7F" w:rsidP="00AD762D">
            <w:pPr>
              <w:jc w:val="center"/>
              <w:rPr>
                <w:rFonts w:ascii="Arial" w:hAnsi="Arial" w:cs="Arial"/>
              </w:rPr>
            </w:pPr>
            <w:r w:rsidRPr="00B4279D">
              <w:rPr>
                <w:rFonts w:ascii="Arial" w:hAnsi="Arial" w:cs="Arial"/>
              </w:rPr>
              <w:t>30 days</w:t>
            </w:r>
          </w:p>
        </w:tc>
        <w:tc>
          <w:tcPr>
            <w:tcW w:w="2216" w:type="dxa"/>
          </w:tcPr>
          <w:p w:rsidR="00710E7F" w:rsidRPr="00B4279D" w:rsidRDefault="00710E7F" w:rsidP="00AD762D">
            <w:pPr>
              <w:jc w:val="center"/>
              <w:rPr>
                <w:rFonts w:ascii="Arial" w:hAnsi="Arial" w:cs="Arial"/>
              </w:rPr>
            </w:pPr>
            <w:r w:rsidRPr="00B4279D">
              <w:rPr>
                <w:rFonts w:ascii="Arial" w:hAnsi="Arial" w:cs="Arial"/>
              </w:rPr>
              <w:t>100 days</w:t>
            </w:r>
          </w:p>
        </w:tc>
      </w:tr>
    </w:tbl>
    <w:p w:rsidR="00D87F24" w:rsidRDefault="00710E7F" w:rsidP="00DE48EA">
      <w:pPr>
        <w:pStyle w:val="ListParagraph"/>
        <w:tabs>
          <w:tab w:val="left" w:pos="900"/>
        </w:tabs>
        <w:spacing w:before="120" w:after="120"/>
        <w:ind w:left="1031"/>
        <w:jc w:val="both"/>
        <w:rPr>
          <w:rFonts w:ascii="Arial" w:hAnsi="Arial" w:cs="Arial"/>
          <w:sz w:val="22"/>
          <w:szCs w:val="22"/>
        </w:rPr>
      </w:pPr>
      <w:r w:rsidRPr="00B4279D">
        <w:rPr>
          <w:rFonts w:ascii="Arial" w:hAnsi="Arial" w:cs="Arial"/>
          <w:sz w:val="22"/>
          <w:szCs w:val="22"/>
        </w:rPr>
        <w:t>*Failure to deliver the goods after 100 days will lead to termination of contract for default and enforcement of Performance Security of the Supplier.</w:t>
      </w:r>
    </w:p>
    <w:p w:rsidR="00DE48EA" w:rsidRPr="00DE48EA" w:rsidRDefault="00DE48EA" w:rsidP="00DE48EA">
      <w:pPr>
        <w:pStyle w:val="ListParagraph"/>
        <w:tabs>
          <w:tab w:val="left" w:pos="900"/>
        </w:tabs>
        <w:spacing w:before="120" w:after="120"/>
        <w:ind w:left="1031"/>
        <w:jc w:val="both"/>
        <w:rPr>
          <w:rFonts w:ascii="Arial" w:hAnsi="Arial" w:cs="Arial"/>
          <w:sz w:val="22"/>
          <w:szCs w:val="22"/>
        </w:rPr>
      </w:pPr>
    </w:p>
    <w:p w:rsidR="00710E7F" w:rsidRPr="00B4279D" w:rsidRDefault="00710E7F" w:rsidP="00053EE2">
      <w:pPr>
        <w:spacing w:after="200" w:line="276" w:lineRule="auto"/>
        <w:ind w:left="720" w:hanging="720"/>
        <w:jc w:val="both"/>
        <w:rPr>
          <w:rFonts w:ascii="Arial" w:hAnsi="Arial" w:cs="Arial"/>
          <w:b/>
          <w:i/>
          <w:sz w:val="20"/>
          <w:szCs w:val="20"/>
        </w:rPr>
      </w:pPr>
      <w:r w:rsidRPr="00B4279D">
        <w:rPr>
          <w:rFonts w:ascii="Arial" w:hAnsi="Arial" w:cs="Arial"/>
          <w:b/>
          <w:i/>
          <w:sz w:val="20"/>
          <w:szCs w:val="20"/>
        </w:rPr>
        <w:t>Note:</w:t>
      </w:r>
      <w:r w:rsidRPr="00B4279D">
        <w:rPr>
          <w:rFonts w:ascii="Arial" w:hAnsi="Arial" w:cs="Arial"/>
          <w:i/>
          <w:sz w:val="20"/>
          <w:szCs w:val="20"/>
        </w:rPr>
        <w:tab/>
      </w:r>
      <w:r w:rsidRPr="00B4279D">
        <w:rPr>
          <w:rFonts w:ascii="Arial" w:hAnsi="Arial" w:cs="Arial"/>
          <w:b/>
          <w:i/>
          <w:sz w:val="20"/>
          <w:szCs w:val="20"/>
        </w:rPr>
        <w:t xml:space="preserve">The total delivery period </w:t>
      </w:r>
      <w:r w:rsidR="00053EE2" w:rsidRPr="00B4279D">
        <w:rPr>
          <w:rFonts w:ascii="Arial" w:hAnsi="Arial" w:cs="Arial"/>
          <w:b/>
          <w:i/>
          <w:sz w:val="20"/>
          <w:szCs w:val="20"/>
        </w:rPr>
        <w:t>includes</w:t>
      </w:r>
      <w:r w:rsidRPr="00B4279D">
        <w:rPr>
          <w:rFonts w:ascii="Arial" w:hAnsi="Arial" w:cs="Arial"/>
          <w:b/>
          <w:i/>
          <w:sz w:val="20"/>
          <w:szCs w:val="20"/>
        </w:rPr>
        <w:t xml:space="preserve"> opening of Letter of Credit (if any), transportation from manufacturer’s destination to the Purchaser’s Country Port, custom clearance and inland transportation from Purchaser’s Port to the end destination (districts). Installation, commissioning, test-run, relevant staff training and initial maintenance are NOT included in the delivery period. However, payment to the supplier will be subject to satisfactory report by the Inspection Team.  </w:t>
      </w:r>
    </w:p>
    <w:p w:rsidR="00710E7F" w:rsidRPr="00B4279D" w:rsidRDefault="00E05421" w:rsidP="00053EE2">
      <w:pPr>
        <w:spacing w:after="200" w:line="276" w:lineRule="auto"/>
        <w:jc w:val="both"/>
        <w:rPr>
          <w:rFonts w:ascii="Arial" w:hAnsi="Arial" w:cs="Arial"/>
          <w:color w:val="0000FF"/>
          <w:sz w:val="40"/>
          <w:szCs w:val="40"/>
        </w:rPr>
      </w:pPr>
      <w:r w:rsidRPr="00B4279D">
        <w:rPr>
          <w:rFonts w:ascii="Arial" w:hAnsi="Arial" w:cs="Arial"/>
          <w:sz w:val="40"/>
          <w:szCs w:val="40"/>
        </w:rPr>
        <w:br w:type="page"/>
      </w:r>
      <w:r w:rsidR="00710E7F" w:rsidRPr="00B4279D">
        <w:rPr>
          <w:rFonts w:ascii="Arial" w:hAnsi="Arial" w:cs="Arial"/>
          <w:sz w:val="40"/>
          <w:szCs w:val="40"/>
        </w:rPr>
        <w:lastRenderedPageBreak/>
        <w:t>2. Technical Specifications &amp; Ancillary Services</w:t>
      </w:r>
    </w:p>
    <w:p w:rsidR="00710E7F" w:rsidRPr="00B4279D" w:rsidRDefault="00710E7F" w:rsidP="00D11420">
      <w:pPr>
        <w:pStyle w:val="ListParagraph"/>
        <w:numPr>
          <w:ilvl w:val="0"/>
          <w:numId w:val="22"/>
        </w:numPr>
        <w:spacing w:after="80" w:line="300" w:lineRule="auto"/>
        <w:ind w:left="630" w:right="-86" w:hanging="630"/>
        <w:jc w:val="both"/>
        <w:rPr>
          <w:rFonts w:ascii="Arial" w:hAnsi="Arial" w:cs="Arial"/>
          <w:szCs w:val="20"/>
        </w:rPr>
      </w:pPr>
      <w:r w:rsidRPr="00B4279D">
        <w:rPr>
          <w:rFonts w:ascii="Arial" w:hAnsi="Arial" w:cs="Arial"/>
          <w:szCs w:val="20"/>
        </w:rPr>
        <w:t xml:space="preserve">As per national vector control guidelines only </w:t>
      </w:r>
      <w:r w:rsidR="00245043">
        <w:rPr>
          <w:rFonts w:ascii="Arial" w:hAnsi="Arial" w:cs="Arial"/>
          <w:b/>
          <w:i/>
          <w:szCs w:val="20"/>
        </w:rPr>
        <w:t>WHO-PQ</w:t>
      </w:r>
      <w:r w:rsidRPr="00B4279D">
        <w:rPr>
          <w:rFonts w:ascii="Arial" w:hAnsi="Arial" w:cs="Arial"/>
          <w:b/>
          <w:i/>
          <w:szCs w:val="20"/>
        </w:rPr>
        <w:t xml:space="preserve"> </w:t>
      </w:r>
      <w:r w:rsidR="007E6758">
        <w:rPr>
          <w:rFonts w:ascii="Arial" w:hAnsi="Arial" w:cs="Arial"/>
          <w:b/>
          <w:i/>
          <w:szCs w:val="20"/>
        </w:rPr>
        <w:t xml:space="preserve">of </w:t>
      </w:r>
      <w:r w:rsidRPr="00B4279D">
        <w:rPr>
          <w:rFonts w:ascii="Arial" w:hAnsi="Arial" w:cs="Arial"/>
          <w:b/>
          <w:i/>
          <w:szCs w:val="20"/>
        </w:rPr>
        <w:t>in</w:t>
      </w:r>
      <w:r w:rsidR="00B37D0D">
        <w:rPr>
          <w:rFonts w:ascii="Arial" w:hAnsi="Arial" w:cs="Arial"/>
          <w:b/>
          <w:i/>
          <w:szCs w:val="20"/>
        </w:rPr>
        <w:t>secticides / larvicides</w:t>
      </w:r>
      <w:r w:rsidR="007E6758">
        <w:rPr>
          <w:rFonts w:ascii="Arial" w:hAnsi="Arial" w:cs="Arial"/>
          <w:b/>
          <w:i/>
          <w:szCs w:val="20"/>
        </w:rPr>
        <w:t xml:space="preserve"> </w:t>
      </w:r>
      <w:r w:rsidRPr="00B4279D">
        <w:rPr>
          <w:rFonts w:ascii="Arial" w:hAnsi="Arial" w:cs="Arial"/>
          <w:b/>
          <w:i/>
          <w:szCs w:val="20"/>
        </w:rPr>
        <w:t>evaluated manufactures will be accepted</w:t>
      </w:r>
      <w:r w:rsidRPr="00B4279D">
        <w:rPr>
          <w:rFonts w:ascii="Arial" w:hAnsi="Arial" w:cs="Arial"/>
          <w:szCs w:val="20"/>
        </w:rPr>
        <w:t xml:space="preserve">.  Bidders are required to provide all necessary documentary evidences that the quoted insecticide </w:t>
      </w:r>
      <w:r w:rsidR="00761DC3">
        <w:rPr>
          <w:rFonts w:ascii="Arial" w:hAnsi="Arial" w:cs="Arial"/>
          <w:szCs w:val="20"/>
        </w:rPr>
        <w:t xml:space="preserve">/ Larvicide meet </w:t>
      </w:r>
      <w:r w:rsidR="00245043">
        <w:rPr>
          <w:rFonts w:ascii="Arial" w:hAnsi="Arial" w:cs="Arial"/>
          <w:szCs w:val="20"/>
        </w:rPr>
        <w:t>relevant WHO-PQ</w:t>
      </w:r>
      <w:r w:rsidRPr="00B4279D">
        <w:rPr>
          <w:rFonts w:ascii="Arial" w:hAnsi="Arial" w:cs="Arial"/>
          <w:szCs w:val="20"/>
        </w:rPr>
        <w:t xml:space="preserve"> specifications. For local manufacturers/formulators “a letter for source of active ingredient/technical material and formulation(s)” </w:t>
      </w:r>
      <w:r w:rsidRPr="00B4279D">
        <w:rPr>
          <w:rFonts w:ascii="Arial" w:hAnsi="Arial" w:cs="Arial"/>
          <w:b/>
          <w:szCs w:val="20"/>
        </w:rPr>
        <w:t>MUST</w:t>
      </w:r>
      <w:r w:rsidRPr="00B4279D">
        <w:rPr>
          <w:rFonts w:ascii="Arial" w:hAnsi="Arial" w:cs="Arial"/>
          <w:szCs w:val="20"/>
        </w:rPr>
        <w:t xml:space="preserve"> be provide.</w:t>
      </w:r>
    </w:p>
    <w:p w:rsidR="00710E7F" w:rsidRPr="00B4279D" w:rsidRDefault="00710E7F" w:rsidP="00710E7F">
      <w:pPr>
        <w:pStyle w:val="ListParagraph"/>
        <w:spacing w:after="80" w:line="300" w:lineRule="auto"/>
        <w:ind w:left="1440" w:right="-86"/>
        <w:jc w:val="both"/>
        <w:rPr>
          <w:rFonts w:ascii="Arial" w:hAnsi="Arial" w:cs="Arial"/>
          <w:szCs w:val="20"/>
        </w:rPr>
      </w:pPr>
      <w:r w:rsidRPr="00B4279D">
        <w:rPr>
          <w:rFonts w:ascii="Arial" w:hAnsi="Arial" w:cs="Arial"/>
          <w:i/>
          <w:szCs w:val="20"/>
        </w:rPr>
        <w:t>Note: Unwillingness to guarantee conformity and compliance to required standards (</w:t>
      </w:r>
      <w:r w:rsidR="00245043">
        <w:rPr>
          <w:rFonts w:ascii="Arial" w:hAnsi="Arial" w:cs="Arial"/>
          <w:i/>
          <w:szCs w:val="20"/>
        </w:rPr>
        <w:t>WHO-PQ</w:t>
      </w:r>
      <w:r w:rsidRPr="00B4279D">
        <w:rPr>
          <w:rFonts w:ascii="Arial" w:hAnsi="Arial" w:cs="Arial"/>
          <w:i/>
          <w:szCs w:val="20"/>
        </w:rPr>
        <w:t>) must result in rejection of the supplier.</w:t>
      </w:r>
    </w:p>
    <w:p w:rsidR="00710E7F" w:rsidRPr="00B4279D" w:rsidRDefault="00710E7F" w:rsidP="00D11420">
      <w:pPr>
        <w:pStyle w:val="ListParagraph"/>
        <w:numPr>
          <w:ilvl w:val="0"/>
          <w:numId w:val="22"/>
        </w:numPr>
        <w:spacing w:after="80" w:line="300" w:lineRule="auto"/>
        <w:ind w:left="630" w:right="-86" w:hanging="630"/>
        <w:jc w:val="both"/>
        <w:rPr>
          <w:rFonts w:ascii="Arial" w:hAnsi="Arial" w:cs="Arial"/>
          <w:b/>
          <w:i/>
          <w:szCs w:val="20"/>
        </w:rPr>
      </w:pPr>
      <w:r w:rsidRPr="00B4279D">
        <w:rPr>
          <w:rFonts w:ascii="Arial" w:hAnsi="Arial" w:cs="Arial"/>
          <w:color w:val="000000"/>
          <w:szCs w:val="20"/>
        </w:rPr>
        <w:t>The bidder will provide “</w:t>
      </w:r>
      <w:r w:rsidRPr="00B4279D">
        <w:rPr>
          <w:rFonts w:ascii="Arial" w:hAnsi="Arial" w:cs="Arial"/>
          <w:b/>
          <w:i/>
          <w:color w:val="000000"/>
          <w:szCs w:val="20"/>
        </w:rPr>
        <w:t>Original Letter of Authorization</w:t>
      </w:r>
      <w:r w:rsidRPr="00B4279D">
        <w:rPr>
          <w:rFonts w:ascii="Arial" w:hAnsi="Arial" w:cs="Arial"/>
          <w:color w:val="000000"/>
          <w:szCs w:val="20"/>
        </w:rPr>
        <w:t xml:space="preserve">” from manufactures </w:t>
      </w:r>
      <w:r w:rsidRPr="00B4279D">
        <w:rPr>
          <w:rFonts w:ascii="Arial" w:eastAsia="ArialMT" w:hAnsi="Arial" w:cs="Arial"/>
          <w:szCs w:val="20"/>
        </w:rPr>
        <w:t xml:space="preserve">with all </w:t>
      </w:r>
      <w:r w:rsidRPr="00B4279D">
        <w:rPr>
          <w:rFonts w:ascii="Arial" w:eastAsia="ArialMT" w:hAnsi="Arial" w:cs="Arial"/>
          <w:b/>
          <w:szCs w:val="20"/>
        </w:rPr>
        <w:t>WORKING</w:t>
      </w:r>
      <w:r w:rsidRPr="00B4279D">
        <w:rPr>
          <w:rFonts w:ascii="Arial" w:eastAsia="ArialMT" w:hAnsi="Arial" w:cs="Arial"/>
          <w:szCs w:val="20"/>
        </w:rPr>
        <w:t xml:space="preserve"> phone/fax numbers and e-mail address, date of validity. </w:t>
      </w:r>
    </w:p>
    <w:p w:rsidR="00710E7F" w:rsidRPr="00B4279D" w:rsidRDefault="00710E7F" w:rsidP="00710E7F">
      <w:pPr>
        <w:pStyle w:val="ListParagraph"/>
        <w:spacing w:after="80" w:line="300" w:lineRule="auto"/>
        <w:ind w:left="1440" w:right="-86"/>
        <w:jc w:val="both"/>
        <w:rPr>
          <w:rFonts w:ascii="Arial" w:hAnsi="Arial" w:cs="Arial"/>
          <w:b/>
          <w:i/>
          <w:szCs w:val="20"/>
        </w:rPr>
      </w:pPr>
      <w:r w:rsidRPr="00B4279D">
        <w:rPr>
          <w:rFonts w:ascii="Arial" w:eastAsia="ArialMT" w:hAnsi="Arial" w:cs="Arial"/>
          <w:i/>
          <w:szCs w:val="20"/>
        </w:rPr>
        <w:t>Note: The letter of authorization must be verified from manufactures th</w:t>
      </w:r>
      <w:r w:rsidR="00A97F55">
        <w:rPr>
          <w:rFonts w:ascii="Arial" w:eastAsia="ArialMT" w:hAnsi="Arial" w:cs="Arial"/>
          <w:i/>
          <w:szCs w:val="20"/>
        </w:rPr>
        <w:t>rough e-mail, fax etc by Integrated Vector</w:t>
      </w:r>
      <w:r w:rsidRPr="00B4279D">
        <w:rPr>
          <w:rFonts w:ascii="Arial" w:eastAsia="ArialMT" w:hAnsi="Arial" w:cs="Arial"/>
          <w:i/>
          <w:szCs w:val="20"/>
        </w:rPr>
        <w:t xml:space="preserve"> control program to ensure the legitimacy of bidder. </w:t>
      </w:r>
      <w:r w:rsidRPr="00B4279D">
        <w:rPr>
          <w:rFonts w:ascii="Arial" w:eastAsia="ArialMT" w:hAnsi="Arial" w:cs="Arial"/>
          <w:b/>
          <w:i/>
          <w:szCs w:val="20"/>
        </w:rPr>
        <w:t>In case no reply from manufacturer within due date, bid will be rejected.</w:t>
      </w:r>
    </w:p>
    <w:p w:rsidR="00710E7F" w:rsidRPr="00B4279D" w:rsidRDefault="00710E7F" w:rsidP="00D11420">
      <w:pPr>
        <w:pStyle w:val="ListParagraph"/>
        <w:numPr>
          <w:ilvl w:val="0"/>
          <w:numId w:val="22"/>
        </w:numPr>
        <w:spacing w:after="80" w:line="300" w:lineRule="auto"/>
        <w:ind w:left="630" w:right="-86" w:hanging="630"/>
        <w:jc w:val="both"/>
        <w:rPr>
          <w:rFonts w:ascii="Arial" w:hAnsi="Arial" w:cs="Arial"/>
          <w:i/>
          <w:szCs w:val="18"/>
        </w:rPr>
      </w:pPr>
      <w:r w:rsidRPr="00B4279D">
        <w:rPr>
          <w:rFonts w:ascii="Arial" w:hAnsi="Arial" w:cs="Arial"/>
          <w:b/>
          <w:szCs w:val="18"/>
        </w:rPr>
        <w:t xml:space="preserve">Provision of Original Bill of Landing (BoL) or Way </w:t>
      </w:r>
      <w:r w:rsidR="005F4D7C" w:rsidRPr="00B4279D">
        <w:rPr>
          <w:rFonts w:ascii="Arial" w:hAnsi="Arial" w:cs="Arial"/>
          <w:b/>
          <w:szCs w:val="18"/>
        </w:rPr>
        <w:t>Bill</w:t>
      </w:r>
      <w:r w:rsidR="005F4D7C" w:rsidRPr="00B4279D">
        <w:rPr>
          <w:rFonts w:ascii="Arial" w:hAnsi="Arial" w:cs="Arial"/>
          <w:b/>
          <w:color w:val="0000FF"/>
          <w:szCs w:val="18"/>
        </w:rPr>
        <w:t>:</w:t>
      </w:r>
      <w:r w:rsidR="005F4D7C" w:rsidRPr="00B4279D">
        <w:rPr>
          <w:rFonts w:ascii="Arial" w:hAnsi="Arial" w:cs="Arial"/>
          <w:color w:val="000000"/>
          <w:szCs w:val="18"/>
        </w:rPr>
        <w:t xml:space="preserve"> To</w:t>
      </w:r>
      <w:r w:rsidRPr="00B4279D">
        <w:rPr>
          <w:rFonts w:ascii="Arial" w:hAnsi="Arial" w:cs="Arial"/>
          <w:color w:val="000000"/>
          <w:szCs w:val="18"/>
        </w:rPr>
        <w:t xml:space="preserve"> ensure the point of origin of insecticides</w:t>
      </w:r>
      <w:r w:rsidR="00EC5131">
        <w:rPr>
          <w:rFonts w:ascii="Arial" w:hAnsi="Arial" w:cs="Arial"/>
          <w:color w:val="000000"/>
          <w:szCs w:val="18"/>
        </w:rPr>
        <w:t xml:space="preserve"> / larvicides</w:t>
      </w:r>
      <w:r w:rsidRPr="00B4279D">
        <w:rPr>
          <w:rFonts w:ascii="Arial" w:hAnsi="Arial" w:cs="Arial"/>
          <w:color w:val="000000"/>
          <w:szCs w:val="18"/>
        </w:rPr>
        <w:t xml:space="preserve">, supplier will be </w:t>
      </w:r>
      <w:r w:rsidR="00165955" w:rsidRPr="00B4279D">
        <w:rPr>
          <w:rFonts w:ascii="Arial" w:hAnsi="Arial" w:cs="Arial"/>
          <w:color w:val="000000"/>
          <w:szCs w:val="18"/>
        </w:rPr>
        <w:t>made</w:t>
      </w:r>
      <w:r w:rsidRPr="00B4279D">
        <w:rPr>
          <w:rFonts w:ascii="Arial" w:hAnsi="Arial" w:cs="Arial"/>
          <w:color w:val="000000"/>
          <w:szCs w:val="18"/>
        </w:rPr>
        <w:t xml:space="preserve"> bound to provide Original </w:t>
      </w:r>
      <w:r w:rsidRPr="00B4279D">
        <w:rPr>
          <w:rFonts w:ascii="Arial" w:hAnsi="Arial" w:cs="Arial"/>
          <w:i/>
          <w:color w:val="000000"/>
          <w:szCs w:val="18"/>
        </w:rPr>
        <w:t>Bill of Landing</w:t>
      </w:r>
      <w:r w:rsidRPr="00B4279D">
        <w:rPr>
          <w:rFonts w:ascii="Arial" w:hAnsi="Arial" w:cs="Arial"/>
          <w:color w:val="000000"/>
          <w:szCs w:val="18"/>
        </w:rPr>
        <w:t xml:space="preserve"> (BoL) or </w:t>
      </w:r>
      <w:r w:rsidRPr="00B4279D">
        <w:rPr>
          <w:rFonts w:ascii="Arial" w:hAnsi="Arial" w:cs="Arial"/>
          <w:i/>
          <w:color w:val="000000"/>
          <w:szCs w:val="18"/>
        </w:rPr>
        <w:t>Way Bill</w:t>
      </w:r>
      <w:r w:rsidRPr="00B4279D">
        <w:rPr>
          <w:rFonts w:ascii="Arial" w:hAnsi="Arial" w:cs="Arial"/>
          <w:color w:val="000000"/>
          <w:szCs w:val="18"/>
        </w:rPr>
        <w:t xml:space="preserve"> verified by relevant authority. </w:t>
      </w:r>
    </w:p>
    <w:p w:rsidR="00710E7F" w:rsidRPr="00B4279D" w:rsidRDefault="00710E7F" w:rsidP="00D11420">
      <w:pPr>
        <w:pStyle w:val="ListParagraph"/>
        <w:numPr>
          <w:ilvl w:val="0"/>
          <w:numId w:val="22"/>
        </w:numPr>
        <w:spacing w:after="80" w:line="300" w:lineRule="auto"/>
        <w:ind w:left="630" w:right="-86" w:hanging="630"/>
        <w:jc w:val="both"/>
        <w:rPr>
          <w:rFonts w:ascii="Arial" w:hAnsi="Arial" w:cs="Arial"/>
          <w:b/>
          <w:i/>
          <w:szCs w:val="20"/>
        </w:rPr>
      </w:pPr>
      <w:r w:rsidRPr="00B4279D">
        <w:rPr>
          <w:rFonts w:ascii="Arial" w:eastAsia="ArialMT" w:hAnsi="Arial" w:cs="Arial"/>
          <w:szCs w:val="20"/>
        </w:rPr>
        <w:t>Following documents will be provided along</w:t>
      </w:r>
      <w:r w:rsidR="0031231B">
        <w:rPr>
          <w:rFonts w:ascii="Arial" w:eastAsia="ArialMT" w:hAnsi="Arial" w:cs="Arial"/>
          <w:szCs w:val="20"/>
        </w:rPr>
        <w:t xml:space="preserve"> </w:t>
      </w:r>
      <w:r w:rsidRPr="00B4279D">
        <w:rPr>
          <w:rFonts w:ascii="Arial" w:eastAsia="ArialMT" w:hAnsi="Arial" w:cs="Arial"/>
          <w:szCs w:val="20"/>
        </w:rPr>
        <w:t xml:space="preserve">with bidding documents </w:t>
      </w:r>
    </w:p>
    <w:p w:rsidR="00710E7F" w:rsidRPr="00B4279D" w:rsidRDefault="00710E7F" w:rsidP="00D11420">
      <w:pPr>
        <w:pStyle w:val="ListParagraph"/>
        <w:numPr>
          <w:ilvl w:val="0"/>
          <w:numId w:val="23"/>
        </w:numPr>
        <w:spacing w:after="80" w:line="300" w:lineRule="auto"/>
        <w:ind w:right="-86"/>
        <w:jc w:val="both"/>
        <w:rPr>
          <w:rFonts w:ascii="Arial" w:hAnsi="Arial" w:cs="Arial"/>
          <w:color w:val="000000"/>
          <w:szCs w:val="20"/>
        </w:rPr>
      </w:pPr>
      <w:r w:rsidRPr="00B4279D">
        <w:rPr>
          <w:rFonts w:ascii="Arial" w:hAnsi="Arial" w:cs="Arial"/>
          <w:color w:val="000000"/>
          <w:szCs w:val="20"/>
        </w:rPr>
        <w:t>Import / export lenience for insecticides</w:t>
      </w:r>
      <w:r w:rsidR="007468EE">
        <w:rPr>
          <w:rFonts w:ascii="Arial" w:hAnsi="Arial" w:cs="Arial"/>
          <w:color w:val="000000"/>
          <w:szCs w:val="20"/>
        </w:rPr>
        <w:t xml:space="preserve"> (if applicable)</w:t>
      </w:r>
    </w:p>
    <w:p w:rsidR="00710E7F" w:rsidRPr="00B4279D" w:rsidRDefault="00710E7F" w:rsidP="00D11420">
      <w:pPr>
        <w:pStyle w:val="ListParagraph"/>
        <w:numPr>
          <w:ilvl w:val="0"/>
          <w:numId w:val="23"/>
        </w:numPr>
        <w:spacing w:after="80" w:line="300" w:lineRule="auto"/>
        <w:ind w:right="-86"/>
        <w:jc w:val="both"/>
        <w:rPr>
          <w:rFonts w:ascii="Arial" w:hAnsi="Arial" w:cs="Arial"/>
          <w:color w:val="000000"/>
          <w:szCs w:val="20"/>
        </w:rPr>
      </w:pPr>
      <w:r w:rsidRPr="00B4279D">
        <w:rPr>
          <w:rFonts w:ascii="Arial" w:hAnsi="Arial" w:cs="Arial"/>
          <w:color w:val="000000"/>
          <w:szCs w:val="20"/>
        </w:rPr>
        <w:t>Valid registration certificate for insecticides</w:t>
      </w:r>
      <w:r w:rsidR="005E5F0B">
        <w:rPr>
          <w:rFonts w:ascii="Arial" w:hAnsi="Arial" w:cs="Arial"/>
          <w:color w:val="000000"/>
          <w:szCs w:val="20"/>
        </w:rPr>
        <w:t xml:space="preserve"> </w:t>
      </w:r>
      <w:r w:rsidR="00225B4D">
        <w:rPr>
          <w:rFonts w:ascii="Arial" w:hAnsi="Arial" w:cs="Arial"/>
          <w:szCs w:val="20"/>
        </w:rPr>
        <w:t xml:space="preserve">(if </w:t>
      </w:r>
      <w:r w:rsidR="005E5F0B" w:rsidRPr="00A95C67">
        <w:rPr>
          <w:rFonts w:ascii="Arial" w:hAnsi="Arial" w:cs="Arial"/>
          <w:szCs w:val="20"/>
        </w:rPr>
        <w:t>applicable</w:t>
      </w:r>
      <w:r w:rsidR="00225B4D">
        <w:rPr>
          <w:rFonts w:ascii="Arial" w:hAnsi="Arial" w:cs="Arial"/>
          <w:szCs w:val="20"/>
        </w:rPr>
        <w:t>)</w:t>
      </w:r>
    </w:p>
    <w:p w:rsidR="00710E7F" w:rsidRPr="00B4279D" w:rsidRDefault="00710E7F" w:rsidP="00D11420">
      <w:pPr>
        <w:pStyle w:val="ListParagraph"/>
        <w:numPr>
          <w:ilvl w:val="0"/>
          <w:numId w:val="23"/>
        </w:numPr>
        <w:spacing w:after="80" w:line="300" w:lineRule="auto"/>
        <w:ind w:right="-86"/>
        <w:jc w:val="both"/>
        <w:rPr>
          <w:rFonts w:ascii="Arial" w:hAnsi="Arial" w:cs="Arial"/>
          <w:color w:val="000000"/>
          <w:szCs w:val="20"/>
        </w:rPr>
      </w:pPr>
      <w:r w:rsidRPr="00B4279D">
        <w:rPr>
          <w:rFonts w:ascii="Arial" w:hAnsi="Arial" w:cs="Arial"/>
          <w:color w:val="000000"/>
          <w:szCs w:val="20"/>
        </w:rPr>
        <w:t>National Sale Tax Number</w:t>
      </w:r>
    </w:p>
    <w:p w:rsidR="00710E7F" w:rsidRPr="00C27906" w:rsidRDefault="00710E7F" w:rsidP="00D11420">
      <w:pPr>
        <w:pStyle w:val="ListParagraph"/>
        <w:numPr>
          <w:ilvl w:val="0"/>
          <w:numId w:val="23"/>
        </w:numPr>
        <w:spacing w:after="80" w:line="300" w:lineRule="auto"/>
        <w:ind w:right="-86"/>
        <w:jc w:val="both"/>
        <w:rPr>
          <w:rFonts w:ascii="Arial" w:hAnsi="Arial" w:cs="Arial"/>
          <w:color w:val="000000"/>
          <w:szCs w:val="20"/>
        </w:rPr>
      </w:pPr>
      <w:r w:rsidRPr="00B4279D">
        <w:rPr>
          <w:rFonts w:ascii="Arial" w:hAnsi="Arial" w:cs="Arial"/>
          <w:color w:val="000000"/>
          <w:szCs w:val="20"/>
        </w:rPr>
        <w:t>Technical strength (if bidder is manu</w:t>
      </w:r>
      <w:r w:rsidRPr="00C27906">
        <w:rPr>
          <w:rFonts w:ascii="Arial" w:hAnsi="Arial" w:cs="Arial"/>
          <w:color w:val="000000"/>
          <w:szCs w:val="20"/>
        </w:rPr>
        <w:t>facturer)</w:t>
      </w:r>
    </w:p>
    <w:p w:rsidR="00710E7F" w:rsidRPr="00C27906" w:rsidRDefault="00710E7F" w:rsidP="00D11420">
      <w:pPr>
        <w:pStyle w:val="ListParagraph"/>
        <w:numPr>
          <w:ilvl w:val="0"/>
          <w:numId w:val="23"/>
        </w:numPr>
        <w:spacing w:after="80" w:line="300" w:lineRule="auto"/>
        <w:ind w:right="-86"/>
        <w:jc w:val="both"/>
        <w:rPr>
          <w:rFonts w:ascii="Arial" w:hAnsi="Arial" w:cs="Arial"/>
          <w:color w:val="000000"/>
          <w:szCs w:val="20"/>
        </w:rPr>
      </w:pPr>
      <w:r w:rsidRPr="00C27906">
        <w:rPr>
          <w:rFonts w:ascii="Arial" w:hAnsi="Arial" w:cs="Arial"/>
          <w:color w:val="000000"/>
          <w:szCs w:val="20"/>
        </w:rPr>
        <w:t>Financial strength (bank statement for last 3 years)</w:t>
      </w:r>
    </w:p>
    <w:p w:rsidR="00710E7F" w:rsidRPr="00C27906" w:rsidRDefault="00710E7F" w:rsidP="00D11420">
      <w:pPr>
        <w:pStyle w:val="ListParagraph"/>
        <w:numPr>
          <w:ilvl w:val="0"/>
          <w:numId w:val="23"/>
        </w:numPr>
        <w:spacing w:after="80" w:line="300" w:lineRule="auto"/>
        <w:ind w:right="-86"/>
        <w:jc w:val="both"/>
        <w:rPr>
          <w:rFonts w:ascii="Arial" w:hAnsi="Arial" w:cs="Arial"/>
          <w:color w:val="000000"/>
          <w:szCs w:val="20"/>
        </w:rPr>
      </w:pPr>
      <w:r w:rsidRPr="00C27906">
        <w:rPr>
          <w:rFonts w:ascii="Arial" w:hAnsi="Arial" w:cs="Arial"/>
          <w:color w:val="000000"/>
          <w:szCs w:val="20"/>
        </w:rPr>
        <w:t>Last year audit report</w:t>
      </w:r>
    </w:p>
    <w:p w:rsidR="00710E7F" w:rsidRPr="00C27906" w:rsidRDefault="00710E7F" w:rsidP="00D11420">
      <w:pPr>
        <w:pStyle w:val="ListParagraph"/>
        <w:numPr>
          <w:ilvl w:val="0"/>
          <w:numId w:val="23"/>
        </w:numPr>
        <w:spacing w:after="80" w:line="300" w:lineRule="auto"/>
        <w:ind w:right="-86"/>
        <w:jc w:val="both"/>
        <w:rPr>
          <w:rFonts w:ascii="Arial" w:hAnsi="Arial" w:cs="Arial"/>
          <w:i/>
          <w:szCs w:val="20"/>
        </w:rPr>
      </w:pPr>
      <w:r w:rsidRPr="00C27906">
        <w:rPr>
          <w:rFonts w:ascii="Arial" w:hAnsi="Arial" w:cs="Arial"/>
          <w:color w:val="000000"/>
          <w:szCs w:val="20"/>
        </w:rPr>
        <w:t xml:space="preserve">Last year </w:t>
      </w:r>
      <w:r w:rsidRPr="00C27906">
        <w:rPr>
          <w:rFonts w:ascii="Arial" w:hAnsi="Arial"/>
          <w:szCs w:val="20"/>
        </w:rPr>
        <w:t>income tax clearance certificate</w:t>
      </w:r>
    </w:p>
    <w:p w:rsidR="00710E7F" w:rsidRDefault="00710E7F" w:rsidP="00D11420">
      <w:pPr>
        <w:pStyle w:val="ListParagraph"/>
        <w:numPr>
          <w:ilvl w:val="0"/>
          <w:numId w:val="22"/>
        </w:numPr>
        <w:spacing w:after="80" w:line="300" w:lineRule="auto"/>
        <w:ind w:left="630" w:right="-86" w:hanging="630"/>
        <w:jc w:val="both"/>
        <w:rPr>
          <w:rFonts w:ascii="Arial" w:hAnsi="Arial" w:cs="Arial"/>
        </w:rPr>
      </w:pPr>
      <w:r w:rsidRPr="00C27906">
        <w:rPr>
          <w:rFonts w:ascii="Arial" w:hAnsi="Arial" w:cs="Arial"/>
          <w:b/>
        </w:rPr>
        <w:t>Labeling:</w:t>
      </w:r>
      <w:r w:rsidR="006D6EB4">
        <w:rPr>
          <w:rFonts w:ascii="Arial" w:hAnsi="Arial" w:cs="Arial"/>
          <w:b/>
        </w:rPr>
        <w:t xml:space="preserve"> </w:t>
      </w:r>
      <w:r w:rsidRPr="00C27906">
        <w:rPr>
          <w:rFonts w:ascii="Arial" w:hAnsi="Arial" w:cs="Arial"/>
        </w:rPr>
        <w:t>Proper labeling is essential to ensure appropriate use of insecticides</w:t>
      </w:r>
      <w:r w:rsidR="007E6758">
        <w:rPr>
          <w:rFonts w:ascii="Arial" w:hAnsi="Arial" w:cs="Arial"/>
        </w:rPr>
        <w:t xml:space="preserve"> / larvicides</w:t>
      </w:r>
      <w:r w:rsidRPr="00C27906">
        <w:rPr>
          <w:rFonts w:ascii="Arial" w:hAnsi="Arial" w:cs="Arial"/>
        </w:rPr>
        <w:t xml:space="preserve">; to avoid its misuse and unwanted incidences such as exposure to spray operators; handlers and also the environmental contamination. </w:t>
      </w:r>
      <w:r w:rsidR="00F77BA3" w:rsidRPr="00C27906">
        <w:rPr>
          <w:rFonts w:ascii="Arial" w:hAnsi="Arial" w:cs="Arial"/>
        </w:rPr>
        <w:t>Therefore,</w:t>
      </w:r>
      <w:r w:rsidRPr="00C27906">
        <w:rPr>
          <w:rFonts w:ascii="Arial" w:hAnsi="Arial" w:cs="Arial"/>
        </w:rPr>
        <w:t xml:space="preserve"> all requirements for appropriate labeling must be explained in bidding documents. Ideally, for best and safe use of procured insecticides</w:t>
      </w:r>
      <w:r w:rsidR="003C14CA">
        <w:rPr>
          <w:rFonts w:ascii="Arial" w:hAnsi="Arial" w:cs="Arial"/>
        </w:rPr>
        <w:t xml:space="preserve"> / larvicides</w:t>
      </w:r>
      <w:r w:rsidRPr="00C27906">
        <w:rPr>
          <w:rFonts w:ascii="Arial" w:hAnsi="Arial" w:cs="Arial"/>
        </w:rPr>
        <w:t>, following conditions or requirements for label in the specified language should be included in tender documents (S</w:t>
      </w:r>
      <w:r w:rsidRPr="00C27906">
        <w:rPr>
          <w:rFonts w:ascii="Arial" w:hAnsi="Arial" w:cs="Arial"/>
          <w:i/>
        </w:rPr>
        <w:t>ection-I: Instructions for Bidder</w:t>
      </w:r>
      <w:r w:rsidRPr="00C27906">
        <w:rPr>
          <w:rFonts w:ascii="Arial" w:hAnsi="Arial" w:cs="Arial"/>
        </w:rPr>
        <w:t xml:space="preserve">);  </w:t>
      </w:r>
    </w:p>
    <w:p w:rsidR="00275D1D" w:rsidRDefault="00275D1D" w:rsidP="00275D1D">
      <w:pPr>
        <w:spacing w:after="80" w:line="300" w:lineRule="auto"/>
        <w:ind w:right="-86"/>
        <w:jc w:val="both"/>
        <w:rPr>
          <w:rFonts w:ascii="Arial" w:hAnsi="Arial" w:cs="Arial"/>
        </w:rPr>
      </w:pPr>
    </w:p>
    <w:p w:rsidR="00275D1D" w:rsidRPr="00275D1D" w:rsidRDefault="00275D1D" w:rsidP="00275D1D">
      <w:pPr>
        <w:spacing w:after="80" w:line="300" w:lineRule="auto"/>
        <w:ind w:right="-86"/>
        <w:jc w:val="both"/>
        <w:rPr>
          <w:rFonts w:ascii="Arial" w:hAnsi="Arial" w:cs="Arial"/>
        </w:rPr>
      </w:pP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lastRenderedPageBreak/>
        <w:t>Brand name or trade name of insecticide</w:t>
      </w:r>
    </w:p>
    <w:p w:rsidR="00710E7F" w:rsidRPr="00C27906" w:rsidRDefault="007F78E9" w:rsidP="00D11420">
      <w:pPr>
        <w:pStyle w:val="ListParagraph"/>
        <w:numPr>
          <w:ilvl w:val="0"/>
          <w:numId w:val="21"/>
        </w:numPr>
        <w:tabs>
          <w:tab w:val="left" w:pos="1260"/>
        </w:tabs>
        <w:spacing w:after="80" w:line="300" w:lineRule="auto"/>
        <w:ind w:left="1260" w:right="-86" w:hanging="180"/>
        <w:jc w:val="both"/>
        <w:rPr>
          <w:rFonts w:ascii="Arial" w:hAnsi="Arial" w:cs="Arial"/>
        </w:rPr>
      </w:pPr>
      <w:r>
        <w:rPr>
          <w:rFonts w:ascii="Arial" w:hAnsi="Arial" w:cs="Arial"/>
        </w:rPr>
        <w:t>Name of active ingredient</w:t>
      </w:r>
      <w:r w:rsidR="00710E7F" w:rsidRPr="00C27906">
        <w:rPr>
          <w:rFonts w:ascii="Arial" w:hAnsi="Arial" w:cs="Arial"/>
        </w:rPr>
        <w:t xml:space="preserve"> </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Contents of active ingredient (g/kg</w:t>
      </w:r>
      <w:r w:rsidR="007F78E9">
        <w:rPr>
          <w:rFonts w:ascii="Arial" w:hAnsi="Arial" w:cs="Arial"/>
        </w:rPr>
        <w:t xml:space="preserve"> etc</w:t>
      </w:r>
      <w:r w:rsidRPr="00C27906">
        <w:rPr>
          <w:rFonts w:ascii="Arial" w:hAnsi="Arial" w:cs="Arial"/>
        </w:rPr>
        <w:t xml:space="preserve">) </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 xml:space="preserve">Formulation type i.e. Chemical Formula </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 xml:space="preserve">Category for use </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 xml:space="preserve">Directions for use </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 xml:space="preserve">Batch number </w:t>
      </w:r>
    </w:p>
    <w:p w:rsidR="00710E7F" w:rsidRPr="00C27906" w:rsidRDefault="00501E00"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Registration number</w:t>
      </w:r>
    </w:p>
    <w:p w:rsidR="00710E7F" w:rsidRPr="00C27906" w:rsidRDefault="007F78E9" w:rsidP="00D11420">
      <w:pPr>
        <w:pStyle w:val="ListParagraph"/>
        <w:numPr>
          <w:ilvl w:val="0"/>
          <w:numId w:val="21"/>
        </w:numPr>
        <w:tabs>
          <w:tab w:val="left" w:pos="1260"/>
        </w:tabs>
        <w:spacing w:after="80" w:line="300" w:lineRule="auto"/>
        <w:ind w:left="1260" w:right="-86" w:hanging="180"/>
        <w:jc w:val="both"/>
        <w:rPr>
          <w:rFonts w:ascii="Arial" w:hAnsi="Arial" w:cs="Arial"/>
        </w:rPr>
      </w:pPr>
      <w:r>
        <w:rPr>
          <w:rFonts w:ascii="Arial" w:hAnsi="Arial" w:cs="Arial"/>
        </w:rPr>
        <w:t>Net content of unit packing</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 xml:space="preserve">Safety and hazardous </w:t>
      </w:r>
      <w:r w:rsidR="00501E00" w:rsidRPr="00C27906">
        <w:rPr>
          <w:rFonts w:ascii="Arial" w:hAnsi="Arial" w:cs="Arial"/>
        </w:rPr>
        <w:t>information</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Precautionary picto-gram</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 xml:space="preserve">Hazard color </w:t>
      </w:r>
      <w:r w:rsidR="00501E00" w:rsidRPr="00C27906">
        <w:rPr>
          <w:rFonts w:ascii="Arial" w:hAnsi="Arial" w:cs="Arial"/>
        </w:rPr>
        <w:t xml:space="preserve">band as per WHO classification </w:t>
      </w:r>
      <w:r w:rsidRPr="00C27906">
        <w:rPr>
          <w:rFonts w:ascii="Arial" w:hAnsi="Arial" w:cs="Arial"/>
        </w:rPr>
        <w:t xml:space="preserve">or instruction </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 xml:space="preserve">First-aid and medical advice(s) in case of exposure </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Storage and disposal of packaging after use</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rPr>
        <w:t xml:space="preserve">Date of manufacturing and expiry </w:t>
      </w:r>
    </w:p>
    <w:p w:rsidR="007F78E9" w:rsidRPr="007F78E9" w:rsidRDefault="00710E7F" w:rsidP="007F78E9">
      <w:pPr>
        <w:pStyle w:val="ListParagraph"/>
        <w:numPr>
          <w:ilvl w:val="0"/>
          <w:numId w:val="21"/>
        </w:numPr>
        <w:spacing w:after="80" w:line="300" w:lineRule="auto"/>
        <w:ind w:left="1260" w:right="-86" w:hanging="180"/>
        <w:jc w:val="both"/>
        <w:rPr>
          <w:rFonts w:ascii="Arial" w:hAnsi="Arial" w:cs="Arial"/>
        </w:rPr>
      </w:pPr>
      <w:r w:rsidRPr="00C27906">
        <w:rPr>
          <w:rFonts w:ascii="Arial" w:hAnsi="Arial" w:cs="Arial"/>
          <w:color w:val="231F20"/>
        </w:rPr>
        <w:t>Supplier information (local distributo</w:t>
      </w:r>
      <w:r w:rsidR="00501E00" w:rsidRPr="00C27906">
        <w:rPr>
          <w:rFonts w:ascii="Arial" w:hAnsi="Arial" w:cs="Arial"/>
          <w:color w:val="231F20"/>
        </w:rPr>
        <w:t xml:space="preserve">r or supplier name, address and </w:t>
      </w:r>
      <w:r w:rsidR="007F78E9">
        <w:rPr>
          <w:rFonts w:ascii="Arial" w:hAnsi="Arial" w:cs="Arial"/>
          <w:color w:val="231F20"/>
        </w:rPr>
        <w:t xml:space="preserve">  </w:t>
      </w:r>
    </w:p>
    <w:p w:rsidR="00710E7F" w:rsidRPr="00C27906" w:rsidRDefault="007F78E9" w:rsidP="007F78E9">
      <w:pPr>
        <w:pStyle w:val="ListParagraph"/>
        <w:spacing w:after="80" w:line="300" w:lineRule="auto"/>
        <w:ind w:left="1260" w:right="-86"/>
        <w:jc w:val="both"/>
        <w:rPr>
          <w:rFonts w:ascii="Arial" w:hAnsi="Arial" w:cs="Arial"/>
        </w:rPr>
      </w:pPr>
      <w:r>
        <w:rPr>
          <w:rFonts w:ascii="Arial" w:hAnsi="Arial" w:cs="Arial"/>
          <w:color w:val="231F20"/>
        </w:rPr>
        <w:t xml:space="preserve">   </w:t>
      </w:r>
      <w:r w:rsidR="00501E00" w:rsidRPr="00C27906">
        <w:rPr>
          <w:rFonts w:ascii="Arial" w:hAnsi="Arial" w:cs="Arial"/>
          <w:color w:val="231F20"/>
        </w:rPr>
        <w:t>telephone</w:t>
      </w:r>
      <w:r w:rsidR="00710E7F" w:rsidRPr="00C27906">
        <w:rPr>
          <w:rFonts w:ascii="Arial" w:hAnsi="Arial" w:cs="Arial"/>
          <w:color w:val="231F20"/>
        </w:rPr>
        <w:t>, fax number etc</w:t>
      </w:r>
    </w:p>
    <w:p w:rsidR="00710E7F" w:rsidRPr="00C27906" w:rsidRDefault="00710E7F" w:rsidP="00D11420">
      <w:pPr>
        <w:pStyle w:val="ListParagraph"/>
        <w:numPr>
          <w:ilvl w:val="0"/>
          <w:numId w:val="21"/>
        </w:numPr>
        <w:tabs>
          <w:tab w:val="left" w:pos="1260"/>
        </w:tabs>
        <w:spacing w:after="80" w:line="300" w:lineRule="auto"/>
        <w:ind w:left="1260" w:right="-86" w:hanging="180"/>
        <w:jc w:val="both"/>
        <w:rPr>
          <w:rFonts w:ascii="Arial" w:hAnsi="Arial" w:cs="Arial"/>
        </w:rPr>
      </w:pPr>
      <w:r w:rsidRPr="00C27906">
        <w:rPr>
          <w:rFonts w:ascii="Arial" w:hAnsi="Arial" w:cs="Arial"/>
          <w:color w:val="231F20"/>
        </w:rPr>
        <w:t xml:space="preserve">Manufacturer’s name and company logo. </w:t>
      </w:r>
    </w:p>
    <w:p w:rsidR="00710E7F" w:rsidRPr="00C27906" w:rsidRDefault="00710E7F" w:rsidP="00710E7F">
      <w:pPr>
        <w:pStyle w:val="ListParagraph"/>
        <w:tabs>
          <w:tab w:val="left" w:pos="1260"/>
        </w:tabs>
        <w:spacing w:after="80" w:line="300" w:lineRule="auto"/>
        <w:ind w:left="1260" w:right="-86"/>
        <w:jc w:val="both"/>
        <w:rPr>
          <w:rFonts w:ascii="Arial" w:hAnsi="Arial" w:cs="Arial"/>
        </w:rPr>
      </w:pPr>
    </w:p>
    <w:p w:rsidR="00710E7F" w:rsidRPr="00C27906" w:rsidRDefault="00710E7F" w:rsidP="00D11420">
      <w:pPr>
        <w:pStyle w:val="ListParagraph"/>
        <w:numPr>
          <w:ilvl w:val="0"/>
          <w:numId w:val="22"/>
        </w:numPr>
        <w:spacing w:after="80" w:line="300" w:lineRule="auto"/>
        <w:ind w:right="-86"/>
        <w:jc w:val="both"/>
        <w:rPr>
          <w:rFonts w:ascii="Arial" w:hAnsi="Arial" w:cs="Arial"/>
          <w:b/>
        </w:rPr>
      </w:pPr>
      <w:r w:rsidRPr="00C27906">
        <w:rPr>
          <w:rFonts w:ascii="Arial" w:hAnsi="Arial" w:cs="Arial"/>
          <w:b/>
        </w:rPr>
        <w:t>Packaging:</w:t>
      </w:r>
      <w:r w:rsidRPr="00C27906">
        <w:rPr>
          <w:rFonts w:ascii="Arial" w:hAnsi="Arial" w:cs="Arial"/>
        </w:rPr>
        <w:t xml:space="preserve"> Tender documents should also clearly specify the packaging type, material of packaging, size, and durability in local climatic conditions. Identifying suitable packaging size will make easy field application and also minimize incidents of exposure to workers involve in use of insecticide. In case of procurement of insecticides in bulk, </w:t>
      </w:r>
      <w:r w:rsidRPr="00C27906">
        <w:rPr>
          <w:rFonts w:ascii="Arial" w:hAnsi="Arial" w:cs="Arial"/>
          <w:color w:val="000000" w:themeColor="text1"/>
        </w:rPr>
        <w:t xml:space="preserve">packaging should be considered against the risks of spill, inaccurate dosing and exposure of spray operators and other handlers during field application. Considering these risks, suppliers should make bound to provide all documentary evidences that packaging is according to requirements of program and strong enough to prevent leakage and breakage during shipment and local transportation. </w:t>
      </w:r>
    </w:p>
    <w:p w:rsidR="00710E7F" w:rsidRPr="00C27906" w:rsidRDefault="00710E7F" w:rsidP="00710E7F">
      <w:pPr>
        <w:spacing w:after="80" w:line="300" w:lineRule="auto"/>
        <w:ind w:right="-86"/>
        <w:jc w:val="both"/>
        <w:rPr>
          <w:rFonts w:ascii="Arial" w:hAnsi="Arial" w:cs="Arial"/>
          <w:b/>
        </w:rPr>
      </w:pPr>
    </w:p>
    <w:p w:rsidR="00710E7F" w:rsidRPr="00C27906" w:rsidRDefault="00710E7F" w:rsidP="00710E7F">
      <w:pPr>
        <w:spacing w:after="80" w:line="300" w:lineRule="auto"/>
        <w:ind w:right="-86"/>
        <w:jc w:val="both"/>
        <w:rPr>
          <w:rFonts w:ascii="Arial" w:hAnsi="Arial" w:cs="Arial"/>
          <w:b/>
        </w:rPr>
      </w:pPr>
    </w:p>
    <w:p w:rsidR="00710E7F" w:rsidRPr="00C27906" w:rsidRDefault="00710E7F" w:rsidP="00710E7F">
      <w:pPr>
        <w:spacing w:after="80" w:line="300" w:lineRule="auto"/>
        <w:ind w:right="-86"/>
        <w:jc w:val="both"/>
        <w:rPr>
          <w:rFonts w:ascii="Arial" w:hAnsi="Arial" w:cs="Arial"/>
          <w:b/>
        </w:rPr>
      </w:pPr>
    </w:p>
    <w:p w:rsidR="00300BF7" w:rsidRDefault="00300BF7" w:rsidP="00710E7F">
      <w:pPr>
        <w:spacing w:after="80" w:line="300" w:lineRule="auto"/>
        <w:ind w:right="-86"/>
        <w:jc w:val="both"/>
        <w:rPr>
          <w:rFonts w:ascii="Arial" w:hAnsi="Arial" w:cs="Arial"/>
          <w:b/>
        </w:rPr>
      </w:pPr>
    </w:p>
    <w:p w:rsidR="00245043" w:rsidRPr="00C27906" w:rsidRDefault="00245043" w:rsidP="00710E7F">
      <w:pPr>
        <w:spacing w:after="80" w:line="300" w:lineRule="auto"/>
        <w:ind w:right="-86"/>
        <w:jc w:val="both"/>
        <w:rPr>
          <w:rFonts w:ascii="Arial" w:hAnsi="Arial" w:cs="Arial"/>
          <w:b/>
        </w:rPr>
      </w:pPr>
    </w:p>
    <w:p w:rsidR="00710E7F" w:rsidRPr="00C27906" w:rsidRDefault="00D865C6" w:rsidP="00710E7F">
      <w:pPr>
        <w:jc w:val="right"/>
        <w:rPr>
          <w:rFonts w:ascii="Arial" w:hAnsi="Arial" w:cs="Arial"/>
          <w:b/>
        </w:rPr>
      </w:pPr>
      <w:r>
        <w:rPr>
          <w:rFonts w:ascii="Arial" w:hAnsi="Arial" w:cs="Arial"/>
          <w:b/>
        </w:rPr>
        <w:lastRenderedPageBreak/>
        <w:t>Annex. A</w:t>
      </w:r>
    </w:p>
    <w:p w:rsidR="00710E7F" w:rsidRPr="00C27906" w:rsidRDefault="00710E7F" w:rsidP="00710E7F">
      <w:pPr>
        <w:ind w:left="1440"/>
        <w:jc w:val="right"/>
        <w:rPr>
          <w:rFonts w:ascii="Arial" w:hAnsi="Arial" w:cs="Arial"/>
          <w:b/>
        </w:rPr>
      </w:pPr>
    </w:p>
    <w:p w:rsidR="00710E7F" w:rsidRPr="00C27906" w:rsidRDefault="00710E7F" w:rsidP="00710E7F">
      <w:pPr>
        <w:jc w:val="center"/>
        <w:rPr>
          <w:rFonts w:ascii="Arial" w:hAnsi="Arial" w:cs="Arial"/>
          <w:b/>
          <w:u w:val="single"/>
        </w:rPr>
      </w:pPr>
      <w:r w:rsidRPr="00C27906">
        <w:rPr>
          <w:rFonts w:ascii="Arial" w:hAnsi="Arial" w:cs="Arial"/>
          <w:b/>
          <w:u w:val="single"/>
        </w:rPr>
        <w:t>Price Schedule submitted by the Bidder.</w:t>
      </w: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center"/>
        <w:rPr>
          <w:rFonts w:ascii="Arial" w:hAnsi="Arial" w:cs="Arial"/>
          <w:bCs/>
          <w:i/>
        </w:rPr>
      </w:pPr>
      <w:r w:rsidRPr="00C27906">
        <w:rPr>
          <w:rFonts w:ascii="Arial" w:hAnsi="Arial" w:cs="Arial"/>
          <w:bCs/>
          <w:i/>
        </w:rPr>
        <w:t>(The approved price schedule submitted by the Bidder will be attached)</w:t>
      </w: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710E7F" w:rsidP="00710E7F">
      <w:pPr>
        <w:spacing w:after="200" w:line="276" w:lineRule="auto"/>
        <w:jc w:val="right"/>
        <w:rPr>
          <w:rFonts w:ascii="Arial" w:hAnsi="Arial" w:cs="Arial"/>
          <w:b/>
        </w:rPr>
      </w:pPr>
    </w:p>
    <w:p w:rsidR="00710E7F" w:rsidRPr="00C27906" w:rsidRDefault="00D865C6" w:rsidP="00710E7F">
      <w:pPr>
        <w:spacing w:after="200" w:line="276" w:lineRule="auto"/>
        <w:jc w:val="right"/>
        <w:rPr>
          <w:rFonts w:ascii="Arial" w:hAnsi="Arial" w:cs="Arial"/>
          <w:b/>
        </w:rPr>
      </w:pPr>
      <w:r>
        <w:rPr>
          <w:rFonts w:ascii="Arial" w:hAnsi="Arial" w:cs="Arial"/>
          <w:b/>
        </w:rPr>
        <w:lastRenderedPageBreak/>
        <w:t>Annex-. B</w:t>
      </w:r>
    </w:p>
    <w:p w:rsidR="00710E7F" w:rsidRPr="00C27906" w:rsidRDefault="00710E7F" w:rsidP="00710E7F">
      <w:pPr>
        <w:ind w:left="1440"/>
        <w:jc w:val="right"/>
        <w:rPr>
          <w:rFonts w:ascii="Arial" w:hAnsi="Arial" w:cs="Arial"/>
          <w:b/>
        </w:rPr>
      </w:pPr>
    </w:p>
    <w:p w:rsidR="00710E7F" w:rsidRPr="00C27906" w:rsidRDefault="00710E7F" w:rsidP="00710E7F">
      <w:pPr>
        <w:jc w:val="center"/>
        <w:rPr>
          <w:rFonts w:ascii="Arial" w:hAnsi="Arial" w:cs="Arial"/>
          <w:b/>
          <w:u w:val="single"/>
        </w:rPr>
      </w:pPr>
      <w:r w:rsidRPr="00C27906">
        <w:rPr>
          <w:rFonts w:ascii="Arial" w:hAnsi="Arial" w:cs="Arial"/>
          <w:b/>
          <w:u w:val="single"/>
        </w:rPr>
        <w:t>Purchaser’s Notification of Award</w:t>
      </w:r>
    </w:p>
    <w:p w:rsidR="00710E7F" w:rsidRPr="00C27906" w:rsidRDefault="00710E7F" w:rsidP="00710E7F">
      <w:pPr>
        <w:ind w:left="1440"/>
        <w:jc w:val="both"/>
        <w:rPr>
          <w:rFonts w:ascii="Arial" w:hAnsi="Arial" w:cs="Arial"/>
        </w:rPr>
      </w:pPr>
    </w:p>
    <w:p w:rsidR="00710E7F" w:rsidRPr="00C27906" w:rsidRDefault="00710E7F" w:rsidP="00710E7F">
      <w:pPr>
        <w:ind w:left="1440" w:hanging="1440"/>
        <w:jc w:val="center"/>
        <w:rPr>
          <w:rFonts w:ascii="Arial" w:hAnsi="Arial" w:cs="Arial"/>
          <w:bCs/>
          <w:i/>
        </w:rPr>
      </w:pPr>
      <w:r w:rsidRPr="00C27906">
        <w:rPr>
          <w:rFonts w:ascii="Arial" w:hAnsi="Arial" w:cs="Arial"/>
          <w:bCs/>
          <w:i/>
        </w:rPr>
        <w:t>(Copy of the final letter will be attached)</w:t>
      </w: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ind w:left="1440" w:hanging="1440"/>
        <w:jc w:val="both"/>
        <w:rPr>
          <w:rFonts w:ascii="Arial" w:hAnsi="Arial" w:cs="Arial"/>
          <w:b/>
          <w:bCs/>
          <w:u w:val="single"/>
        </w:rPr>
      </w:pPr>
    </w:p>
    <w:p w:rsidR="00710E7F" w:rsidRPr="00C27906" w:rsidRDefault="00710E7F" w:rsidP="00710E7F">
      <w:pPr>
        <w:rPr>
          <w:rFonts w:ascii="Arial" w:hAnsi="Arial" w:cs="Arial"/>
          <w:b/>
          <w:bCs/>
        </w:rPr>
      </w:pPr>
      <w:r w:rsidRPr="00C27906">
        <w:rPr>
          <w:rFonts w:ascii="Arial" w:hAnsi="Arial" w:cs="Arial"/>
          <w:b/>
          <w:bCs/>
        </w:rPr>
        <w:br w:type="page"/>
      </w:r>
    </w:p>
    <w:p w:rsidR="00D3577A" w:rsidRPr="00C27906" w:rsidRDefault="00D865C6" w:rsidP="00D3577A">
      <w:pPr>
        <w:ind w:left="1440" w:hanging="1440"/>
        <w:jc w:val="right"/>
        <w:rPr>
          <w:rFonts w:ascii="Arial" w:hAnsi="Arial" w:cs="Arial"/>
          <w:b/>
          <w:bCs/>
        </w:rPr>
      </w:pPr>
      <w:r>
        <w:rPr>
          <w:rFonts w:ascii="Arial" w:hAnsi="Arial" w:cs="Arial"/>
          <w:b/>
          <w:bCs/>
        </w:rPr>
        <w:lastRenderedPageBreak/>
        <w:t>Annex. C</w:t>
      </w:r>
    </w:p>
    <w:p w:rsidR="00D3577A" w:rsidRPr="00C27906" w:rsidRDefault="00D3577A" w:rsidP="00D3577A">
      <w:pPr>
        <w:ind w:left="1440" w:hanging="1440"/>
        <w:jc w:val="both"/>
        <w:rPr>
          <w:rFonts w:ascii="Arial" w:hAnsi="Arial" w:cs="Arial"/>
          <w:b/>
          <w:bCs/>
          <w:u w:val="single"/>
        </w:rPr>
      </w:pPr>
      <w:r w:rsidRPr="00C27906">
        <w:rPr>
          <w:rFonts w:ascii="Arial" w:hAnsi="Arial" w:cs="Arial"/>
          <w:b/>
          <w:bCs/>
          <w:u w:val="single"/>
        </w:rPr>
        <w:t>Purchase Order.</w:t>
      </w:r>
    </w:p>
    <w:p w:rsidR="00D3577A" w:rsidRPr="00C27906" w:rsidRDefault="00D3577A" w:rsidP="00D3577A">
      <w:pPr>
        <w:ind w:left="1440" w:hanging="1440"/>
        <w:jc w:val="both"/>
        <w:rPr>
          <w:rFonts w:ascii="Arial" w:hAnsi="Arial" w:cs="Arial"/>
          <w:i/>
          <w:iCs/>
        </w:rPr>
      </w:pPr>
      <w:r w:rsidRPr="00C27906">
        <w:rPr>
          <w:rFonts w:ascii="Arial" w:hAnsi="Arial" w:cs="Arial"/>
          <w:i/>
          <w:iCs/>
        </w:rPr>
        <w:tab/>
      </w:r>
      <w:r w:rsidRPr="00C27906">
        <w:rPr>
          <w:rFonts w:ascii="Arial" w:hAnsi="Arial" w:cs="Arial"/>
          <w:i/>
          <w:iCs/>
        </w:rPr>
        <w:tab/>
        <w:t>(Specimen Sample of Purchase Order)</w:t>
      </w:r>
    </w:p>
    <w:tbl>
      <w:tblPr>
        <w:tblW w:w="9828" w:type="dxa"/>
        <w:tblInd w:w="2" w:type="dxa"/>
        <w:tblLook w:val="01E0" w:firstRow="1" w:lastRow="1" w:firstColumn="1" w:lastColumn="1" w:noHBand="0" w:noVBand="0"/>
      </w:tblPr>
      <w:tblGrid>
        <w:gridCol w:w="4758"/>
        <w:gridCol w:w="5070"/>
      </w:tblGrid>
      <w:tr w:rsidR="00D3577A" w:rsidRPr="00C27906" w:rsidTr="00AD762D">
        <w:tc>
          <w:tcPr>
            <w:tcW w:w="4758" w:type="dxa"/>
          </w:tcPr>
          <w:p w:rsidR="00D3577A" w:rsidRPr="00C27906" w:rsidRDefault="00D3577A" w:rsidP="00AD762D">
            <w:pPr>
              <w:tabs>
                <w:tab w:val="left" w:pos="540"/>
              </w:tabs>
              <w:rPr>
                <w:rFonts w:ascii="Arial" w:hAnsi="Arial" w:cs="Arial"/>
                <w:sz w:val="16"/>
                <w:szCs w:val="16"/>
              </w:rPr>
            </w:pPr>
            <w:r w:rsidRPr="00C27906">
              <w:rPr>
                <w:rFonts w:ascii="Arial" w:hAnsi="Arial" w:cs="Arial"/>
                <w:noProof/>
              </w:rPr>
              <w:drawing>
                <wp:anchor distT="0" distB="0" distL="114300" distR="114300" simplePos="0" relativeHeight="251664384" behindDoc="0" locked="1" layoutInCell="1" allowOverlap="1" wp14:anchorId="2DB91687" wp14:editId="30A1FC68">
                  <wp:simplePos x="0" y="0"/>
                  <wp:positionH relativeFrom="column">
                    <wp:posOffset>-47625</wp:posOffset>
                  </wp:positionH>
                  <wp:positionV relativeFrom="paragraph">
                    <wp:posOffset>226695</wp:posOffset>
                  </wp:positionV>
                  <wp:extent cx="733425" cy="774700"/>
                  <wp:effectExtent l="19050" t="0" r="9525" b="0"/>
                  <wp:wrapTopAndBottom/>
                  <wp:docPr id="1" name="Picture 11" descr="New KP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ew KPK Logo"/>
                          <pic:cNvPicPr>
                            <a:picLocks noChangeAspect="1" noChangeArrowheads="1"/>
                          </pic:cNvPicPr>
                        </pic:nvPicPr>
                        <pic:blipFill>
                          <a:blip r:embed="rId11" cstate="print"/>
                          <a:srcRect/>
                          <a:stretch>
                            <a:fillRect/>
                          </a:stretch>
                        </pic:blipFill>
                        <pic:spPr bwMode="auto">
                          <a:xfrm>
                            <a:off x="0" y="0"/>
                            <a:ext cx="733425" cy="774700"/>
                          </a:xfrm>
                          <a:prstGeom prst="rect">
                            <a:avLst/>
                          </a:prstGeom>
                          <a:noFill/>
                          <a:ln w="9525">
                            <a:noFill/>
                            <a:miter lim="800000"/>
                            <a:headEnd/>
                            <a:tailEnd/>
                          </a:ln>
                        </pic:spPr>
                      </pic:pic>
                    </a:graphicData>
                  </a:graphic>
                </wp:anchor>
              </w:drawing>
            </w:r>
            <w:r w:rsidRPr="00C27906">
              <w:rPr>
                <w:rFonts w:ascii="Arial" w:hAnsi="Arial" w:cs="Arial"/>
                <w:b/>
                <w:bCs/>
                <w:sz w:val="16"/>
                <w:szCs w:val="16"/>
              </w:rPr>
              <w:br w:type="page"/>
            </w:r>
            <w:r w:rsidRPr="00C27906">
              <w:rPr>
                <w:rFonts w:ascii="Arial" w:hAnsi="Arial" w:cs="Arial"/>
                <w:b/>
                <w:bCs/>
                <w:sz w:val="16"/>
                <w:szCs w:val="16"/>
              </w:rPr>
              <w:br w:type="page"/>
            </w:r>
            <w:r w:rsidRPr="00C27906">
              <w:rPr>
                <w:rFonts w:ascii="Arial" w:hAnsi="Arial" w:cs="Arial"/>
                <w:b/>
                <w:bCs/>
                <w:sz w:val="16"/>
                <w:szCs w:val="16"/>
              </w:rPr>
              <w:br w:type="page"/>
            </w:r>
            <w:r w:rsidRPr="00C27906">
              <w:rPr>
                <w:rFonts w:ascii="Arial" w:hAnsi="Arial" w:cs="Arial"/>
                <w:b/>
                <w:bCs/>
                <w:sz w:val="16"/>
                <w:szCs w:val="16"/>
              </w:rPr>
              <w:br w:type="page"/>
            </w:r>
            <w:r w:rsidRPr="00C27906">
              <w:rPr>
                <w:rFonts w:ascii="Arial" w:hAnsi="Arial" w:cs="Arial"/>
                <w:b/>
                <w:bCs/>
                <w:sz w:val="16"/>
                <w:szCs w:val="16"/>
              </w:rPr>
              <w:br w:type="page"/>
            </w:r>
            <w:r w:rsidRPr="00C27906">
              <w:rPr>
                <w:rFonts w:ascii="Arial" w:hAnsi="Arial" w:cs="Arial"/>
                <w:b/>
                <w:bCs/>
                <w:sz w:val="16"/>
                <w:szCs w:val="16"/>
              </w:rPr>
              <w:br w:type="page"/>
            </w:r>
            <w:r w:rsidRPr="00C27906">
              <w:rPr>
                <w:rFonts w:ascii="Arial" w:hAnsi="Arial" w:cs="Arial"/>
                <w:b/>
                <w:bCs/>
                <w:sz w:val="16"/>
                <w:szCs w:val="16"/>
              </w:rPr>
              <w:br w:type="page"/>
            </w:r>
            <w:r w:rsidRPr="00C27906">
              <w:rPr>
                <w:rFonts w:ascii="Arial" w:hAnsi="Arial" w:cs="Arial"/>
                <w:b/>
                <w:bCs/>
                <w:sz w:val="16"/>
                <w:szCs w:val="16"/>
              </w:rPr>
              <w:br w:type="page"/>
            </w:r>
            <w:r w:rsidRPr="00C27906">
              <w:rPr>
                <w:rFonts w:ascii="Arial" w:hAnsi="Arial" w:cs="Arial"/>
                <w:b/>
                <w:bCs/>
                <w:sz w:val="16"/>
                <w:szCs w:val="16"/>
              </w:rPr>
              <w:br w:type="page"/>
            </w:r>
            <w:r w:rsidRPr="00C27906">
              <w:rPr>
                <w:rFonts w:ascii="Arial" w:hAnsi="Arial" w:cs="Arial"/>
                <w:b/>
                <w:bCs/>
                <w:sz w:val="16"/>
                <w:szCs w:val="16"/>
              </w:rPr>
              <w:br w:type="page"/>
            </w:r>
            <w:r w:rsidRPr="00C27906">
              <w:rPr>
                <w:rFonts w:ascii="Arial" w:hAnsi="Arial" w:cs="Arial"/>
                <w:b/>
                <w:bCs/>
                <w:sz w:val="16"/>
                <w:szCs w:val="16"/>
              </w:rPr>
              <w:br w:type="page"/>
            </w:r>
            <w:r w:rsidRPr="00C27906">
              <w:rPr>
                <w:rFonts w:ascii="Arial" w:hAnsi="Arial" w:cs="Arial"/>
                <w:b/>
                <w:bCs/>
                <w:sz w:val="16"/>
                <w:szCs w:val="16"/>
              </w:rPr>
              <w:br w:type="page"/>
            </w:r>
          </w:p>
        </w:tc>
        <w:tc>
          <w:tcPr>
            <w:tcW w:w="5070" w:type="dxa"/>
          </w:tcPr>
          <w:p w:rsidR="00D3577A" w:rsidRPr="00C27906" w:rsidRDefault="00D3577A" w:rsidP="00AD762D">
            <w:pPr>
              <w:rPr>
                <w:rFonts w:ascii="Arial" w:hAnsi="Arial" w:cs="Arial"/>
                <w:b/>
                <w:bCs/>
                <w:sz w:val="20"/>
                <w:szCs w:val="20"/>
              </w:rPr>
            </w:pPr>
          </w:p>
          <w:p w:rsidR="00D3577A" w:rsidRPr="00C27906" w:rsidRDefault="00D3577A" w:rsidP="00AD762D">
            <w:pPr>
              <w:rPr>
                <w:rFonts w:ascii="Arial" w:hAnsi="Arial" w:cs="Arial"/>
                <w:b/>
                <w:bCs/>
                <w:sz w:val="20"/>
                <w:szCs w:val="20"/>
              </w:rPr>
            </w:pPr>
          </w:p>
          <w:p w:rsidR="00D3577A" w:rsidRPr="00C27906" w:rsidRDefault="00D3577A" w:rsidP="00AD762D">
            <w:pPr>
              <w:rPr>
                <w:rFonts w:ascii="Arial" w:hAnsi="Arial" w:cs="Arial"/>
                <w:b/>
                <w:bCs/>
                <w:sz w:val="20"/>
                <w:szCs w:val="20"/>
              </w:rPr>
            </w:pPr>
          </w:p>
          <w:p w:rsidR="00D3577A" w:rsidRPr="00C27906" w:rsidRDefault="00D3577A" w:rsidP="00AD762D">
            <w:pPr>
              <w:rPr>
                <w:rFonts w:ascii="Arial" w:hAnsi="Arial" w:cs="Arial"/>
                <w:b/>
                <w:bCs/>
                <w:sz w:val="20"/>
                <w:szCs w:val="20"/>
              </w:rPr>
            </w:pPr>
            <w:r w:rsidRPr="00C27906">
              <w:rPr>
                <w:rFonts w:ascii="Arial" w:hAnsi="Arial" w:cs="Arial"/>
                <w:b/>
                <w:bCs/>
                <w:sz w:val="20"/>
                <w:szCs w:val="20"/>
              </w:rPr>
              <w:t xml:space="preserve">     Name of the Head………………………………… </w:t>
            </w:r>
          </w:p>
          <w:p w:rsidR="00D3577A" w:rsidRPr="00C27906" w:rsidRDefault="00D3577A" w:rsidP="00AD762D">
            <w:pPr>
              <w:rPr>
                <w:rFonts w:ascii="Arial" w:hAnsi="Arial" w:cs="Arial"/>
                <w:b/>
                <w:bCs/>
                <w:sz w:val="20"/>
                <w:szCs w:val="20"/>
              </w:rPr>
            </w:pPr>
            <w:r w:rsidRPr="00C27906">
              <w:rPr>
                <w:rFonts w:ascii="Arial" w:hAnsi="Arial" w:cs="Arial"/>
                <w:b/>
                <w:bCs/>
                <w:sz w:val="20"/>
                <w:szCs w:val="20"/>
              </w:rPr>
              <w:t xml:space="preserve">     Name of Health Institution………………………..</w:t>
            </w:r>
          </w:p>
          <w:p w:rsidR="00D3577A" w:rsidRPr="00C27906" w:rsidRDefault="00D3577A" w:rsidP="00AD762D">
            <w:pPr>
              <w:tabs>
                <w:tab w:val="left" w:pos="0"/>
              </w:tabs>
              <w:jc w:val="center"/>
              <w:rPr>
                <w:rFonts w:ascii="Arial" w:hAnsi="Arial" w:cs="Arial"/>
                <w:b/>
                <w:bCs/>
                <w:sz w:val="16"/>
                <w:szCs w:val="16"/>
              </w:rPr>
            </w:pPr>
            <w:r w:rsidRPr="00C27906">
              <w:rPr>
                <w:rFonts w:ascii="Arial" w:hAnsi="Arial" w:cs="Arial"/>
                <w:b/>
                <w:bCs/>
                <w:sz w:val="20"/>
                <w:szCs w:val="20"/>
              </w:rPr>
              <w:t>GOVERNMENT OF KHYBER PAKHTUNKHWA</w:t>
            </w:r>
          </w:p>
        </w:tc>
      </w:tr>
    </w:tbl>
    <w:p w:rsidR="00D3577A" w:rsidRPr="00C27906" w:rsidRDefault="00D3577A" w:rsidP="00D3577A">
      <w:pPr>
        <w:ind w:left="6480"/>
        <w:jc w:val="center"/>
        <w:rPr>
          <w:rFonts w:ascii="Arial" w:hAnsi="Arial" w:cs="Arial"/>
          <w:b/>
          <w:bCs/>
          <w:color w:val="000000" w:themeColor="text1"/>
          <w:sz w:val="16"/>
          <w:szCs w:val="16"/>
        </w:rPr>
      </w:pPr>
    </w:p>
    <w:tbl>
      <w:tblPr>
        <w:tblW w:w="9828" w:type="dxa"/>
        <w:tblInd w:w="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636"/>
        <w:gridCol w:w="4062"/>
        <w:gridCol w:w="5130"/>
      </w:tblGrid>
      <w:tr w:rsidR="00D3577A" w:rsidRPr="00C27906" w:rsidTr="00AD762D">
        <w:tc>
          <w:tcPr>
            <w:tcW w:w="636" w:type="dxa"/>
            <w:tcBorders>
              <w:top w:val="double" w:sz="6" w:space="0" w:color="000000"/>
            </w:tcBorders>
          </w:tcPr>
          <w:p w:rsidR="00D3577A" w:rsidRPr="00C27906" w:rsidRDefault="00D3577A" w:rsidP="00AD762D">
            <w:pPr>
              <w:rPr>
                <w:rFonts w:ascii="Arial" w:hAnsi="Arial" w:cs="Arial"/>
                <w:b/>
                <w:bCs/>
                <w:sz w:val="20"/>
                <w:szCs w:val="20"/>
              </w:rPr>
            </w:pPr>
            <w:r w:rsidRPr="00C27906">
              <w:rPr>
                <w:rFonts w:ascii="Arial" w:hAnsi="Arial" w:cs="Arial"/>
                <w:b/>
                <w:bCs/>
                <w:sz w:val="20"/>
                <w:szCs w:val="20"/>
              </w:rPr>
              <w:t>1</w:t>
            </w:r>
          </w:p>
        </w:tc>
        <w:tc>
          <w:tcPr>
            <w:tcW w:w="4062" w:type="dxa"/>
            <w:tcBorders>
              <w:top w:val="double" w:sz="6" w:space="0" w:color="000000"/>
            </w:tcBorders>
          </w:tcPr>
          <w:p w:rsidR="00D3577A" w:rsidRPr="00C27906" w:rsidRDefault="00D3577A" w:rsidP="00AD762D">
            <w:pPr>
              <w:rPr>
                <w:rFonts w:ascii="Arial" w:hAnsi="Arial" w:cs="Arial"/>
                <w:b/>
                <w:bCs/>
                <w:sz w:val="20"/>
                <w:szCs w:val="20"/>
              </w:rPr>
            </w:pPr>
            <w:r w:rsidRPr="00C27906">
              <w:rPr>
                <w:rFonts w:ascii="Arial" w:hAnsi="Arial" w:cs="Arial"/>
                <w:b/>
                <w:bCs/>
                <w:sz w:val="20"/>
                <w:szCs w:val="20"/>
              </w:rPr>
              <w:t>Purchase Order No</w:t>
            </w:r>
          </w:p>
        </w:tc>
        <w:tc>
          <w:tcPr>
            <w:tcW w:w="5130" w:type="dxa"/>
            <w:tcBorders>
              <w:top w:val="double" w:sz="6" w:space="0" w:color="000000"/>
            </w:tcBorders>
          </w:tcPr>
          <w:p w:rsidR="00D3577A" w:rsidRPr="00C27906" w:rsidRDefault="00D3577A" w:rsidP="00AD762D">
            <w:pPr>
              <w:rPr>
                <w:rFonts w:ascii="Arial" w:hAnsi="Arial" w:cs="Arial"/>
                <w:b/>
                <w:bCs/>
                <w:sz w:val="20"/>
                <w:szCs w:val="20"/>
              </w:rPr>
            </w:pPr>
          </w:p>
        </w:tc>
      </w:tr>
      <w:tr w:rsidR="00D3577A" w:rsidRPr="00C27906" w:rsidTr="00AD762D">
        <w:tc>
          <w:tcPr>
            <w:tcW w:w="636" w:type="dxa"/>
          </w:tcPr>
          <w:p w:rsidR="00D3577A" w:rsidRPr="00C27906" w:rsidRDefault="00D3577A" w:rsidP="00AD762D">
            <w:pPr>
              <w:rPr>
                <w:rFonts w:ascii="Arial" w:hAnsi="Arial" w:cs="Arial"/>
                <w:b/>
                <w:bCs/>
                <w:sz w:val="20"/>
                <w:szCs w:val="20"/>
              </w:rPr>
            </w:pPr>
          </w:p>
        </w:tc>
        <w:tc>
          <w:tcPr>
            <w:tcW w:w="4062" w:type="dxa"/>
          </w:tcPr>
          <w:p w:rsidR="00D3577A" w:rsidRPr="00C27906" w:rsidRDefault="00D3577A" w:rsidP="00AD762D">
            <w:pPr>
              <w:rPr>
                <w:rFonts w:ascii="Arial" w:hAnsi="Arial" w:cs="Arial"/>
                <w:b/>
                <w:bCs/>
                <w:sz w:val="20"/>
                <w:szCs w:val="20"/>
              </w:rPr>
            </w:pPr>
            <w:r w:rsidRPr="00C27906">
              <w:rPr>
                <w:rFonts w:ascii="Arial" w:hAnsi="Arial" w:cs="Arial"/>
                <w:b/>
                <w:bCs/>
                <w:sz w:val="20"/>
                <w:szCs w:val="20"/>
              </w:rPr>
              <w:t>Date</w:t>
            </w:r>
          </w:p>
        </w:tc>
        <w:tc>
          <w:tcPr>
            <w:tcW w:w="5130" w:type="dxa"/>
          </w:tcPr>
          <w:p w:rsidR="00D3577A" w:rsidRPr="00C27906" w:rsidRDefault="00D3577A" w:rsidP="00AD762D">
            <w:pPr>
              <w:rPr>
                <w:rFonts w:ascii="Arial" w:hAnsi="Arial" w:cs="Arial"/>
                <w:b/>
                <w:bCs/>
                <w:sz w:val="20"/>
                <w:szCs w:val="20"/>
              </w:rPr>
            </w:pPr>
          </w:p>
        </w:tc>
      </w:tr>
      <w:tr w:rsidR="00D3577A" w:rsidRPr="00C27906" w:rsidTr="00AD762D">
        <w:tc>
          <w:tcPr>
            <w:tcW w:w="636" w:type="dxa"/>
          </w:tcPr>
          <w:p w:rsidR="00D3577A" w:rsidRPr="00C27906" w:rsidRDefault="00D3577A" w:rsidP="00AD762D">
            <w:pPr>
              <w:rPr>
                <w:rFonts w:ascii="Arial" w:hAnsi="Arial" w:cs="Arial"/>
                <w:b/>
                <w:bCs/>
                <w:sz w:val="20"/>
                <w:szCs w:val="20"/>
              </w:rPr>
            </w:pPr>
            <w:r w:rsidRPr="00C27906">
              <w:rPr>
                <w:rFonts w:ascii="Arial" w:hAnsi="Arial" w:cs="Arial"/>
                <w:b/>
                <w:bCs/>
                <w:sz w:val="20"/>
                <w:szCs w:val="20"/>
              </w:rPr>
              <w:t>2</w:t>
            </w:r>
          </w:p>
        </w:tc>
        <w:tc>
          <w:tcPr>
            <w:tcW w:w="4062" w:type="dxa"/>
          </w:tcPr>
          <w:p w:rsidR="00D3577A" w:rsidRPr="00C27906" w:rsidRDefault="00D3577A" w:rsidP="00AD762D">
            <w:pPr>
              <w:rPr>
                <w:rFonts w:ascii="Arial" w:hAnsi="Arial" w:cs="Arial"/>
                <w:b/>
                <w:bCs/>
                <w:sz w:val="20"/>
                <w:szCs w:val="20"/>
              </w:rPr>
            </w:pPr>
            <w:r w:rsidRPr="00C27906">
              <w:rPr>
                <w:rFonts w:ascii="Arial" w:hAnsi="Arial" w:cs="Arial"/>
                <w:b/>
                <w:bCs/>
                <w:sz w:val="20"/>
                <w:szCs w:val="20"/>
              </w:rPr>
              <w:t>Firm Name</w:t>
            </w:r>
          </w:p>
        </w:tc>
        <w:tc>
          <w:tcPr>
            <w:tcW w:w="5130" w:type="dxa"/>
          </w:tcPr>
          <w:p w:rsidR="00D3577A" w:rsidRPr="00C27906" w:rsidRDefault="00D3577A" w:rsidP="00AD762D">
            <w:pPr>
              <w:rPr>
                <w:rFonts w:ascii="Arial" w:hAnsi="Arial" w:cs="Arial"/>
                <w:sz w:val="20"/>
                <w:szCs w:val="20"/>
                <w:lang w:val="en-GB"/>
              </w:rPr>
            </w:pPr>
          </w:p>
        </w:tc>
      </w:tr>
      <w:tr w:rsidR="00D3577A" w:rsidRPr="00C27906" w:rsidTr="00AD762D">
        <w:trPr>
          <w:trHeight w:val="87"/>
        </w:trPr>
        <w:tc>
          <w:tcPr>
            <w:tcW w:w="636" w:type="dxa"/>
          </w:tcPr>
          <w:p w:rsidR="00D3577A" w:rsidRPr="00C27906" w:rsidRDefault="00D3577A" w:rsidP="00AD762D">
            <w:pPr>
              <w:rPr>
                <w:rFonts w:ascii="Arial" w:hAnsi="Arial" w:cs="Arial"/>
                <w:b/>
                <w:bCs/>
                <w:sz w:val="20"/>
                <w:szCs w:val="20"/>
              </w:rPr>
            </w:pPr>
            <w:r w:rsidRPr="00C27906">
              <w:rPr>
                <w:rFonts w:ascii="Arial" w:hAnsi="Arial" w:cs="Arial"/>
                <w:b/>
                <w:bCs/>
                <w:sz w:val="20"/>
                <w:szCs w:val="20"/>
              </w:rPr>
              <w:t>3</w:t>
            </w:r>
          </w:p>
        </w:tc>
        <w:tc>
          <w:tcPr>
            <w:tcW w:w="4062" w:type="dxa"/>
          </w:tcPr>
          <w:p w:rsidR="00D3577A" w:rsidRPr="00C27906" w:rsidRDefault="00D3577A" w:rsidP="00AD762D">
            <w:pPr>
              <w:rPr>
                <w:rFonts w:ascii="Arial" w:hAnsi="Arial" w:cs="Arial"/>
                <w:b/>
                <w:bCs/>
                <w:sz w:val="20"/>
                <w:szCs w:val="20"/>
              </w:rPr>
            </w:pPr>
            <w:r w:rsidRPr="00C27906">
              <w:rPr>
                <w:rFonts w:ascii="Arial" w:hAnsi="Arial" w:cs="Arial"/>
                <w:b/>
                <w:bCs/>
                <w:sz w:val="20"/>
                <w:szCs w:val="20"/>
              </w:rPr>
              <w:t>Firm’s Address</w:t>
            </w:r>
          </w:p>
        </w:tc>
        <w:tc>
          <w:tcPr>
            <w:tcW w:w="5130" w:type="dxa"/>
          </w:tcPr>
          <w:p w:rsidR="00D3577A" w:rsidRPr="00C27906" w:rsidRDefault="00D3577A" w:rsidP="00AD762D">
            <w:pPr>
              <w:rPr>
                <w:rFonts w:ascii="Arial" w:hAnsi="Arial" w:cs="Arial"/>
                <w:sz w:val="20"/>
                <w:szCs w:val="20"/>
              </w:rPr>
            </w:pPr>
          </w:p>
        </w:tc>
      </w:tr>
      <w:tr w:rsidR="00D3577A" w:rsidRPr="00C27906" w:rsidTr="00AD762D">
        <w:trPr>
          <w:trHeight w:val="87"/>
        </w:trPr>
        <w:tc>
          <w:tcPr>
            <w:tcW w:w="636" w:type="dxa"/>
          </w:tcPr>
          <w:p w:rsidR="00D3577A" w:rsidRPr="00C27906" w:rsidRDefault="00D3577A" w:rsidP="00AD762D">
            <w:pPr>
              <w:rPr>
                <w:rFonts w:ascii="Arial" w:hAnsi="Arial" w:cs="Arial"/>
                <w:b/>
                <w:bCs/>
                <w:sz w:val="20"/>
                <w:szCs w:val="20"/>
              </w:rPr>
            </w:pPr>
            <w:r w:rsidRPr="00C27906">
              <w:rPr>
                <w:rFonts w:ascii="Arial" w:hAnsi="Arial" w:cs="Arial"/>
                <w:b/>
                <w:bCs/>
                <w:sz w:val="20"/>
                <w:szCs w:val="20"/>
              </w:rPr>
              <w:t>4</w:t>
            </w:r>
          </w:p>
        </w:tc>
        <w:tc>
          <w:tcPr>
            <w:tcW w:w="4062" w:type="dxa"/>
          </w:tcPr>
          <w:p w:rsidR="00D3577A" w:rsidRPr="00C27906" w:rsidRDefault="00D3577A" w:rsidP="00AD762D">
            <w:pPr>
              <w:rPr>
                <w:rFonts w:ascii="Arial" w:hAnsi="Arial" w:cs="Arial"/>
                <w:b/>
                <w:bCs/>
                <w:sz w:val="20"/>
                <w:szCs w:val="20"/>
              </w:rPr>
            </w:pPr>
            <w:r w:rsidRPr="00C27906">
              <w:rPr>
                <w:rFonts w:ascii="Arial" w:hAnsi="Arial" w:cs="Arial"/>
                <w:b/>
                <w:bCs/>
                <w:sz w:val="20"/>
                <w:szCs w:val="20"/>
              </w:rPr>
              <w:t>Firm Contact No</w:t>
            </w:r>
          </w:p>
        </w:tc>
        <w:tc>
          <w:tcPr>
            <w:tcW w:w="5130" w:type="dxa"/>
          </w:tcPr>
          <w:p w:rsidR="00D3577A" w:rsidRPr="00C27906" w:rsidRDefault="00D3577A" w:rsidP="00AD762D">
            <w:pPr>
              <w:rPr>
                <w:rFonts w:ascii="Arial" w:hAnsi="Arial" w:cs="Arial"/>
                <w:sz w:val="20"/>
                <w:szCs w:val="20"/>
              </w:rPr>
            </w:pPr>
          </w:p>
        </w:tc>
      </w:tr>
      <w:tr w:rsidR="00D3577A" w:rsidRPr="00C27906" w:rsidTr="00AD762D">
        <w:tc>
          <w:tcPr>
            <w:tcW w:w="636" w:type="dxa"/>
          </w:tcPr>
          <w:p w:rsidR="00D3577A" w:rsidRPr="00C27906" w:rsidRDefault="00D3577A" w:rsidP="00AD762D">
            <w:pPr>
              <w:rPr>
                <w:rFonts w:ascii="Arial" w:hAnsi="Arial" w:cs="Arial"/>
                <w:b/>
                <w:bCs/>
                <w:sz w:val="20"/>
                <w:szCs w:val="20"/>
              </w:rPr>
            </w:pPr>
            <w:r w:rsidRPr="00C27906">
              <w:rPr>
                <w:rFonts w:ascii="Arial" w:hAnsi="Arial" w:cs="Arial"/>
                <w:b/>
                <w:bCs/>
                <w:sz w:val="20"/>
                <w:szCs w:val="20"/>
              </w:rPr>
              <w:t>5</w:t>
            </w:r>
          </w:p>
        </w:tc>
        <w:tc>
          <w:tcPr>
            <w:tcW w:w="4062" w:type="dxa"/>
          </w:tcPr>
          <w:p w:rsidR="00D3577A" w:rsidRPr="00C27906" w:rsidRDefault="00D3577A" w:rsidP="00AD762D">
            <w:pPr>
              <w:rPr>
                <w:rFonts w:ascii="Arial" w:hAnsi="Arial" w:cs="Arial"/>
                <w:b/>
                <w:bCs/>
                <w:sz w:val="20"/>
                <w:szCs w:val="20"/>
              </w:rPr>
            </w:pPr>
            <w:r w:rsidRPr="00C27906">
              <w:rPr>
                <w:rFonts w:ascii="Arial" w:hAnsi="Arial" w:cs="Arial"/>
                <w:b/>
                <w:bCs/>
                <w:sz w:val="20"/>
                <w:szCs w:val="20"/>
              </w:rPr>
              <w:t>Conditions of the Contract:</w:t>
            </w:r>
          </w:p>
        </w:tc>
        <w:tc>
          <w:tcPr>
            <w:tcW w:w="5130" w:type="dxa"/>
          </w:tcPr>
          <w:p w:rsidR="00D3577A" w:rsidRPr="00C27906" w:rsidRDefault="00D3577A" w:rsidP="00AD762D">
            <w:pPr>
              <w:rPr>
                <w:rFonts w:ascii="Arial" w:hAnsi="Arial" w:cs="Arial"/>
                <w:sz w:val="20"/>
                <w:szCs w:val="20"/>
              </w:rPr>
            </w:pPr>
            <w:r w:rsidRPr="00C27906">
              <w:rPr>
                <w:rFonts w:ascii="Arial" w:hAnsi="Arial" w:cs="Arial"/>
                <w:sz w:val="20"/>
                <w:szCs w:val="20"/>
              </w:rPr>
              <w:t xml:space="preserve">As already communicated </w:t>
            </w:r>
            <w:r w:rsidR="00AC1FA2">
              <w:rPr>
                <w:rFonts w:ascii="Arial" w:hAnsi="Arial" w:cs="Arial"/>
                <w:sz w:val="20"/>
                <w:szCs w:val="20"/>
              </w:rPr>
              <w:t>in the Bid Solicitation</w:t>
            </w:r>
            <w:r w:rsidRPr="00C27906">
              <w:rPr>
                <w:rFonts w:ascii="Arial" w:hAnsi="Arial" w:cs="Arial"/>
                <w:sz w:val="20"/>
                <w:szCs w:val="20"/>
              </w:rPr>
              <w:t xml:space="preserve"> Document</w:t>
            </w:r>
            <w:r w:rsidR="00AC1FA2">
              <w:rPr>
                <w:rFonts w:ascii="Arial" w:hAnsi="Arial" w:cs="Arial"/>
                <w:sz w:val="20"/>
                <w:szCs w:val="20"/>
              </w:rPr>
              <w:t>s</w:t>
            </w:r>
            <w:r w:rsidRPr="00C27906">
              <w:rPr>
                <w:rFonts w:ascii="Arial" w:hAnsi="Arial" w:cs="Arial"/>
                <w:sz w:val="20"/>
                <w:szCs w:val="20"/>
              </w:rPr>
              <w:t xml:space="preserve"> </w:t>
            </w:r>
          </w:p>
        </w:tc>
      </w:tr>
      <w:tr w:rsidR="00D3577A" w:rsidRPr="00C27906" w:rsidTr="00AD762D">
        <w:tc>
          <w:tcPr>
            <w:tcW w:w="636" w:type="dxa"/>
            <w:tcBorders>
              <w:bottom w:val="double" w:sz="6" w:space="0" w:color="000000"/>
            </w:tcBorders>
          </w:tcPr>
          <w:p w:rsidR="00D3577A" w:rsidRPr="00C27906" w:rsidRDefault="00D3577A" w:rsidP="00AD762D">
            <w:pPr>
              <w:rPr>
                <w:rFonts w:ascii="Arial" w:hAnsi="Arial" w:cs="Arial"/>
                <w:b/>
                <w:bCs/>
                <w:sz w:val="20"/>
                <w:szCs w:val="20"/>
              </w:rPr>
            </w:pPr>
            <w:r w:rsidRPr="00C27906">
              <w:rPr>
                <w:rFonts w:ascii="Arial" w:hAnsi="Arial" w:cs="Arial"/>
                <w:b/>
                <w:bCs/>
                <w:sz w:val="20"/>
                <w:szCs w:val="20"/>
              </w:rPr>
              <w:t>6</w:t>
            </w:r>
          </w:p>
        </w:tc>
        <w:tc>
          <w:tcPr>
            <w:tcW w:w="4062" w:type="dxa"/>
            <w:tcBorders>
              <w:bottom w:val="double" w:sz="6" w:space="0" w:color="000000"/>
            </w:tcBorders>
          </w:tcPr>
          <w:p w:rsidR="00D3577A" w:rsidRPr="00C27906" w:rsidRDefault="00D3577A" w:rsidP="00AD762D">
            <w:pPr>
              <w:rPr>
                <w:rFonts w:ascii="Arial" w:hAnsi="Arial" w:cs="Arial"/>
                <w:b/>
                <w:bCs/>
                <w:sz w:val="20"/>
                <w:szCs w:val="20"/>
              </w:rPr>
            </w:pPr>
            <w:r w:rsidRPr="00C27906">
              <w:rPr>
                <w:rFonts w:ascii="Arial" w:hAnsi="Arial" w:cs="Arial"/>
                <w:b/>
                <w:bCs/>
                <w:sz w:val="20"/>
                <w:szCs w:val="20"/>
              </w:rPr>
              <w:t>Particulars of Stores:</w:t>
            </w:r>
          </w:p>
        </w:tc>
        <w:tc>
          <w:tcPr>
            <w:tcW w:w="5130" w:type="dxa"/>
            <w:tcBorders>
              <w:bottom w:val="double" w:sz="6" w:space="0" w:color="000000"/>
            </w:tcBorders>
          </w:tcPr>
          <w:p w:rsidR="00D3577A" w:rsidRPr="00C27906" w:rsidRDefault="00D3577A" w:rsidP="00AD762D">
            <w:pPr>
              <w:rPr>
                <w:rFonts w:ascii="Arial" w:hAnsi="Arial" w:cs="Arial"/>
                <w:sz w:val="20"/>
                <w:szCs w:val="20"/>
              </w:rPr>
            </w:pPr>
            <w:r w:rsidRPr="00C27906">
              <w:rPr>
                <w:rFonts w:ascii="Arial" w:hAnsi="Arial" w:cs="Arial"/>
                <w:sz w:val="20"/>
                <w:szCs w:val="20"/>
              </w:rPr>
              <w:t>As per detail given below</w:t>
            </w:r>
          </w:p>
        </w:tc>
      </w:tr>
    </w:tbl>
    <w:p w:rsidR="00D3577A" w:rsidRPr="00C27906" w:rsidRDefault="00D3577A" w:rsidP="00D3577A">
      <w:pPr>
        <w:jc w:val="both"/>
        <w:rPr>
          <w:rFonts w:ascii="Arial" w:hAnsi="Arial" w:cs="Arial"/>
          <w:sz w:val="16"/>
          <w:szCs w:val="16"/>
        </w:rPr>
      </w:pPr>
    </w:p>
    <w:tbl>
      <w:tblPr>
        <w:tblW w:w="9918" w:type="dxa"/>
        <w:tblInd w:w="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94"/>
        <w:gridCol w:w="1834"/>
        <w:gridCol w:w="2790"/>
        <w:gridCol w:w="1170"/>
        <w:gridCol w:w="1260"/>
        <w:gridCol w:w="2070"/>
      </w:tblGrid>
      <w:tr w:rsidR="00D3577A" w:rsidRPr="00C27906" w:rsidTr="00AD762D">
        <w:tc>
          <w:tcPr>
            <w:tcW w:w="794" w:type="dxa"/>
            <w:tcBorders>
              <w:top w:val="double" w:sz="6" w:space="0" w:color="000000"/>
            </w:tcBorders>
            <w:vAlign w:val="center"/>
          </w:tcPr>
          <w:p w:rsidR="00D3577A" w:rsidRPr="00C27906" w:rsidRDefault="00D3577A" w:rsidP="00AD762D">
            <w:pPr>
              <w:tabs>
                <w:tab w:val="left" w:pos="5760"/>
              </w:tabs>
              <w:jc w:val="center"/>
              <w:rPr>
                <w:rFonts w:ascii="Arial" w:hAnsi="Arial" w:cs="Arial"/>
                <w:b/>
                <w:bCs/>
                <w:sz w:val="16"/>
                <w:szCs w:val="16"/>
              </w:rPr>
            </w:pPr>
            <w:r w:rsidRPr="00C27906">
              <w:rPr>
                <w:rFonts w:ascii="Arial" w:hAnsi="Arial" w:cs="Arial"/>
                <w:b/>
                <w:bCs/>
                <w:sz w:val="16"/>
                <w:szCs w:val="16"/>
              </w:rPr>
              <w:t>Item No.</w:t>
            </w:r>
          </w:p>
        </w:tc>
        <w:tc>
          <w:tcPr>
            <w:tcW w:w="1834" w:type="dxa"/>
            <w:tcBorders>
              <w:top w:val="double" w:sz="6" w:space="0" w:color="000000"/>
            </w:tcBorders>
          </w:tcPr>
          <w:p w:rsidR="004B2C4E" w:rsidRPr="004B2C4E" w:rsidRDefault="004B2C4E" w:rsidP="00AD762D">
            <w:pPr>
              <w:tabs>
                <w:tab w:val="left" w:pos="5760"/>
              </w:tabs>
              <w:jc w:val="center"/>
              <w:rPr>
                <w:rFonts w:ascii="Arial" w:hAnsi="Arial" w:cs="Arial"/>
                <w:b/>
                <w:bCs/>
                <w:szCs w:val="16"/>
              </w:rPr>
            </w:pPr>
          </w:p>
          <w:p w:rsidR="00D3577A" w:rsidRPr="00C27906" w:rsidRDefault="00D3577A" w:rsidP="00AD762D">
            <w:pPr>
              <w:tabs>
                <w:tab w:val="left" w:pos="5760"/>
              </w:tabs>
              <w:jc w:val="center"/>
              <w:rPr>
                <w:rFonts w:ascii="Arial" w:hAnsi="Arial" w:cs="Arial"/>
                <w:b/>
                <w:bCs/>
                <w:sz w:val="16"/>
                <w:szCs w:val="16"/>
              </w:rPr>
            </w:pPr>
            <w:r w:rsidRPr="00C27906">
              <w:rPr>
                <w:rFonts w:ascii="Arial" w:hAnsi="Arial" w:cs="Arial"/>
                <w:b/>
                <w:bCs/>
                <w:sz w:val="16"/>
                <w:szCs w:val="16"/>
              </w:rPr>
              <w:t>Item Name</w:t>
            </w:r>
          </w:p>
        </w:tc>
        <w:tc>
          <w:tcPr>
            <w:tcW w:w="2790" w:type="dxa"/>
            <w:tcBorders>
              <w:top w:val="double" w:sz="6" w:space="0" w:color="000000"/>
            </w:tcBorders>
            <w:vAlign w:val="center"/>
          </w:tcPr>
          <w:p w:rsidR="00D3577A" w:rsidRPr="00C27906" w:rsidRDefault="00D3577A" w:rsidP="00AD762D">
            <w:pPr>
              <w:tabs>
                <w:tab w:val="left" w:pos="5760"/>
              </w:tabs>
              <w:jc w:val="center"/>
              <w:rPr>
                <w:rFonts w:ascii="Arial" w:hAnsi="Arial" w:cs="Arial"/>
                <w:b/>
                <w:bCs/>
                <w:sz w:val="16"/>
                <w:szCs w:val="16"/>
              </w:rPr>
            </w:pPr>
            <w:r w:rsidRPr="00C27906">
              <w:rPr>
                <w:rFonts w:ascii="Arial" w:hAnsi="Arial" w:cs="Arial"/>
                <w:b/>
                <w:bCs/>
                <w:sz w:val="16"/>
                <w:szCs w:val="16"/>
              </w:rPr>
              <w:t>Approved Specifications</w:t>
            </w:r>
          </w:p>
        </w:tc>
        <w:tc>
          <w:tcPr>
            <w:tcW w:w="1170" w:type="dxa"/>
            <w:tcBorders>
              <w:top w:val="double" w:sz="6" w:space="0" w:color="000000"/>
            </w:tcBorders>
            <w:vAlign w:val="center"/>
          </w:tcPr>
          <w:p w:rsidR="00D3577A" w:rsidRPr="00C27906" w:rsidRDefault="00D3577A" w:rsidP="00AD762D">
            <w:pPr>
              <w:tabs>
                <w:tab w:val="left" w:pos="5760"/>
              </w:tabs>
              <w:jc w:val="center"/>
              <w:rPr>
                <w:rFonts w:ascii="Arial" w:hAnsi="Arial" w:cs="Arial"/>
                <w:b/>
                <w:bCs/>
                <w:sz w:val="16"/>
                <w:szCs w:val="16"/>
              </w:rPr>
            </w:pPr>
            <w:r w:rsidRPr="00C27906">
              <w:rPr>
                <w:rFonts w:ascii="Arial" w:hAnsi="Arial" w:cs="Arial"/>
                <w:b/>
                <w:bCs/>
                <w:sz w:val="16"/>
                <w:szCs w:val="16"/>
              </w:rPr>
              <w:t>Unit Price in PKR</w:t>
            </w:r>
          </w:p>
          <w:p w:rsidR="00D3577A" w:rsidRPr="00C27906" w:rsidRDefault="00D3577A" w:rsidP="00AD762D">
            <w:pPr>
              <w:tabs>
                <w:tab w:val="left" w:pos="5760"/>
              </w:tabs>
              <w:jc w:val="center"/>
              <w:rPr>
                <w:rFonts w:ascii="Arial" w:hAnsi="Arial" w:cs="Arial"/>
                <w:b/>
                <w:bCs/>
                <w:sz w:val="16"/>
                <w:szCs w:val="16"/>
              </w:rPr>
            </w:pPr>
            <w:r w:rsidRPr="00C27906">
              <w:rPr>
                <w:rFonts w:ascii="Arial" w:hAnsi="Arial" w:cs="Arial"/>
                <w:b/>
                <w:bCs/>
                <w:sz w:val="16"/>
                <w:szCs w:val="16"/>
              </w:rPr>
              <w:t>(As per contract)</w:t>
            </w:r>
          </w:p>
        </w:tc>
        <w:tc>
          <w:tcPr>
            <w:tcW w:w="1260" w:type="dxa"/>
            <w:tcBorders>
              <w:top w:val="double" w:sz="6" w:space="0" w:color="000000"/>
            </w:tcBorders>
            <w:vAlign w:val="center"/>
          </w:tcPr>
          <w:p w:rsidR="00D3577A" w:rsidRPr="00C27906" w:rsidRDefault="00D3577A" w:rsidP="00AD762D">
            <w:pPr>
              <w:tabs>
                <w:tab w:val="left" w:pos="5760"/>
              </w:tabs>
              <w:jc w:val="center"/>
              <w:rPr>
                <w:rFonts w:ascii="Arial" w:hAnsi="Arial" w:cs="Arial"/>
                <w:b/>
                <w:bCs/>
                <w:sz w:val="16"/>
                <w:szCs w:val="16"/>
              </w:rPr>
            </w:pPr>
            <w:r w:rsidRPr="00C27906">
              <w:rPr>
                <w:rFonts w:ascii="Arial" w:hAnsi="Arial" w:cs="Arial"/>
                <w:b/>
                <w:bCs/>
                <w:sz w:val="16"/>
                <w:szCs w:val="16"/>
              </w:rPr>
              <w:t xml:space="preserve">Quantity </w:t>
            </w:r>
          </w:p>
        </w:tc>
        <w:tc>
          <w:tcPr>
            <w:tcW w:w="2070" w:type="dxa"/>
            <w:tcBorders>
              <w:top w:val="double" w:sz="6" w:space="0" w:color="000000"/>
            </w:tcBorders>
            <w:vAlign w:val="center"/>
          </w:tcPr>
          <w:p w:rsidR="00D3577A" w:rsidRPr="00C27906" w:rsidRDefault="00D3577A" w:rsidP="00AD762D">
            <w:pPr>
              <w:tabs>
                <w:tab w:val="left" w:pos="5760"/>
              </w:tabs>
              <w:jc w:val="center"/>
              <w:rPr>
                <w:ins w:id="35" w:author="HP" w:date="2012-08-02T18:59:00Z"/>
                <w:rFonts w:ascii="Arial" w:hAnsi="Arial" w:cs="Arial"/>
                <w:b/>
                <w:bCs/>
                <w:sz w:val="16"/>
                <w:szCs w:val="16"/>
              </w:rPr>
            </w:pPr>
            <w:r w:rsidRPr="00C27906">
              <w:rPr>
                <w:rFonts w:ascii="Arial" w:hAnsi="Arial" w:cs="Arial"/>
                <w:b/>
                <w:bCs/>
                <w:sz w:val="16"/>
                <w:szCs w:val="16"/>
              </w:rPr>
              <w:t>Total Cost (PKR)</w:t>
            </w:r>
          </w:p>
          <w:p w:rsidR="00D3577A" w:rsidRPr="00C27906" w:rsidRDefault="00D3577A" w:rsidP="00AD762D">
            <w:pPr>
              <w:numPr>
                <w:ins w:id="36" w:author="HP" w:date="2012-08-02T18:59:00Z"/>
              </w:numPr>
              <w:tabs>
                <w:tab w:val="left" w:pos="5760"/>
              </w:tabs>
              <w:jc w:val="center"/>
              <w:rPr>
                <w:rFonts w:ascii="Arial" w:hAnsi="Arial" w:cs="Arial"/>
                <w:b/>
                <w:bCs/>
                <w:sz w:val="16"/>
                <w:szCs w:val="16"/>
              </w:rPr>
            </w:pPr>
            <w:ins w:id="37" w:author="HP" w:date="2012-08-02T18:59:00Z">
              <w:r w:rsidRPr="00C27906">
                <w:rPr>
                  <w:rFonts w:ascii="Arial" w:hAnsi="Arial" w:cs="Arial"/>
                  <w:b/>
                  <w:bCs/>
                  <w:sz w:val="16"/>
                  <w:szCs w:val="16"/>
                </w:rPr>
                <w:t xml:space="preserve">(Inclusive of all </w:t>
              </w:r>
            </w:ins>
            <w:ins w:id="38" w:author="HP" w:date="2012-08-02T19:00:00Z">
              <w:r w:rsidRPr="00C27906">
                <w:rPr>
                  <w:rFonts w:ascii="Arial" w:hAnsi="Arial" w:cs="Arial"/>
                  <w:b/>
                  <w:bCs/>
                  <w:sz w:val="16"/>
                  <w:szCs w:val="16"/>
                </w:rPr>
                <w:t>duties &amp;</w:t>
              </w:r>
            </w:ins>
            <w:ins w:id="39" w:author="HP" w:date="2012-08-02T18:59:00Z">
              <w:r w:rsidRPr="00C27906">
                <w:rPr>
                  <w:rFonts w:ascii="Arial" w:hAnsi="Arial" w:cs="Arial"/>
                  <w:b/>
                  <w:bCs/>
                  <w:sz w:val="16"/>
                  <w:szCs w:val="16"/>
                </w:rPr>
                <w:t>taxes</w:t>
              </w:r>
            </w:ins>
          </w:p>
        </w:tc>
      </w:tr>
      <w:tr w:rsidR="00D3577A" w:rsidRPr="00C27906" w:rsidTr="00AD762D">
        <w:tblPrEx>
          <w:tblLook w:val="01E0" w:firstRow="1" w:lastRow="1" w:firstColumn="1" w:lastColumn="1" w:noHBand="0" w:noVBand="0"/>
        </w:tblPrEx>
        <w:trPr>
          <w:trHeight w:val="453"/>
        </w:trPr>
        <w:tc>
          <w:tcPr>
            <w:tcW w:w="794" w:type="dxa"/>
            <w:vAlign w:val="center"/>
          </w:tcPr>
          <w:p w:rsidR="00D3577A" w:rsidRPr="00C27906" w:rsidRDefault="00D3577A" w:rsidP="00AD762D">
            <w:pPr>
              <w:jc w:val="center"/>
              <w:rPr>
                <w:rFonts w:ascii="Arial" w:hAnsi="Arial" w:cs="Arial"/>
                <w:sz w:val="16"/>
                <w:szCs w:val="16"/>
              </w:rPr>
            </w:pPr>
          </w:p>
        </w:tc>
        <w:tc>
          <w:tcPr>
            <w:tcW w:w="1834" w:type="dxa"/>
          </w:tcPr>
          <w:p w:rsidR="00D3577A" w:rsidRPr="00C27906" w:rsidRDefault="00D3577A" w:rsidP="00AD762D">
            <w:pPr>
              <w:rPr>
                <w:rFonts w:ascii="Arial" w:hAnsi="Arial" w:cs="Arial"/>
                <w:i/>
                <w:iCs/>
                <w:sz w:val="16"/>
                <w:szCs w:val="16"/>
                <w:lang w:eastAsia="en-GB"/>
              </w:rPr>
            </w:pPr>
          </w:p>
        </w:tc>
        <w:tc>
          <w:tcPr>
            <w:tcW w:w="2790" w:type="dxa"/>
            <w:vAlign w:val="center"/>
          </w:tcPr>
          <w:p w:rsidR="00D3577A" w:rsidRPr="00C27906" w:rsidRDefault="00D3577A" w:rsidP="00AD762D">
            <w:pPr>
              <w:rPr>
                <w:rFonts w:ascii="Arial" w:hAnsi="Arial" w:cs="Arial"/>
                <w:i/>
                <w:iCs/>
                <w:sz w:val="16"/>
                <w:szCs w:val="16"/>
                <w:lang w:eastAsia="en-GB"/>
              </w:rPr>
            </w:pPr>
          </w:p>
        </w:tc>
        <w:tc>
          <w:tcPr>
            <w:tcW w:w="1170" w:type="dxa"/>
            <w:vAlign w:val="center"/>
          </w:tcPr>
          <w:p w:rsidR="00D3577A" w:rsidRPr="00C27906" w:rsidRDefault="00D3577A" w:rsidP="00AD762D">
            <w:pPr>
              <w:jc w:val="center"/>
              <w:rPr>
                <w:rFonts w:ascii="Arial" w:hAnsi="Arial" w:cs="Arial"/>
                <w:sz w:val="16"/>
                <w:szCs w:val="16"/>
              </w:rPr>
            </w:pPr>
          </w:p>
        </w:tc>
        <w:tc>
          <w:tcPr>
            <w:tcW w:w="1260" w:type="dxa"/>
            <w:vAlign w:val="center"/>
          </w:tcPr>
          <w:p w:rsidR="00D3577A" w:rsidRPr="00C27906" w:rsidRDefault="00D3577A" w:rsidP="00AD762D">
            <w:pPr>
              <w:jc w:val="center"/>
              <w:rPr>
                <w:rFonts w:ascii="Arial" w:hAnsi="Arial" w:cs="Arial"/>
                <w:sz w:val="16"/>
                <w:szCs w:val="16"/>
              </w:rPr>
            </w:pPr>
          </w:p>
        </w:tc>
        <w:tc>
          <w:tcPr>
            <w:tcW w:w="2070" w:type="dxa"/>
            <w:vAlign w:val="center"/>
          </w:tcPr>
          <w:p w:rsidR="00D3577A" w:rsidRPr="00C27906" w:rsidRDefault="00D3577A" w:rsidP="00AD762D">
            <w:pPr>
              <w:jc w:val="center"/>
              <w:rPr>
                <w:rFonts w:ascii="Arial" w:hAnsi="Arial" w:cs="Arial"/>
                <w:b/>
                <w:bCs/>
                <w:sz w:val="16"/>
                <w:szCs w:val="16"/>
              </w:rPr>
            </w:pPr>
          </w:p>
        </w:tc>
      </w:tr>
      <w:tr w:rsidR="00D3577A" w:rsidRPr="00C27906" w:rsidTr="00AD762D">
        <w:tblPrEx>
          <w:tblLook w:val="01E0" w:firstRow="1" w:lastRow="1" w:firstColumn="1" w:lastColumn="1" w:noHBand="0" w:noVBand="0"/>
        </w:tblPrEx>
        <w:trPr>
          <w:trHeight w:val="435"/>
        </w:trPr>
        <w:tc>
          <w:tcPr>
            <w:tcW w:w="794" w:type="dxa"/>
            <w:vAlign w:val="center"/>
          </w:tcPr>
          <w:p w:rsidR="00D3577A" w:rsidRPr="00C27906" w:rsidRDefault="00D3577A" w:rsidP="00AD762D">
            <w:pPr>
              <w:jc w:val="center"/>
              <w:rPr>
                <w:rFonts w:ascii="Arial" w:hAnsi="Arial" w:cs="Arial"/>
                <w:sz w:val="16"/>
                <w:szCs w:val="16"/>
              </w:rPr>
            </w:pPr>
          </w:p>
        </w:tc>
        <w:tc>
          <w:tcPr>
            <w:tcW w:w="1834" w:type="dxa"/>
          </w:tcPr>
          <w:p w:rsidR="00D3577A" w:rsidRPr="00C27906" w:rsidRDefault="00D3577A" w:rsidP="00AD762D">
            <w:pPr>
              <w:rPr>
                <w:rFonts w:ascii="Arial" w:hAnsi="Arial" w:cs="Arial"/>
                <w:i/>
                <w:iCs/>
                <w:sz w:val="16"/>
                <w:szCs w:val="16"/>
                <w:lang w:eastAsia="en-GB"/>
              </w:rPr>
            </w:pPr>
          </w:p>
        </w:tc>
        <w:tc>
          <w:tcPr>
            <w:tcW w:w="2790" w:type="dxa"/>
            <w:vAlign w:val="center"/>
          </w:tcPr>
          <w:p w:rsidR="00D3577A" w:rsidRPr="00C27906" w:rsidRDefault="00D3577A" w:rsidP="00AD762D">
            <w:pPr>
              <w:rPr>
                <w:rFonts w:ascii="Arial" w:hAnsi="Arial" w:cs="Arial"/>
                <w:i/>
                <w:iCs/>
                <w:sz w:val="16"/>
                <w:szCs w:val="16"/>
                <w:lang w:eastAsia="en-GB"/>
              </w:rPr>
            </w:pPr>
          </w:p>
        </w:tc>
        <w:tc>
          <w:tcPr>
            <w:tcW w:w="1170" w:type="dxa"/>
            <w:vAlign w:val="center"/>
          </w:tcPr>
          <w:p w:rsidR="00D3577A" w:rsidRPr="00C27906" w:rsidRDefault="00D3577A" w:rsidP="00AD762D">
            <w:pPr>
              <w:jc w:val="center"/>
              <w:rPr>
                <w:rFonts w:ascii="Arial" w:hAnsi="Arial" w:cs="Arial"/>
                <w:sz w:val="16"/>
                <w:szCs w:val="16"/>
              </w:rPr>
            </w:pPr>
          </w:p>
        </w:tc>
        <w:tc>
          <w:tcPr>
            <w:tcW w:w="1260" w:type="dxa"/>
            <w:vAlign w:val="center"/>
          </w:tcPr>
          <w:p w:rsidR="00D3577A" w:rsidRPr="00C27906" w:rsidRDefault="00D3577A" w:rsidP="00AD762D">
            <w:pPr>
              <w:jc w:val="center"/>
              <w:rPr>
                <w:rFonts w:ascii="Arial" w:hAnsi="Arial" w:cs="Arial"/>
                <w:sz w:val="16"/>
                <w:szCs w:val="16"/>
              </w:rPr>
            </w:pPr>
          </w:p>
        </w:tc>
        <w:tc>
          <w:tcPr>
            <w:tcW w:w="2070" w:type="dxa"/>
            <w:vAlign w:val="center"/>
          </w:tcPr>
          <w:p w:rsidR="00D3577A" w:rsidRPr="00C27906" w:rsidRDefault="00D3577A" w:rsidP="00AD762D">
            <w:pPr>
              <w:jc w:val="center"/>
              <w:rPr>
                <w:rFonts w:ascii="Arial" w:hAnsi="Arial" w:cs="Arial"/>
                <w:b/>
                <w:bCs/>
                <w:sz w:val="16"/>
                <w:szCs w:val="16"/>
              </w:rPr>
            </w:pPr>
          </w:p>
        </w:tc>
      </w:tr>
      <w:tr w:rsidR="00D3577A" w:rsidRPr="00C27906" w:rsidTr="00AD762D">
        <w:tblPrEx>
          <w:tblLook w:val="01E0" w:firstRow="1" w:lastRow="1" w:firstColumn="1" w:lastColumn="1" w:noHBand="0" w:noVBand="0"/>
        </w:tblPrEx>
        <w:trPr>
          <w:trHeight w:val="435"/>
        </w:trPr>
        <w:tc>
          <w:tcPr>
            <w:tcW w:w="794" w:type="dxa"/>
            <w:tcBorders>
              <w:bottom w:val="double" w:sz="6" w:space="0" w:color="000000"/>
            </w:tcBorders>
            <w:vAlign w:val="center"/>
          </w:tcPr>
          <w:p w:rsidR="00D3577A" w:rsidRPr="00C27906" w:rsidRDefault="00D3577A" w:rsidP="00AD762D">
            <w:pPr>
              <w:jc w:val="center"/>
              <w:rPr>
                <w:rFonts w:ascii="Arial" w:hAnsi="Arial" w:cs="Arial"/>
                <w:sz w:val="16"/>
                <w:szCs w:val="16"/>
              </w:rPr>
            </w:pPr>
          </w:p>
        </w:tc>
        <w:tc>
          <w:tcPr>
            <w:tcW w:w="1834" w:type="dxa"/>
            <w:tcBorders>
              <w:bottom w:val="double" w:sz="6" w:space="0" w:color="000000"/>
            </w:tcBorders>
          </w:tcPr>
          <w:p w:rsidR="00D3577A" w:rsidRPr="00C27906" w:rsidRDefault="00D3577A" w:rsidP="00AD762D">
            <w:pPr>
              <w:rPr>
                <w:rFonts w:ascii="Arial" w:hAnsi="Arial" w:cs="Arial"/>
                <w:i/>
                <w:iCs/>
                <w:sz w:val="16"/>
                <w:szCs w:val="16"/>
                <w:lang w:eastAsia="en-GB"/>
              </w:rPr>
            </w:pPr>
          </w:p>
        </w:tc>
        <w:tc>
          <w:tcPr>
            <w:tcW w:w="2790" w:type="dxa"/>
            <w:tcBorders>
              <w:bottom w:val="double" w:sz="6" w:space="0" w:color="000000"/>
            </w:tcBorders>
            <w:vAlign w:val="center"/>
          </w:tcPr>
          <w:p w:rsidR="00D3577A" w:rsidRPr="00C27906" w:rsidRDefault="00D3577A" w:rsidP="00AD762D">
            <w:pPr>
              <w:rPr>
                <w:rFonts w:ascii="Arial" w:hAnsi="Arial" w:cs="Arial"/>
                <w:i/>
                <w:iCs/>
                <w:sz w:val="16"/>
                <w:szCs w:val="16"/>
                <w:lang w:eastAsia="en-GB"/>
              </w:rPr>
            </w:pPr>
          </w:p>
        </w:tc>
        <w:tc>
          <w:tcPr>
            <w:tcW w:w="1170" w:type="dxa"/>
            <w:tcBorders>
              <w:bottom w:val="double" w:sz="6" w:space="0" w:color="000000"/>
            </w:tcBorders>
            <w:vAlign w:val="center"/>
          </w:tcPr>
          <w:p w:rsidR="00D3577A" w:rsidRPr="00C27906" w:rsidRDefault="00D3577A" w:rsidP="00AD762D">
            <w:pPr>
              <w:jc w:val="center"/>
              <w:rPr>
                <w:rFonts w:ascii="Arial" w:hAnsi="Arial" w:cs="Arial"/>
                <w:sz w:val="16"/>
                <w:szCs w:val="16"/>
              </w:rPr>
            </w:pPr>
          </w:p>
        </w:tc>
        <w:tc>
          <w:tcPr>
            <w:tcW w:w="1260" w:type="dxa"/>
            <w:tcBorders>
              <w:bottom w:val="double" w:sz="6" w:space="0" w:color="000000"/>
            </w:tcBorders>
            <w:vAlign w:val="center"/>
          </w:tcPr>
          <w:p w:rsidR="00D3577A" w:rsidRPr="00C27906" w:rsidRDefault="00D3577A" w:rsidP="00AD762D">
            <w:pPr>
              <w:jc w:val="center"/>
              <w:rPr>
                <w:rFonts w:ascii="Arial" w:hAnsi="Arial" w:cs="Arial"/>
                <w:sz w:val="16"/>
                <w:szCs w:val="16"/>
              </w:rPr>
            </w:pPr>
          </w:p>
        </w:tc>
        <w:tc>
          <w:tcPr>
            <w:tcW w:w="2070" w:type="dxa"/>
            <w:tcBorders>
              <w:bottom w:val="double" w:sz="6" w:space="0" w:color="000000"/>
            </w:tcBorders>
            <w:vAlign w:val="center"/>
          </w:tcPr>
          <w:p w:rsidR="00D3577A" w:rsidRPr="00C27906" w:rsidRDefault="00D3577A" w:rsidP="00AD762D">
            <w:pPr>
              <w:jc w:val="center"/>
              <w:rPr>
                <w:rFonts w:ascii="Arial" w:hAnsi="Arial" w:cs="Arial"/>
                <w:b/>
                <w:bCs/>
                <w:sz w:val="16"/>
                <w:szCs w:val="16"/>
              </w:rPr>
            </w:pPr>
          </w:p>
        </w:tc>
      </w:tr>
    </w:tbl>
    <w:p w:rsidR="00D3577A" w:rsidRPr="00C27906" w:rsidRDefault="00D3577A" w:rsidP="00D3577A">
      <w:pPr>
        <w:jc w:val="both"/>
        <w:rPr>
          <w:rFonts w:ascii="Arial" w:hAnsi="Arial" w:cs="Arial"/>
          <w:sz w:val="16"/>
          <w:szCs w:val="16"/>
        </w:rPr>
      </w:pPr>
    </w:p>
    <w:p w:rsidR="00D3577A" w:rsidRPr="00C27906" w:rsidRDefault="00D3577A" w:rsidP="00D3577A">
      <w:pPr>
        <w:jc w:val="both"/>
        <w:rPr>
          <w:rFonts w:ascii="Arial" w:hAnsi="Arial" w:cs="Arial"/>
          <w:sz w:val="16"/>
          <w:szCs w:val="16"/>
        </w:rPr>
      </w:pPr>
    </w:p>
    <w:p w:rsidR="00D3577A" w:rsidRPr="00C27906" w:rsidRDefault="00D3577A" w:rsidP="00D3577A">
      <w:pPr>
        <w:jc w:val="both"/>
        <w:rPr>
          <w:rFonts w:ascii="Arial" w:hAnsi="Arial" w:cs="Arial"/>
        </w:rPr>
      </w:pPr>
      <w:r w:rsidRPr="00C27906">
        <w:rPr>
          <w:rFonts w:ascii="Arial" w:hAnsi="Arial" w:cs="Arial"/>
        </w:rPr>
        <w:t>Additional instructions (if any):</w:t>
      </w:r>
    </w:p>
    <w:p w:rsidR="00D3577A" w:rsidRPr="00C27906" w:rsidRDefault="00D3577A" w:rsidP="00D3577A">
      <w:pPr>
        <w:jc w:val="both"/>
        <w:rPr>
          <w:rFonts w:ascii="Arial" w:hAnsi="Arial" w:cs="Arial"/>
          <w:sz w:val="16"/>
          <w:szCs w:val="16"/>
        </w:rPr>
      </w:pPr>
    </w:p>
    <w:p w:rsidR="00D3577A" w:rsidRPr="00C27906" w:rsidRDefault="00D3577A" w:rsidP="00D11420">
      <w:pPr>
        <w:pStyle w:val="ListParagraph"/>
        <w:numPr>
          <w:ilvl w:val="0"/>
          <w:numId w:val="24"/>
        </w:numPr>
        <w:jc w:val="both"/>
        <w:rPr>
          <w:rFonts w:ascii="Arial" w:hAnsi="Arial" w:cs="Arial"/>
          <w:sz w:val="16"/>
          <w:szCs w:val="16"/>
        </w:rPr>
      </w:pPr>
      <w:r w:rsidRPr="00C27906">
        <w:rPr>
          <w:rFonts w:ascii="Arial" w:hAnsi="Arial" w:cs="Arial"/>
          <w:sz w:val="16"/>
          <w:szCs w:val="16"/>
        </w:rPr>
        <w:t>_____________________________________________________________________________________________</w:t>
      </w:r>
    </w:p>
    <w:p w:rsidR="00D3577A" w:rsidRPr="00C27906" w:rsidRDefault="00D3577A" w:rsidP="00D3577A">
      <w:pPr>
        <w:jc w:val="both"/>
        <w:rPr>
          <w:rFonts w:ascii="Arial" w:hAnsi="Arial" w:cs="Arial"/>
          <w:sz w:val="16"/>
          <w:szCs w:val="16"/>
        </w:rPr>
      </w:pPr>
    </w:p>
    <w:p w:rsidR="00D3577A" w:rsidRPr="00C27906" w:rsidRDefault="00D3577A" w:rsidP="00D3577A">
      <w:pPr>
        <w:jc w:val="both"/>
        <w:rPr>
          <w:rFonts w:ascii="Arial" w:hAnsi="Arial" w:cs="Arial"/>
          <w:sz w:val="16"/>
          <w:szCs w:val="16"/>
        </w:rPr>
      </w:pPr>
    </w:p>
    <w:p w:rsidR="00D3577A" w:rsidRPr="00C27906" w:rsidRDefault="00D3577A" w:rsidP="00D11420">
      <w:pPr>
        <w:pStyle w:val="ListParagraph"/>
        <w:numPr>
          <w:ilvl w:val="0"/>
          <w:numId w:val="24"/>
        </w:numPr>
        <w:jc w:val="both"/>
        <w:rPr>
          <w:rFonts w:ascii="Arial" w:hAnsi="Arial" w:cs="Arial"/>
          <w:sz w:val="16"/>
          <w:szCs w:val="16"/>
        </w:rPr>
      </w:pPr>
      <w:r w:rsidRPr="00C27906">
        <w:rPr>
          <w:rFonts w:ascii="Arial" w:hAnsi="Arial" w:cs="Arial"/>
          <w:sz w:val="16"/>
          <w:szCs w:val="16"/>
        </w:rPr>
        <w:t>_____________________________________________________________________________________________</w:t>
      </w:r>
    </w:p>
    <w:p w:rsidR="00D3577A" w:rsidRPr="00C27906" w:rsidRDefault="00D3577A" w:rsidP="00D3577A">
      <w:pPr>
        <w:jc w:val="both"/>
        <w:rPr>
          <w:rFonts w:ascii="Arial" w:hAnsi="Arial" w:cs="Arial"/>
          <w:sz w:val="16"/>
          <w:szCs w:val="16"/>
        </w:rPr>
      </w:pPr>
    </w:p>
    <w:p w:rsidR="00D3577A" w:rsidRPr="00C27906" w:rsidRDefault="00D3577A" w:rsidP="00D3577A">
      <w:pPr>
        <w:jc w:val="both"/>
        <w:rPr>
          <w:rFonts w:ascii="Arial" w:hAnsi="Arial" w:cs="Arial"/>
          <w:sz w:val="16"/>
          <w:szCs w:val="16"/>
        </w:rPr>
      </w:pPr>
    </w:p>
    <w:p w:rsidR="00D3577A" w:rsidRPr="00C27906" w:rsidRDefault="00D3577A" w:rsidP="00D11420">
      <w:pPr>
        <w:pStyle w:val="ListParagraph"/>
        <w:numPr>
          <w:ilvl w:val="0"/>
          <w:numId w:val="24"/>
        </w:numPr>
        <w:jc w:val="both"/>
        <w:rPr>
          <w:rFonts w:ascii="Arial" w:hAnsi="Arial" w:cs="Arial"/>
          <w:sz w:val="16"/>
          <w:szCs w:val="16"/>
        </w:rPr>
      </w:pPr>
      <w:r w:rsidRPr="00C27906">
        <w:rPr>
          <w:rFonts w:ascii="Arial" w:hAnsi="Arial" w:cs="Arial"/>
          <w:sz w:val="16"/>
          <w:szCs w:val="16"/>
        </w:rPr>
        <w:t>_____________________________________________________________________________________________</w:t>
      </w:r>
    </w:p>
    <w:p w:rsidR="00D3577A" w:rsidRPr="00C27906" w:rsidRDefault="00D3577A" w:rsidP="00D3577A">
      <w:pPr>
        <w:jc w:val="both"/>
        <w:rPr>
          <w:rFonts w:ascii="Arial" w:hAnsi="Arial" w:cs="Arial"/>
          <w:sz w:val="16"/>
          <w:szCs w:val="16"/>
        </w:rPr>
      </w:pPr>
    </w:p>
    <w:p w:rsidR="00D3577A" w:rsidRPr="00C27906" w:rsidRDefault="00D3577A" w:rsidP="00D3577A">
      <w:pPr>
        <w:jc w:val="both"/>
        <w:rPr>
          <w:rFonts w:ascii="Arial" w:hAnsi="Arial" w:cs="Arial"/>
          <w:sz w:val="16"/>
          <w:szCs w:val="16"/>
        </w:rPr>
      </w:pPr>
    </w:p>
    <w:p w:rsidR="00D3577A" w:rsidRPr="00C27906" w:rsidRDefault="00D3577A" w:rsidP="00D3577A">
      <w:pPr>
        <w:jc w:val="both"/>
        <w:rPr>
          <w:rFonts w:ascii="Arial" w:hAnsi="Arial" w:cs="Arial"/>
          <w:sz w:val="16"/>
          <w:szCs w:val="16"/>
        </w:rPr>
      </w:pPr>
    </w:p>
    <w:p w:rsidR="00D3577A" w:rsidRPr="00C27906" w:rsidRDefault="00D3577A" w:rsidP="00D3577A">
      <w:pPr>
        <w:jc w:val="both"/>
        <w:rPr>
          <w:rFonts w:ascii="Arial" w:hAnsi="Arial" w:cs="Arial"/>
          <w:sz w:val="16"/>
          <w:szCs w:val="16"/>
        </w:rPr>
      </w:pPr>
    </w:p>
    <w:p w:rsidR="00D3577A" w:rsidRPr="00C27906" w:rsidRDefault="00D3577A" w:rsidP="00D3577A">
      <w:pPr>
        <w:jc w:val="both"/>
        <w:rPr>
          <w:rFonts w:ascii="Arial" w:hAnsi="Arial" w:cs="Arial"/>
          <w:sz w:val="16"/>
          <w:szCs w:val="16"/>
        </w:rPr>
      </w:pPr>
    </w:p>
    <w:p w:rsidR="00D3577A" w:rsidRPr="00C27906" w:rsidRDefault="00D3577A" w:rsidP="00D3577A">
      <w:pPr>
        <w:tabs>
          <w:tab w:val="left" w:pos="5760"/>
        </w:tabs>
        <w:jc w:val="both"/>
        <w:rPr>
          <w:rFonts w:ascii="Arial" w:hAnsi="Arial" w:cs="Arial"/>
          <w:sz w:val="16"/>
          <w:szCs w:val="16"/>
        </w:rPr>
      </w:pPr>
    </w:p>
    <w:p w:rsidR="00D3577A" w:rsidRPr="00C27906" w:rsidRDefault="00D3577A" w:rsidP="00D3577A">
      <w:pPr>
        <w:pStyle w:val="BodyText"/>
        <w:tabs>
          <w:tab w:val="left" w:pos="5760"/>
        </w:tabs>
        <w:rPr>
          <w:b/>
          <w:bCs/>
          <w:sz w:val="16"/>
          <w:szCs w:val="16"/>
        </w:rPr>
      </w:pPr>
      <w:r w:rsidRPr="00C27906">
        <w:rPr>
          <w:b/>
          <w:bCs/>
          <w:sz w:val="16"/>
          <w:szCs w:val="16"/>
        </w:rPr>
        <w:tab/>
        <w:t>Signature Authorized Staff</w:t>
      </w:r>
    </w:p>
    <w:p w:rsidR="00D3577A" w:rsidRPr="00C27906" w:rsidRDefault="00D3577A" w:rsidP="00D3577A">
      <w:pPr>
        <w:ind w:left="1440" w:hanging="1440"/>
        <w:jc w:val="both"/>
        <w:rPr>
          <w:rFonts w:ascii="Arial" w:hAnsi="Arial" w:cs="Arial"/>
          <w:b/>
          <w:bCs/>
          <w:u w:val="single"/>
        </w:rPr>
      </w:pPr>
    </w:p>
    <w:p w:rsidR="00D3577A" w:rsidRPr="00C27906" w:rsidRDefault="00D3577A" w:rsidP="00D3577A">
      <w:pPr>
        <w:ind w:left="1440" w:hanging="1440"/>
        <w:jc w:val="both"/>
        <w:rPr>
          <w:rFonts w:ascii="Arial" w:hAnsi="Arial" w:cs="Arial"/>
          <w:b/>
          <w:bCs/>
          <w:u w:val="single"/>
        </w:rPr>
      </w:pPr>
    </w:p>
    <w:p w:rsidR="00D3577A" w:rsidRPr="00C27906" w:rsidRDefault="00D3577A" w:rsidP="00D3577A">
      <w:pPr>
        <w:ind w:left="1440" w:hanging="1440"/>
        <w:jc w:val="both"/>
        <w:rPr>
          <w:rFonts w:ascii="Arial" w:hAnsi="Arial" w:cs="Arial"/>
          <w:b/>
          <w:bCs/>
          <w:u w:val="single"/>
        </w:rPr>
      </w:pPr>
    </w:p>
    <w:p w:rsidR="00D3577A" w:rsidRPr="00C27906" w:rsidRDefault="00D3577A" w:rsidP="00D3577A">
      <w:pPr>
        <w:spacing w:after="200" w:line="276" w:lineRule="auto"/>
        <w:rPr>
          <w:rFonts w:ascii="Arial" w:hAnsi="Arial" w:cs="Arial"/>
          <w:b/>
          <w:bCs/>
        </w:rPr>
      </w:pPr>
    </w:p>
    <w:p w:rsidR="00D3577A" w:rsidRPr="00C27906" w:rsidRDefault="00D3577A" w:rsidP="00D3577A">
      <w:pPr>
        <w:spacing w:after="200" w:line="276" w:lineRule="auto"/>
        <w:rPr>
          <w:rFonts w:ascii="Arial" w:hAnsi="Arial" w:cs="Arial"/>
          <w:b/>
          <w:bCs/>
        </w:rPr>
      </w:pPr>
    </w:p>
    <w:p w:rsidR="00D3577A" w:rsidRPr="00C27906" w:rsidRDefault="00D3577A" w:rsidP="00D3577A">
      <w:pPr>
        <w:rPr>
          <w:rFonts w:ascii="Arial" w:hAnsi="Arial" w:cs="Arial"/>
          <w:b/>
          <w:bCs/>
        </w:rPr>
      </w:pPr>
      <w:r w:rsidRPr="00C27906">
        <w:rPr>
          <w:rFonts w:ascii="Arial" w:hAnsi="Arial" w:cs="Arial"/>
          <w:b/>
          <w:bCs/>
        </w:rPr>
        <w:br w:type="page"/>
      </w:r>
    </w:p>
    <w:p w:rsidR="00D3577A" w:rsidRPr="00C27906" w:rsidRDefault="00D865C6" w:rsidP="00D3577A">
      <w:pPr>
        <w:jc w:val="right"/>
        <w:rPr>
          <w:rFonts w:ascii="Arial" w:hAnsi="Arial" w:cs="Arial"/>
          <w:b/>
          <w:bCs/>
        </w:rPr>
      </w:pPr>
      <w:r>
        <w:rPr>
          <w:rFonts w:ascii="Arial" w:hAnsi="Arial" w:cs="Arial"/>
          <w:b/>
          <w:bCs/>
        </w:rPr>
        <w:lastRenderedPageBreak/>
        <w:t>Annex. D</w:t>
      </w:r>
    </w:p>
    <w:p w:rsidR="00D3577A" w:rsidRPr="00C27906" w:rsidRDefault="00D3577A" w:rsidP="00D3577A">
      <w:pPr>
        <w:jc w:val="center"/>
        <w:rPr>
          <w:rFonts w:ascii="Arial" w:hAnsi="Arial" w:cs="Arial"/>
          <w:b/>
          <w:bCs/>
          <w:u w:val="single"/>
        </w:rPr>
      </w:pPr>
      <w:r w:rsidRPr="00C27906">
        <w:rPr>
          <w:rFonts w:ascii="Arial" w:hAnsi="Arial" w:cs="Arial"/>
          <w:b/>
          <w:bCs/>
          <w:u w:val="single"/>
        </w:rPr>
        <w:t>Payment Schedule</w:t>
      </w:r>
    </w:p>
    <w:p w:rsidR="00D3577A" w:rsidRPr="00C27906" w:rsidRDefault="00D3577A" w:rsidP="00D3577A">
      <w:pPr>
        <w:jc w:val="center"/>
        <w:rPr>
          <w:rFonts w:ascii="Arial" w:hAnsi="Arial" w:cs="Arial"/>
          <w:b/>
          <w:bCs/>
          <w:u w:val="single"/>
        </w:rPr>
      </w:pPr>
    </w:p>
    <w:p w:rsidR="00D3577A" w:rsidRPr="00C27906" w:rsidRDefault="00D3577A" w:rsidP="00D3577A">
      <w:pPr>
        <w:jc w:val="center"/>
        <w:rPr>
          <w:rFonts w:ascii="Arial" w:hAnsi="Arial" w:cs="Arial"/>
          <w:b/>
          <w:bCs/>
          <w:u w:val="single"/>
        </w:rPr>
      </w:pPr>
    </w:p>
    <w:p w:rsidR="00D3577A" w:rsidRPr="00C27906" w:rsidRDefault="00D3577A" w:rsidP="00D3577A">
      <w:pPr>
        <w:jc w:val="center"/>
        <w:rPr>
          <w:rFonts w:ascii="Arial" w:hAnsi="Arial" w:cs="Arial"/>
          <w:bCs/>
          <w:i/>
        </w:rPr>
      </w:pPr>
      <w:r w:rsidRPr="00C27906">
        <w:rPr>
          <w:rFonts w:ascii="Arial" w:hAnsi="Arial" w:cs="Arial"/>
          <w:bCs/>
          <w:i/>
        </w:rPr>
        <w:t xml:space="preserve">(Payment to the Suppliers will be made against satisfactory performance and upon submission of required documents along with report of inspection committee formulated for the purpose. However, if there is any alternate payment schedule, agreed by the Purchaser and Supplier, will be annexed here) </w:t>
      </w:r>
    </w:p>
    <w:p w:rsidR="00D3577A" w:rsidRPr="00C27906" w:rsidRDefault="00D3577A">
      <w:pPr>
        <w:spacing w:after="200" w:line="276" w:lineRule="auto"/>
        <w:rPr>
          <w:rFonts w:ascii="Tahoma" w:hAnsi="Tahoma"/>
          <w:sz w:val="46"/>
        </w:rPr>
      </w:pPr>
      <w:r w:rsidRPr="00C27906">
        <w:rPr>
          <w:rFonts w:ascii="Tahoma" w:hAnsi="Tahoma"/>
          <w:sz w:val="46"/>
        </w:rPr>
        <w:br w:type="page"/>
      </w:r>
    </w:p>
    <w:p w:rsidR="00D3577A" w:rsidRPr="00C27906" w:rsidRDefault="00AE7614" w:rsidP="007800E1">
      <w:pPr>
        <w:ind w:firstLine="720"/>
        <w:rPr>
          <w:rFonts w:ascii="Tahoma" w:hAnsi="Tahoma"/>
          <w:sz w:val="46"/>
        </w:rPr>
      </w:pPr>
      <w:r>
        <w:rPr>
          <w:rFonts w:ascii="Tahoma" w:hAnsi="Tahoma"/>
          <w:noProof/>
          <w:sz w:val="46"/>
        </w:rPr>
        <w:lastRenderedPageBreak/>
        <w:pict>
          <v:shape id="Text Box 16" o:spid="_x0000_s1028" type="#_x0000_t202" style="position:absolute;left:0;text-align:left;margin-left:24.2pt;margin-top:94pt;width:416.95pt;height:351.7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">
            <v:textbox>
              <w:txbxContent>
                <w:p w:rsidR="005A3F24" w:rsidRPr="00A23461" w:rsidRDefault="005A3F24" w:rsidP="00D3577A">
                  <w:pPr>
                    <w:pStyle w:val="Heading1"/>
                    <w:jc w:val="center"/>
                    <w:rPr>
                      <w:rFonts w:ascii="Arial" w:hAnsi="Arial" w:cs="Arial"/>
                      <w:color w:val="auto"/>
                      <w:sz w:val="56"/>
                      <w:szCs w:val="56"/>
                    </w:rPr>
                  </w:pPr>
                  <w:bookmarkStart w:id="40" w:name="_Toc326764886"/>
                  <w:r w:rsidRPr="00A23461">
                    <w:rPr>
                      <w:rFonts w:ascii="Arial" w:hAnsi="Arial" w:cs="Arial"/>
                      <w:color w:val="auto"/>
                      <w:sz w:val="56"/>
                      <w:szCs w:val="56"/>
                    </w:rPr>
                    <w:t>SECTION-IV</w:t>
                  </w:r>
                  <w:bookmarkEnd w:id="40"/>
                </w:p>
                <w:p w:rsidR="005A3F24" w:rsidRPr="004C39B3" w:rsidRDefault="005A3F24" w:rsidP="00D3577A">
                  <w:pPr>
                    <w:pStyle w:val="Heading1"/>
                    <w:jc w:val="center"/>
                    <w:rPr>
                      <w:rFonts w:ascii="Arial" w:hAnsi="Arial" w:cs="Arial"/>
                      <w:color w:val="auto"/>
                      <w:sz w:val="48"/>
                      <w:szCs w:val="48"/>
                    </w:rPr>
                  </w:pPr>
                  <w:bookmarkStart w:id="41" w:name="_Toc326764887"/>
                  <w:r w:rsidRPr="004C39B3">
                    <w:rPr>
                      <w:rFonts w:ascii="Arial" w:hAnsi="Arial" w:cs="Arial"/>
                      <w:color w:val="auto"/>
                      <w:sz w:val="48"/>
                      <w:szCs w:val="48"/>
                    </w:rPr>
                    <w:t>STANDARD FORM</w:t>
                  </w:r>
                  <w:bookmarkEnd w:id="41"/>
                  <w:r w:rsidRPr="004C39B3">
                    <w:rPr>
                      <w:rFonts w:ascii="Arial" w:hAnsi="Arial" w:cs="Arial"/>
                      <w:color w:val="auto"/>
                      <w:sz w:val="48"/>
                      <w:szCs w:val="48"/>
                    </w:rPr>
                    <w:t>S</w:t>
                  </w:r>
                </w:p>
                <w:p w:rsidR="005A3F24" w:rsidRPr="00A23461" w:rsidRDefault="005A3F24" w:rsidP="00D3577A">
                  <w:pPr>
                    <w:jc w:val="center"/>
                    <w:rPr>
                      <w:rFonts w:ascii="Arial" w:hAnsi="Arial" w:cs="Arial"/>
                      <w:sz w:val="56"/>
                      <w:szCs w:val="56"/>
                    </w:rPr>
                  </w:pPr>
                </w:p>
                <w:p w:rsidR="005A3F24" w:rsidRPr="00A23461" w:rsidRDefault="005A3F24" w:rsidP="00D3577A">
                  <w:pPr>
                    <w:rPr>
                      <w:rFonts w:ascii="Arial" w:hAnsi="Arial" w:cs="Arial"/>
                      <w:b/>
                    </w:rPr>
                  </w:pPr>
                  <w:r w:rsidRPr="00A23461">
                    <w:rPr>
                      <w:rFonts w:ascii="Arial" w:hAnsi="Arial" w:cs="Arial"/>
                      <w:b/>
                    </w:rPr>
                    <w:t>BID COVER SHEET</w:t>
                  </w:r>
                </w:p>
                <w:p w:rsidR="005A3F24" w:rsidRPr="00A23461" w:rsidRDefault="005A3F24" w:rsidP="00D3577A">
                  <w:pPr>
                    <w:pStyle w:val="Heading2"/>
                    <w:rPr>
                      <w:rFonts w:ascii="Arial" w:hAnsi="Arial" w:cs="Arial"/>
                      <w:b w:val="0"/>
                      <w:bCs w:val="0"/>
                      <w:color w:val="auto"/>
                      <w:sz w:val="24"/>
                      <w:szCs w:val="24"/>
                    </w:rPr>
                  </w:pPr>
                  <w:r w:rsidRPr="00A23461">
                    <w:rPr>
                      <w:rFonts w:ascii="Arial" w:hAnsi="Arial" w:cs="Arial"/>
                      <w:color w:val="auto"/>
                      <w:sz w:val="24"/>
                      <w:szCs w:val="24"/>
                    </w:rPr>
                    <w:t xml:space="preserve">BID FORM 1: </w:t>
                  </w:r>
                  <w:r w:rsidRPr="00A23461">
                    <w:rPr>
                      <w:rFonts w:ascii="Arial" w:hAnsi="Arial" w:cs="Arial"/>
                      <w:b w:val="0"/>
                      <w:bCs w:val="0"/>
                      <w:color w:val="auto"/>
                      <w:sz w:val="24"/>
                      <w:szCs w:val="24"/>
                    </w:rPr>
                    <w:t>Letter of Intention</w:t>
                  </w:r>
                </w:p>
                <w:p w:rsidR="005A3F24" w:rsidRPr="00A23461" w:rsidRDefault="005A3F24" w:rsidP="00D3577A">
                  <w:pPr>
                    <w:pStyle w:val="Heading2"/>
                    <w:rPr>
                      <w:rFonts w:ascii="Arial" w:hAnsi="Arial" w:cs="Arial"/>
                      <w:b w:val="0"/>
                      <w:bCs w:val="0"/>
                      <w:color w:val="auto"/>
                      <w:sz w:val="24"/>
                      <w:szCs w:val="24"/>
                    </w:rPr>
                  </w:pPr>
                  <w:r w:rsidRPr="00A23461">
                    <w:rPr>
                      <w:rFonts w:ascii="Arial" w:hAnsi="Arial" w:cs="Arial"/>
                      <w:color w:val="auto"/>
                      <w:sz w:val="24"/>
                      <w:szCs w:val="24"/>
                    </w:rPr>
                    <w:t xml:space="preserve">BID FORM 2: </w:t>
                  </w:r>
                  <w:r w:rsidRPr="00A23461">
                    <w:rPr>
                      <w:rFonts w:ascii="Arial" w:hAnsi="Arial" w:cs="Arial"/>
                      <w:b w:val="0"/>
                      <w:bCs w:val="0"/>
                      <w:color w:val="auto"/>
                      <w:sz w:val="24"/>
                      <w:szCs w:val="24"/>
                    </w:rPr>
                    <w:t>A</w:t>
                  </w:r>
                  <w:r>
                    <w:rPr>
                      <w:rFonts w:ascii="Arial" w:hAnsi="Arial" w:cs="Arial"/>
                      <w:b w:val="0"/>
                      <w:bCs w:val="0"/>
                      <w:color w:val="auto"/>
                      <w:sz w:val="24"/>
                      <w:szCs w:val="24"/>
                    </w:rPr>
                    <w:t>ffidavit</w:t>
                  </w:r>
                </w:p>
                <w:p w:rsidR="005A3F24" w:rsidRPr="00A23461" w:rsidRDefault="005A3F24" w:rsidP="00D3577A">
                  <w:pPr>
                    <w:pStyle w:val="Heading3"/>
                    <w:rPr>
                      <w:rFonts w:ascii="Arial" w:hAnsi="Arial" w:cs="Arial"/>
                      <w:b w:val="0"/>
                      <w:color w:val="auto"/>
                    </w:rPr>
                  </w:pPr>
                  <w:r w:rsidRPr="00A23461">
                    <w:rPr>
                      <w:rFonts w:ascii="Arial" w:hAnsi="Arial" w:cs="Arial"/>
                      <w:color w:val="auto"/>
                    </w:rPr>
                    <w:t>BID FORM 3(A):</w:t>
                  </w:r>
                  <w:r>
                    <w:rPr>
                      <w:rFonts w:ascii="Arial" w:hAnsi="Arial" w:cs="Arial"/>
                      <w:color w:val="auto"/>
                    </w:rPr>
                    <w:t xml:space="preserve"> </w:t>
                  </w:r>
                  <w:r w:rsidRPr="00A23461">
                    <w:rPr>
                      <w:rFonts w:ascii="Arial" w:hAnsi="Arial" w:cs="Arial"/>
                      <w:b w:val="0"/>
                      <w:color w:val="auto"/>
                    </w:rPr>
                    <w:t>Eligibility of the Bidders &amp; Goods</w:t>
                  </w:r>
                </w:p>
                <w:p w:rsidR="005A3F24" w:rsidRPr="00A23461" w:rsidRDefault="005A3F24" w:rsidP="00D3577A">
                  <w:pPr>
                    <w:pStyle w:val="Heading3"/>
                    <w:rPr>
                      <w:rFonts w:ascii="Arial" w:hAnsi="Arial" w:cs="Arial"/>
                      <w:b w:val="0"/>
                      <w:bCs w:val="0"/>
                      <w:color w:val="auto"/>
                    </w:rPr>
                  </w:pPr>
                  <w:r w:rsidRPr="00A23461">
                    <w:rPr>
                      <w:rFonts w:ascii="Arial" w:hAnsi="Arial" w:cs="Arial"/>
                      <w:color w:val="auto"/>
                    </w:rPr>
                    <w:t xml:space="preserve">BID FORM 3(B): </w:t>
                  </w:r>
                  <w:r w:rsidRPr="00A23461">
                    <w:rPr>
                      <w:rFonts w:ascii="Arial" w:hAnsi="Arial" w:cs="Arial"/>
                      <w:b w:val="0"/>
                      <w:bCs w:val="0"/>
                      <w:color w:val="auto"/>
                    </w:rPr>
                    <w:t>Manufacturer’s Authorization</w:t>
                  </w:r>
                </w:p>
                <w:p w:rsidR="005A3F24" w:rsidRPr="00A23461" w:rsidRDefault="005A3F24" w:rsidP="00D3577A">
                  <w:pPr>
                    <w:pStyle w:val="Heading3"/>
                    <w:rPr>
                      <w:rFonts w:ascii="Arial" w:hAnsi="Arial" w:cs="Arial"/>
                      <w:b w:val="0"/>
                      <w:bCs w:val="0"/>
                      <w:color w:val="auto"/>
                    </w:rPr>
                  </w:pPr>
                  <w:r w:rsidRPr="00A23461">
                    <w:rPr>
                      <w:rFonts w:ascii="Arial" w:hAnsi="Arial" w:cs="Arial"/>
                      <w:color w:val="auto"/>
                    </w:rPr>
                    <w:t>BID FORM 4:</w:t>
                  </w:r>
                  <w:r>
                    <w:rPr>
                      <w:rFonts w:ascii="Arial" w:hAnsi="Arial" w:cs="Arial"/>
                      <w:color w:val="auto"/>
                    </w:rPr>
                    <w:t xml:space="preserve"> </w:t>
                  </w:r>
                  <w:r w:rsidRPr="00A23461">
                    <w:rPr>
                      <w:rFonts w:ascii="Arial" w:hAnsi="Arial" w:cs="Arial"/>
                      <w:b w:val="0"/>
                      <w:bCs w:val="0"/>
                      <w:color w:val="auto"/>
                    </w:rPr>
                    <w:t>Firm’s Past Performance</w:t>
                  </w:r>
                </w:p>
                <w:p w:rsidR="005A3F24" w:rsidRPr="00A23461" w:rsidRDefault="005A3F24" w:rsidP="00D3577A">
                  <w:pPr>
                    <w:pStyle w:val="Heading3"/>
                    <w:rPr>
                      <w:rFonts w:ascii="Arial" w:hAnsi="Arial" w:cs="Arial"/>
                      <w:b w:val="0"/>
                      <w:bCs w:val="0"/>
                      <w:color w:val="auto"/>
                    </w:rPr>
                  </w:pPr>
                  <w:r w:rsidRPr="00A23461">
                    <w:rPr>
                      <w:rFonts w:ascii="Arial" w:hAnsi="Arial" w:cs="Arial"/>
                      <w:color w:val="auto"/>
                    </w:rPr>
                    <w:t xml:space="preserve">BID FORM 5: </w:t>
                  </w:r>
                  <w:r w:rsidRPr="00A23461">
                    <w:rPr>
                      <w:rFonts w:ascii="Arial" w:hAnsi="Arial" w:cs="Arial"/>
                      <w:b w:val="0"/>
                      <w:bCs w:val="0"/>
                      <w:color w:val="auto"/>
                    </w:rPr>
                    <w:t>Price Schedule</w:t>
                  </w:r>
                </w:p>
                <w:p w:rsidR="005A3F24" w:rsidRPr="00A23461" w:rsidRDefault="005A3F24" w:rsidP="00D3577A">
                  <w:pPr>
                    <w:pStyle w:val="Heading3"/>
                    <w:rPr>
                      <w:rFonts w:ascii="Arial" w:hAnsi="Arial" w:cs="Arial"/>
                      <w:b w:val="0"/>
                      <w:bCs w:val="0"/>
                      <w:color w:val="auto"/>
                    </w:rPr>
                  </w:pPr>
                  <w:r w:rsidRPr="00A23461">
                    <w:rPr>
                      <w:rFonts w:ascii="Arial" w:hAnsi="Arial" w:cs="Arial"/>
                      <w:color w:val="auto"/>
                    </w:rPr>
                    <w:t xml:space="preserve">BID FORM 6: </w:t>
                  </w:r>
                  <w:r w:rsidRPr="00A23461">
                    <w:rPr>
                      <w:rFonts w:ascii="Arial" w:hAnsi="Arial" w:cs="Arial"/>
                      <w:b w:val="0"/>
                      <w:bCs w:val="0"/>
                      <w:color w:val="auto"/>
                    </w:rPr>
                    <w:t>Performance Guarantee</w:t>
                  </w:r>
                </w:p>
                <w:p w:rsidR="005A3F24" w:rsidRPr="00A23461" w:rsidRDefault="005A3F24" w:rsidP="00D3577A">
                  <w:pPr>
                    <w:spacing w:line="120" w:lineRule="auto"/>
                    <w:rPr>
                      <w:rFonts w:ascii="Arial" w:hAnsi="Arial" w:cs="Arial"/>
                    </w:rPr>
                  </w:pPr>
                </w:p>
                <w:p w:rsidR="005A3F24" w:rsidRPr="00A23461" w:rsidRDefault="005A3F24" w:rsidP="00D3577A">
                  <w:pPr>
                    <w:rPr>
                      <w:rFonts w:ascii="Arial" w:hAnsi="Arial" w:cs="Arial"/>
                      <w:b/>
                    </w:rPr>
                  </w:pPr>
                  <w:r w:rsidRPr="00A23461">
                    <w:rPr>
                      <w:rFonts w:ascii="Arial" w:hAnsi="Arial" w:cs="Arial"/>
                      <w:b/>
                    </w:rPr>
                    <w:t>C</w:t>
                  </w:r>
                  <w:r>
                    <w:rPr>
                      <w:rFonts w:ascii="Arial" w:hAnsi="Arial" w:cs="Arial"/>
                      <w:b/>
                    </w:rPr>
                    <w:t>ontract Agreement Template</w:t>
                  </w:r>
                </w:p>
                <w:p w:rsidR="005A3F24" w:rsidRDefault="005A3F24" w:rsidP="00D3577A"/>
              </w:txbxContent>
            </v:textbox>
          </v:shape>
        </w:pict>
      </w:r>
    </w:p>
    <w:p w:rsidR="00D3577A" w:rsidRPr="00C27906" w:rsidRDefault="00D3577A" w:rsidP="00D3577A">
      <w:pPr>
        <w:rPr>
          <w:rFonts w:ascii="Tahoma" w:hAnsi="Tahoma"/>
          <w:sz w:val="46"/>
        </w:rPr>
      </w:pPr>
    </w:p>
    <w:p w:rsidR="00F34536" w:rsidRPr="00C27906" w:rsidRDefault="00F34536" w:rsidP="00D3577A">
      <w:pPr>
        <w:rPr>
          <w:rFonts w:ascii="Tahoma" w:hAnsi="Tahoma"/>
          <w:sz w:val="46"/>
        </w:rPr>
      </w:pPr>
    </w:p>
    <w:p w:rsidR="00F34536" w:rsidRPr="00C27906" w:rsidRDefault="00F34536" w:rsidP="00D3577A">
      <w:pPr>
        <w:rPr>
          <w:rFonts w:ascii="Tahoma" w:hAnsi="Tahoma"/>
          <w:sz w:val="46"/>
        </w:rPr>
      </w:pPr>
    </w:p>
    <w:p w:rsidR="00F34536" w:rsidRPr="00C27906" w:rsidRDefault="00F34536"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rPr>
          <w:rFonts w:ascii="Tahoma" w:hAnsi="Tahoma"/>
          <w:sz w:val="46"/>
        </w:rPr>
      </w:pPr>
    </w:p>
    <w:p w:rsidR="00D3577A" w:rsidRPr="00C27906" w:rsidRDefault="00D3577A" w:rsidP="00D3577A">
      <w:pPr>
        <w:tabs>
          <w:tab w:val="left" w:pos="3633"/>
        </w:tabs>
        <w:rPr>
          <w:rFonts w:ascii="Tahoma" w:hAnsi="Tahoma"/>
          <w:sz w:val="46"/>
        </w:rPr>
      </w:pPr>
      <w:r w:rsidRPr="00C27906">
        <w:rPr>
          <w:rFonts w:ascii="Tahoma" w:hAnsi="Tahoma"/>
          <w:sz w:val="46"/>
        </w:rPr>
        <w:tab/>
      </w:r>
    </w:p>
    <w:p w:rsidR="00D3577A" w:rsidRPr="00C27906" w:rsidRDefault="00D3577A">
      <w:pPr>
        <w:spacing w:after="200" w:line="276" w:lineRule="auto"/>
        <w:rPr>
          <w:rFonts w:ascii="Tahoma" w:hAnsi="Tahoma"/>
          <w:sz w:val="46"/>
        </w:rPr>
      </w:pPr>
      <w:r w:rsidRPr="00C27906">
        <w:rPr>
          <w:rFonts w:ascii="Tahoma" w:hAnsi="Tahoma"/>
          <w:sz w:val="46"/>
        </w:rPr>
        <w:br w:type="page"/>
      </w:r>
    </w:p>
    <w:p w:rsidR="009250D2" w:rsidRPr="00DE3785" w:rsidRDefault="00D3577A" w:rsidP="00DE3785">
      <w:pPr>
        <w:pStyle w:val="Heading3"/>
        <w:jc w:val="center"/>
        <w:rPr>
          <w:rFonts w:ascii="Arial" w:hAnsi="Arial" w:cs="Arial"/>
        </w:rPr>
      </w:pPr>
      <w:r w:rsidRPr="005F4D7C">
        <w:rPr>
          <w:rFonts w:ascii="Arial" w:hAnsi="Arial" w:cs="Arial"/>
          <w:color w:val="auto"/>
          <w:sz w:val="28"/>
          <w:szCs w:val="28"/>
        </w:rPr>
        <w:lastRenderedPageBreak/>
        <w:t>BID COVER SHEET</w:t>
      </w:r>
    </w:p>
    <w:p w:rsidR="009250D2" w:rsidRDefault="009250D2" w:rsidP="009250D2">
      <w:pPr>
        <w:pStyle w:val="BodyText"/>
        <w:jc w:val="center"/>
        <w:rPr>
          <w:rFonts w:ascii="Times New Roman" w:hAnsi="Times New Roman"/>
          <w:b/>
          <w:bCs/>
          <w:sz w:val="20"/>
          <w:szCs w:val="20"/>
          <w:u w:val="single"/>
        </w:rPr>
      </w:pPr>
      <w:r w:rsidRPr="00D64893">
        <w:rPr>
          <w:rFonts w:ascii="Times New Roman" w:hAnsi="Times New Roman"/>
          <w:b/>
          <w:bCs/>
          <w:sz w:val="20"/>
          <w:szCs w:val="20"/>
          <w:u w:val="single"/>
        </w:rPr>
        <w:t>Mandatory General Information of Applicant Firm</w:t>
      </w:r>
    </w:p>
    <w:p w:rsidR="009250D2" w:rsidRPr="00D64893" w:rsidRDefault="009250D2" w:rsidP="009250D2">
      <w:pPr>
        <w:pStyle w:val="BodyText"/>
        <w:jc w:val="center"/>
        <w:rPr>
          <w:rFonts w:ascii="Times New Roman" w:hAnsi="Times New Roman"/>
          <w:sz w:val="20"/>
          <w:szCs w:val="20"/>
        </w:rPr>
      </w:pPr>
    </w:p>
    <w:p w:rsidR="009250D2" w:rsidRPr="00D64893" w:rsidRDefault="009250D2" w:rsidP="009250D2">
      <w:pPr>
        <w:pStyle w:val="BodyText"/>
        <w:ind w:left="720" w:hanging="720"/>
        <w:rPr>
          <w:rFonts w:ascii="Times New Roman" w:hAnsi="Times New Roman"/>
          <w:sz w:val="20"/>
          <w:szCs w:val="20"/>
        </w:rPr>
      </w:pPr>
      <w:r w:rsidRPr="00BA0D91">
        <w:rPr>
          <w:rFonts w:ascii="Times New Roman" w:hAnsi="Times New Roman"/>
          <w:b/>
          <w:bCs/>
          <w:sz w:val="20"/>
          <w:szCs w:val="20"/>
          <w:u w:val="single"/>
        </w:rPr>
        <w:t>NOTE:</w:t>
      </w:r>
      <w:r w:rsidRPr="00D64893">
        <w:rPr>
          <w:rFonts w:ascii="Times New Roman" w:hAnsi="Times New Roman"/>
          <w:sz w:val="20"/>
          <w:szCs w:val="20"/>
        </w:rPr>
        <w:tab/>
      </w:r>
      <w:r w:rsidRPr="00D64893">
        <w:rPr>
          <w:rFonts w:ascii="Times New Roman" w:hAnsi="Times New Roman"/>
          <w:b/>
          <w:bCs/>
          <w:sz w:val="20"/>
          <w:szCs w:val="20"/>
          <w:u w:val="single"/>
        </w:rPr>
        <w:t xml:space="preserve">Complete filling of this form along with the provision of all requisite information is </w:t>
      </w:r>
      <w:r w:rsidR="00B80788" w:rsidRPr="00B80788">
        <w:rPr>
          <w:rFonts w:ascii="Times New Roman" w:hAnsi="Times New Roman"/>
          <w:b/>
          <w:bCs/>
          <w:sz w:val="22"/>
          <w:szCs w:val="20"/>
          <w:u w:val="single"/>
        </w:rPr>
        <w:t>MANDATORY</w:t>
      </w:r>
      <w:r w:rsidRPr="00D64893">
        <w:rPr>
          <w:rFonts w:ascii="Times New Roman" w:hAnsi="Times New Roman"/>
          <w:b/>
          <w:bCs/>
          <w:sz w:val="20"/>
          <w:szCs w:val="20"/>
          <w:u w:val="single"/>
        </w:rPr>
        <w:t>. Missing or not providing any of the requisite information may lead to disqualification of the bidder/s from the bidding competition without any correspondence. Any appeal from bidder</w:t>
      </w:r>
      <w:r>
        <w:rPr>
          <w:rFonts w:ascii="Times New Roman" w:hAnsi="Times New Roman"/>
          <w:b/>
          <w:bCs/>
          <w:sz w:val="20"/>
          <w:szCs w:val="20"/>
          <w:u w:val="single"/>
        </w:rPr>
        <w:t>/s, for whatsoever reasons, shall</w:t>
      </w:r>
      <w:r w:rsidRPr="00D64893">
        <w:rPr>
          <w:rFonts w:ascii="Times New Roman" w:hAnsi="Times New Roman"/>
          <w:b/>
          <w:bCs/>
          <w:sz w:val="20"/>
          <w:szCs w:val="20"/>
          <w:u w:val="single"/>
        </w:rPr>
        <w:t xml:space="preserve"> not be entertained in such a case.</w:t>
      </w:r>
    </w:p>
    <w:p w:rsidR="009250D2" w:rsidRPr="00D64893" w:rsidRDefault="009250D2" w:rsidP="009250D2">
      <w:pPr>
        <w:pStyle w:val="BodyText"/>
        <w:rPr>
          <w:rFonts w:ascii="Times New Roman" w:hAnsi="Times New Roman"/>
          <w:sz w:val="20"/>
          <w:szCs w:val="20"/>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50"/>
        <w:gridCol w:w="4666"/>
        <w:gridCol w:w="4959"/>
      </w:tblGrid>
      <w:tr w:rsidR="009250D2" w:rsidRPr="00AF47F7" w:rsidTr="006312B0">
        <w:trPr>
          <w:trHeight w:val="350"/>
          <w:jc w:val="center"/>
        </w:trPr>
        <w:tc>
          <w:tcPr>
            <w:tcW w:w="450" w:type="dxa"/>
            <w:tcMar>
              <w:left w:w="0" w:type="dxa"/>
              <w:right w:w="0" w:type="dxa"/>
            </w:tcMar>
            <w:tcFitText/>
          </w:tcPr>
          <w:p w:rsidR="009250D2" w:rsidRPr="00AF47F7" w:rsidRDefault="009250D2" w:rsidP="004A0409">
            <w:pPr>
              <w:tabs>
                <w:tab w:val="right" w:pos="0"/>
                <w:tab w:val="right" w:pos="195"/>
              </w:tabs>
              <w:jc w:val="both"/>
              <w:rPr>
                <w:b/>
                <w:bCs/>
              </w:rPr>
            </w:pPr>
            <w:r w:rsidRPr="00430521">
              <w:rPr>
                <w:b/>
                <w:bCs/>
                <w:w w:val="69"/>
              </w:rPr>
              <w:t>S. No</w:t>
            </w:r>
            <w:r w:rsidRPr="00430521">
              <w:rPr>
                <w:b/>
                <w:bCs/>
                <w:spacing w:val="1"/>
                <w:w w:val="69"/>
              </w:rPr>
              <w:t>.</w:t>
            </w:r>
          </w:p>
        </w:tc>
        <w:tc>
          <w:tcPr>
            <w:tcW w:w="4666" w:type="dxa"/>
          </w:tcPr>
          <w:p w:rsidR="009250D2" w:rsidRPr="00AF47F7" w:rsidRDefault="009250D2" w:rsidP="004A0409">
            <w:pPr>
              <w:jc w:val="both"/>
            </w:pPr>
            <w:r w:rsidRPr="00AF47F7">
              <w:rPr>
                <w:b/>
              </w:rPr>
              <w:t>Name of the Bidding Firm</w:t>
            </w:r>
            <w:r w:rsidRPr="00AF47F7">
              <w:t>:</w:t>
            </w:r>
          </w:p>
        </w:tc>
        <w:tc>
          <w:tcPr>
            <w:tcW w:w="4959" w:type="dxa"/>
          </w:tcPr>
          <w:p w:rsidR="009250D2" w:rsidRPr="00AF47F7" w:rsidRDefault="009250D2" w:rsidP="004A0409">
            <w:pPr>
              <w:tabs>
                <w:tab w:val="left" w:pos="0"/>
                <w:tab w:val="right" w:pos="162"/>
              </w:tabs>
              <w:rPr>
                <w:b/>
                <w:bCs/>
              </w:rPr>
            </w:pPr>
          </w:p>
        </w:tc>
      </w:tr>
      <w:tr w:rsidR="009250D2" w:rsidRPr="00AF47F7" w:rsidTr="006312B0">
        <w:trPr>
          <w:trHeight w:val="755"/>
          <w:jc w:val="center"/>
        </w:trPr>
        <w:tc>
          <w:tcPr>
            <w:tcW w:w="450" w:type="dxa"/>
            <w:tcMar>
              <w:left w:w="0" w:type="dxa"/>
              <w:right w:w="0" w:type="dxa"/>
            </w:tcMar>
            <w:tcFitText/>
          </w:tcPr>
          <w:p w:rsidR="009250D2" w:rsidRPr="00AF47F7" w:rsidRDefault="009250D2" w:rsidP="00D11420">
            <w:pPr>
              <w:numPr>
                <w:ilvl w:val="0"/>
                <w:numId w:val="33"/>
              </w:numPr>
              <w:tabs>
                <w:tab w:val="right" w:pos="0"/>
                <w:tab w:val="right" w:pos="195"/>
              </w:tabs>
              <w:jc w:val="both"/>
              <w:rPr>
                <w:sz w:val="20"/>
                <w:szCs w:val="20"/>
              </w:rPr>
            </w:pPr>
          </w:p>
        </w:tc>
        <w:tc>
          <w:tcPr>
            <w:tcW w:w="4666" w:type="dxa"/>
          </w:tcPr>
          <w:p w:rsidR="009250D2" w:rsidRPr="00AF47F7" w:rsidRDefault="009250D2" w:rsidP="004A0409">
            <w:pPr>
              <w:jc w:val="both"/>
              <w:rPr>
                <w:sz w:val="20"/>
                <w:szCs w:val="20"/>
              </w:rPr>
            </w:pPr>
            <w:r w:rsidRPr="00AF47F7">
              <w:rPr>
                <w:sz w:val="20"/>
                <w:szCs w:val="20"/>
              </w:rPr>
              <w:t>Please indicate whether the firm is:</w:t>
            </w:r>
          </w:p>
          <w:p w:rsidR="009250D2" w:rsidRPr="00AF47F7" w:rsidRDefault="009250D2" w:rsidP="00D11420">
            <w:pPr>
              <w:numPr>
                <w:ilvl w:val="0"/>
                <w:numId w:val="27"/>
              </w:numPr>
              <w:rPr>
                <w:sz w:val="20"/>
                <w:szCs w:val="20"/>
              </w:rPr>
            </w:pPr>
            <w:r w:rsidRPr="00AF47F7">
              <w:rPr>
                <w:sz w:val="20"/>
                <w:szCs w:val="20"/>
              </w:rPr>
              <w:t>Manufacturer, or</w:t>
            </w:r>
          </w:p>
          <w:p w:rsidR="009250D2" w:rsidRPr="00AF47F7" w:rsidRDefault="009250D2" w:rsidP="00D11420">
            <w:pPr>
              <w:numPr>
                <w:ilvl w:val="0"/>
                <w:numId w:val="27"/>
              </w:numPr>
              <w:jc w:val="both"/>
              <w:rPr>
                <w:sz w:val="20"/>
                <w:szCs w:val="20"/>
              </w:rPr>
            </w:pPr>
            <w:r w:rsidRPr="00AF47F7">
              <w:rPr>
                <w:sz w:val="20"/>
                <w:szCs w:val="20"/>
              </w:rPr>
              <w:t>Importer, or</w:t>
            </w:r>
          </w:p>
          <w:p w:rsidR="009250D2" w:rsidRPr="00AF47F7" w:rsidRDefault="009250D2" w:rsidP="00D11420">
            <w:pPr>
              <w:numPr>
                <w:ilvl w:val="0"/>
                <w:numId w:val="27"/>
              </w:numPr>
              <w:jc w:val="both"/>
              <w:rPr>
                <w:sz w:val="20"/>
                <w:szCs w:val="20"/>
              </w:rPr>
            </w:pPr>
            <w:r w:rsidRPr="00AF47F7">
              <w:rPr>
                <w:sz w:val="20"/>
                <w:szCs w:val="20"/>
              </w:rPr>
              <w:t>Both; Manufacturer as well as Importer</w:t>
            </w:r>
          </w:p>
          <w:p w:rsidR="009250D2" w:rsidRPr="00AF47F7" w:rsidRDefault="00106AAE" w:rsidP="00106AAE">
            <w:pPr>
              <w:pStyle w:val="ListParagraph"/>
              <w:jc w:val="both"/>
              <w:rPr>
                <w:sz w:val="20"/>
                <w:szCs w:val="20"/>
              </w:rPr>
            </w:pPr>
            <w:r>
              <w:rPr>
                <w:sz w:val="20"/>
                <w:szCs w:val="20"/>
              </w:rPr>
              <w:t xml:space="preserve">For various </w:t>
            </w:r>
            <w:r w:rsidR="009250D2" w:rsidRPr="00AF47F7">
              <w:rPr>
                <w:sz w:val="20"/>
                <w:szCs w:val="20"/>
              </w:rPr>
              <w:t>items offered for this bidding competition.</w:t>
            </w:r>
          </w:p>
        </w:tc>
        <w:tc>
          <w:tcPr>
            <w:tcW w:w="4959" w:type="dxa"/>
          </w:tcPr>
          <w:p w:rsidR="009250D2" w:rsidRPr="00AF47F7" w:rsidRDefault="009250D2" w:rsidP="004A0409">
            <w:pPr>
              <w:jc w:val="both"/>
              <w:rPr>
                <w:sz w:val="20"/>
                <w:szCs w:val="20"/>
              </w:rPr>
            </w:pPr>
          </w:p>
        </w:tc>
      </w:tr>
      <w:tr w:rsidR="009250D2" w:rsidRPr="00AF47F7" w:rsidTr="006312B0">
        <w:trPr>
          <w:trHeight w:val="1323"/>
          <w:jc w:val="center"/>
        </w:trPr>
        <w:tc>
          <w:tcPr>
            <w:tcW w:w="450" w:type="dxa"/>
            <w:tcMar>
              <w:left w:w="0" w:type="dxa"/>
              <w:right w:w="0" w:type="dxa"/>
            </w:tcMar>
            <w:tcFitText/>
          </w:tcPr>
          <w:p w:rsidR="009250D2" w:rsidRPr="00AF47F7" w:rsidRDefault="009250D2" w:rsidP="00D11420">
            <w:pPr>
              <w:numPr>
                <w:ilvl w:val="0"/>
                <w:numId w:val="33"/>
              </w:numPr>
              <w:jc w:val="both"/>
              <w:rPr>
                <w:sz w:val="20"/>
                <w:szCs w:val="20"/>
              </w:rPr>
            </w:pPr>
          </w:p>
        </w:tc>
        <w:tc>
          <w:tcPr>
            <w:tcW w:w="4666" w:type="dxa"/>
          </w:tcPr>
          <w:p w:rsidR="009250D2" w:rsidRPr="00AF47F7" w:rsidRDefault="009250D2" w:rsidP="004A0409">
            <w:pPr>
              <w:jc w:val="both"/>
              <w:rPr>
                <w:sz w:val="20"/>
                <w:szCs w:val="20"/>
              </w:rPr>
            </w:pPr>
            <w:r w:rsidRPr="00AF47F7">
              <w:rPr>
                <w:sz w:val="20"/>
                <w:szCs w:val="20"/>
              </w:rPr>
              <w:t>Please indicate out of the following category/ies, under which the Firm is applying for bidding:</w:t>
            </w:r>
          </w:p>
          <w:p w:rsidR="009250D2" w:rsidRPr="00AF47F7" w:rsidRDefault="009250D2" w:rsidP="00D11420">
            <w:pPr>
              <w:numPr>
                <w:ilvl w:val="0"/>
                <w:numId w:val="26"/>
              </w:numPr>
              <w:jc w:val="both"/>
              <w:rPr>
                <w:sz w:val="20"/>
                <w:szCs w:val="20"/>
              </w:rPr>
            </w:pPr>
            <w:r w:rsidRPr="00AF47F7">
              <w:rPr>
                <w:sz w:val="20"/>
                <w:szCs w:val="20"/>
              </w:rPr>
              <w:t>General medicines</w:t>
            </w:r>
          </w:p>
          <w:p w:rsidR="00AD37F8" w:rsidRDefault="00BF7DCE" w:rsidP="00D11420">
            <w:pPr>
              <w:numPr>
                <w:ilvl w:val="0"/>
                <w:numId w:val="26"/>
              </w:numPr>
              <w:jc w:val="both"/>
              <w:rPr>
                <w:sz w:val="20"/>
                <w:szCs w:val="20"/>
              </w:rPr>
            </w:pPr>
            <w:r>
              <w:rPr>
                <w:sz w:val="20"/>
                <w:szCs w:val="20"/>
              </w:rPr>
              <w:t>Insecticides</w:t>
            </w:r>
            <w:r w:rsidR="00AD37F8">
              <w:rPr>
                <w:sz w:val="20"/>
                <w:szCs w:val="20"/>
              </w:rPr>
              <w:t>/Larvesides</w:t>
            </w:r>
          </w:p>
          <w:p w:rsidR="00AD37F8" w:rsidRDefault="009250D2" w:rsidP="00D11420">
            <w:pPr>
              <w:numPr>
                <w:ilvl w:val="0"/>
                <w:numId w:val="26"/>
              </w:numPr>
              <w:jc w:val="both"/>
              <w:rPr>
                <w:sz w:val="20"/>
                <w:szCs w:val="20"/>
              </w:rPr>
            </w:pPr>
            <w:r w:rsidRPr="00AF47F7">
              <w:rPr>
                <w:sz w:val="20"/>
                <w:szCs w:val="20"/>
              </w:rPr>
              <w:t>Medical devices</w:t>
            </w:r>
            <w:r w:rsidR="00AD37F8">
              <w:rPr>
                <w:sz w:val="20"/>
                <w:szCs w:val="20"/>
              </w:rPr>
              <w:t xml:space="preserve"> (RDTs etc)</w:t>
            </w:r>
            <w:r w:rsidRPr="00AF47F7">
              <w:rPr>
                <w:sz w:val="20"/>
                <w:szCs w:val="20"/>
              </w:rPr>
              <w:t xml:space="preserve">, </w:t>
            </w:r>
          </w:p>
          <w:p w:rsidR="009250D2" w:rsidRPr="00AF47F7" w:rsidRDefault="00B32774" w:rsidP="00D11420">
            <w:pPr>
              <w:numPr>
                <w:ilvl w:val="0"/>
                <w:numId w:val="26"/>
              </w:numPr>
              <w:jc w:val="both"/>
              <w:rPr>
                <w:sz w:val="20"/>
                <w:szCs w:val="20"/>
              </w:rPr>
            </w:pPr>
            <w:r w:rsidRPr="00AF47F7">
              <w:rPr>
                <w:sz w:val="20"/>
                <w:szCs w:val="20"/>
              </w:rPr>
              <w:t>Non-drug</w:t>
            </w:r>
            <w:r w:rsidR="009250D2" w:rsidRPr="00AF47F7">
              <w:rPr>
                <w:sz w:val="20"/>
                <w:szCs w:val="20"/>
              </w:rPr>
              <w:t xml:space="preserve"> items (NDIs).</w:t>
            </w:r>
          </w:p>
        </w:tc>
        <w:tc>
          <w:tcPr>
            <w:tcW w:w="4959" w:type="dxa"/>
          </w:tcPr>
          <w:p w:rsidR="009250D2" w:rsidRPr="00AF47F7" w:rsidRDefault="009250D2" w:rsidP="004A0409">
            <w:pPr>
              <w:jc w:val="both"/>
              <w:rPr>
                <w:sz w:val="20"/>
                <w:szCs w:val="20"/>
              </w:rPr>
            </w:pPr>
          </w:p>
        </w:tc>
      </w:tr>
      <w:tr w:rsidR="009250D2" w:rsidRPr="00AF47F7" w:rsidTr="006312B0">
        <w:trPr>
          <w:trHeight w:val="1323"/>
          <w:jc w:val="center"/>
        </w:trPr>
        <w:tc>
          <w:tcPr>
            <w:tcW w:w="450" w:type="dxa"/>
            <w:tcMar>
              <w:left w:w="0" w:type="dxa"/>
              <w:right w:w="0" w:type="dxa"/>
            </w:tcMar>
            <w:tcFitText/>
          </w:tcPr>
          <w:p w:rsidR="009250D2" w:rsidRPr="00AF47F7" w:rsidRDefault="009250D2" w:rsidP="00D11420">
            <w:pPr>
              <w:numPr>
                <w:ilvl w:val="0"/>
                <w:numId w:val="33"/>
              </w:numPr>
              <w:jc w:val="both"/>
              <w:rPr>
                <w:sz w:val="20"/>
                <w:szCs w:val="20"/>
              </w:rPr>
            </w:pPr>
          </w:p>
        </w:tc>
        <w:tc>
          <w:tcPr>
            <w:tcW w:w="4666" w:type="dxa"/>
          </w:tcPr>
          <w:p w:rsidR="009250D2" w:rsidRPr="00AF47F7" w:rsidRDefault="009250D2" w:rsidP="004A0409">
            <w:pPr>
              <w:jc w:val="both"/>
              <w:rPr>
                <w:sz w:val="20"/>
                <w:szCs w:val="20"/>
              </w:rPr>
            </w:pPr>
            <w:r w:rsidRPr="00AF47F7">
              <w:rPr>
                <w:sz w:val="20"/>
                <w:szCs w:val="20"/>
              </w:rPr>
              <w:t>Please provide names, attested copies of CNICs, two recent attested photographs, valid street addresses in Pakistan, all working landline, mobile phone numbers and valid email address of the following:</w:t>
            </w:r>
          </w:p>
          <w:p w:rsidR="009250D2" w:rsidRPr="00AF47F7" w:rsidRDefault="009250D2" w:rsidP="00D11420">
            <w:pPr>
              <w:numPr>
                <w:ilvl w:val="0"/>
                <w:numId w:val="28"/>
              </w:numPr>
              <w:jc w:val="both"/>
              <w:rPr>
                <w:sz w:val="20"/>
                <w:szCs w:val="20"/>
              </w:rPr>
            </w:pPr>
            <w:r w:rsidRPr="00AF47F7">
              <w:rPr>
                <w:sz w:val="20"/>
                <w:szCs w:val="20"/>
              </w:rPr>
              <w:t>Owner/Proprietor of the Firm; and</w:t>
            </w:r>
          </w:p>
          <w:p w:rsidR="009250D2" w:rsidRPr="00AF47F7" w:rsidRDefault="009250D2" w:rsidP="00D11420">
            <w:pPr>
              <w:numPr>
                <w:ilvl w:val="0"/>
                <w:numId w:val="28"/>
              </w:numPr>
              <w:jc w:val="both"/>
              <w:rPr>
                <w:sz w:val="20"/>
                <w:szCs w:val="20"/>
              </w:rPr>
            </w:pPr>
            <w:r w:rsidRPr="00AF47F7">
              <w:rPr>
                <w:sz w:val="20"/>
                <w:szCs w:val="20"/>
              </w:rPr>
              <w:t>Managing Director / CEO of the Firm; and</w:t>
            </w:r>
          </w:p>
          <w:p w:rsidR="009250D2" w:rsidRPr="00AF47F7" w:rsidRDefault="009250D2" w:rsidP="00D11420">
            <w:pPr>
              <w:numPr>
                <w:ilvl w:val="0"/>
                <w:numId w:val="28"/>
              </w:numPr>
              <w:jc w:val="both"/>
              <w:rPr>
                <w:sz w:val="20"/>
                <w:szCs w:val="20"/>
              </w:rPr>
            </w:pPr>
            <w:r w:rsidRPr="00AF47F7">
              <w:rPr>
                <w:sz w:val="20"/>
                <w:szCs w:val="20"/>
              </w:rPr>
              <w:t>Focal person officially made responsible and authorized by the Firm for day to day official correspondence/communication with the procuring agency related in relation to this bidding competition.</w:t>
            </w:r>
          </w:p>
          <w:p w:rsidR="009250D2" w:rsidRPr="00AF47F7" w:rsidRDefault="009250D2" w:rsidP="004A0409">
            <w:pPr>
              <w:jc w:val="both"/>
              <w:rPr>
                <w:sz w:val="20"/>
                <w:szCs w:val="20"/>
              </w:rPr>
            </w:pPr>
            <w:r w:rsidRPr="00AF47F7">
              <w:rPr>
                <w:b/>
                <w:bCs/>
                <w:sz w:val="20"/>
                <w:szCs w:val="20"/>
                <w:u w:val="single"/>
              </w:rPr>
              <w:t>Note:</w:t>
            </w:r>
          </w:p>
          <w:p w:rsidR="009250D2" w:rsidRPr="00AF47F7" w:rsidRDefault="009250D2" w:rsidP="004A0409">
            <w:pPr>
              <w:jc w:val="both"/>
              <w:rPr>
                <w:sz w:val="20"/>
                <w:szCs w:val="20"/>
              </w:rPr>
            </w:pPr>
            <w:r w:rsidRPr="00AF47F7">
              <w:rPr>
                <w:sz w:val="20"/>
                <w:szCs w:val="20"/>
              </w:rPr>
              <w:t xml:space="preserve">1. In case of winning this bidding competition the Focal person of the successful bidder shall be responsible for communication with purchasing agency/ies regarding supply related issues and his valid contact No. and address may be given in final approved rate list of </w:t>
            </w:r>
            <w:r w:rsidR="00BF7DCE">
              <w:rPr>
                <w:sz w:val="20"/>
                <w:szCs w:val="20"/>
              </w:rPr>
              <w:t>IVC Program</w:t>
            </w:r>
            <w:r w:rsidR="00AD37F8">
              <w:rPr>
                <w:sz w:val="20"/>
                <w:szCs w:val="20"/>
              </w:rPr>
              <w:t xml:space="preserve"> </w:t>
            </w:r>
            <w:r w:rsidRPr="00AF47F7">
              <w:rPr>
                <w:sz w:val="20"/>
                <w:szCs w:val="20"/>
              </w:rPr>
              <w:t xml:space="preserve">for facilitation of purchasing agency/ies. </w:t>
            </w:r>
          </w:p>
        </w:tc>
        <w:tc>
          <w:tcPr>
            <w:tcW w:w="4959" w:type="dxa"/>
          </w:tcPr>
          <w:p w:rsidR="009250D2" w:rsidRPr="00AF47F7" w:rsidRDefault="009250D2" w:rsidP="004A0409">
            <w:pPr>
              <w:jc w:val="both"/>
              <w:rPr>
                <w:sz w:val="20"/>
                <w:szCs w:val="20"/>
              </w:rPr>
            </w:pPr>
          </w:p>
        </w:tc>
      </w:tr>
      <w:tr w:rsidR="009250D2" w:rsidRPr="00AF47F7" w:rsidTr="006312B0">
        <w:trPr>
          <w:trHeight w:val="1323"/>
          <w:jc w:val="center"/>
        </w:trPr>
        <w:tc>
          <w:tcPr>
            <w:tcW w:w="450" w:type="dxa"/>
            <w:tcMar>
              <w:left w:w="0" w:type="dxa"/>
              <w:right w:w="0" w:type="dxa"/>
            </w:tcMar>
            <w:tcFitText/>
          </w:tcPr>
          <w:p w:rsidR="009250D2" w:rsidRPr="00245043" w:rsidRDefault="009250D2" w:rsidP="00D11420">
            <w:pPr>
              <w:numPr>
                <w:ilvl w:val="2"/>
                <w:numId w:val="33"/>
              </w:numPr>
              <w:jc w:val="both"/>
              <w:rPr>
                <w:sz w:val="20"/>
                <w:szCs w:val="20"/>
              </w:rPr>
            </w:pPr>
          </w:p>
          <w:p w:rsidR="009250D2" w:rsidRPr="00AF47F7" w:rsidRDefault="009250D2" w:rsidP="00D11420">
            <w:pPr>
              <w:pStyle w:val="ListParagraph"/>
              <w:numPr>
                <w:ilvl w:val="0"/>
                <w:numId w:val="33"/>
              </w:numPr>
              <w:spacing w:after="200" w:line="276" w:lineRule="auto"/>
              <w:contextualSpacing/>
              <w:rPr>
                <w:sz w:val="20"/>
                <w:szCs w:val="20"/>
              </w:rPr>
            </w:pPr>
            <w:r w:rsidRPr="00430521">
              <w:rPr>
                <w:spacing w:val="37"/>
                <w:w w:val="15"/>
                <w:sz w:val="20"/>
                <w:szCs w:val="20"/>
              </w:rPr>
              <w:t>5</w:t>
            </w:r>
            <w:r w:rsidRPr="00430521">
              <w:rPr>
                <w:spacing w:val="1"/>
                <w:w w:val="15"/>
                <w:sz w:val="20"/>
                <w:szCs w:val="20"/>
              </w:rPr>
              <w:t>.</w:t>
            </w:r>
          </w:p>
        </w:tc>
        <w:tc>
          <w:tcPr>
            <w:tcW w:w="4666" w:type="dxa"/>
          </w:tcPr>
          <w:p w:rsidR="009250D2" w:rsidRPr="00AF47F7" w:rsidRDefault="009250D2" w:rsidP="004A0409">
            <w:pPr>
              <w:jc w:val="both"/>
              <w:rPr>
                <w:sz w:val="20"/>
                <w:szCs w:val="20"/>
              </w:rPr>
            </w:pPr>
            <w:r w:rsidRPr="00AF47F7">
              <w:rPr>
                <w:sz w:val="20"/>
                <w:szCs w:val="20"/>
              </w:rPr>
              <w:t>Please provide the following valid information regarding applicant Firm:</w:t>
            </w:r>
          </w:p>
          <w:p w:rsidR="009250D2" w:rsidRPr="00AF47F7" w:rsidRDefault="009250D2" w:rsidP="00D11420">
            <w:pPr>
              <w:pStyle w:val="ListParagraph"/>
              <w:numPr>
                <w:ilvl w:val="0"/>
                <w:numId w:val="34"/>
              </w:numPr>
              <w:tabs>
                <w:tab w:val="right" w:pos="505"/>
              </w:tabs>
              <w:ind w:firstLine="0"/>
              <w:contextualSpacing/>
              <w:jc w:val="both"/>
              <w:rPr>
                <w:sz w:val="20"/>
                <w:szCs w:val="20"/>
              </w:rPr>
            </w:pPr>
            <w:r w:rsidRPr="00AF47F7">
              <w:rPr>
                <w:sz w:val="20"/>
                <w:szCs w:val="20"/>
              </w:rPr>
              <w:t>Complete street address of the:</w:t>
            </w:r>
          </w:p>
          <w:p w:rsidR="009250D2" w:rsidRPr="00AF47F7" w:rsidRDefault="009250D2" w:rsidP="00D11420">
            <w:pPr>
              <w:pStyle w:val="ListParagraph"/>
              <w:numPr>
                <w:ilvl w:val="1"/>
                <w:numId w:val="34"/>
              </w:numPr>
              <w:tabs>
                <w:tab w:val="right" w:pos="505"/>
              </w:tabs>
              <w:ind w:firstLine="0"/>
              <w:contextualSpacing/>
              <w:jc w:val="both"/>
              <w:rPr>
                <w:sz w:val="20"/>
                <w:szCs w:val="20"/>
              </w:rPr>
            </w:pPr>
            <w:r w:rsidRPr="00AF47F7">
              <w:rPr>
                <w:sz w:val="20"/>
                <w:szCs w:val="20"/>
              </w:rPr>
              <w:t>Head Office</w:t>
            </w:r>
          </w:p>
          <w:p w:rsidR="009250D2" w:rsidRPr="00AF47F7" w:rsidRDefault="009250D2" w:rsidP="00D11420">
            <w:pPr>
              <w:pStyle w:val="ListParagraph"/>
              <w:numPr>
                <w:ilvl w:val="1"/>
                <w:numId w:val="34"/>
              </w:numPr>
              <w:tabs>
                <w:tab w:val="right" w:pos="505"/>
              </w:tabs>
              <w:ind w:firstLine="0"/>
              <w:contextualSpacing/>
              <w:jc w:val="both"/>
              <w:rPr>
                <w:sz w:val="20"/>
                <w:szCs w:val="20"/>
              </w:rPr>
            </w:pPr>
            <w:r w:rsidRPr="00AF47F7">
              <w:rPr>
                <w:sz w:val="20"/>
                <w:szCs w:val="20"/>
              </w:rPr>
              <w:t>Main warehouse; and</w:t>
            </w:r>
          </w:p>
          <w:p w:rsidR="009250D2" w:rsidRPr="00AF47F7" w:rsidRDefault="009250D2" w:rsidP="00D11420">
            <w:pPr>
              <w:pStyle w:val="ListParagraph"/>
              <w:numPr>
                <w:ilvl w:val="0"/>
                <w:numId w:val="34"/>
              </w:numPr>
              <w:tabs>
                <w:tab w:val="right" w:pos="505"/>
              </w:tabs>
              <w:ind w:left="505" w:hanging="145"/>
              <w:contextualSpacing/>
              <w:jc w:val="both"/>
              <w:rPr>
                <w:sz w:val="20"/>
                <w:szCs w:val="20"/>
              </w:rPr>
            </w:pPr>
            <w:r w:rsidRPr="00AF47F7">
              <w:rPr>
                <w:sz w:val="20"/>
                <w:szCs w:val="20"/>
              </w:rPr>
              <w:t>Valid &amp; working official Landline Phone and Fax Numbers; and</w:t>
            </w:r>
          </w:p>
          <w:p w:rsidR="009250D2" w:rsidRPr="00AF47F7" w:rsidRDefault="009250D2" w:rsidP="00D11420">
            <w:pPr>
              <w:pStyle w:val="ListParagraph"/>
              <w:numPr>
                <w:ilvl w:val="0"/>
                <w:numId w:val="34"/>
              </w:numPr>
              <w:tabs>
                <w:tab w:val="right" w:pos="505"/>
              </w:tabs>
              <w:ind w:left="505" w:hanging="145"/>
              <w:contextualSpacing/>
              <w:jc w:val="both"/>
              <w:rPr>
                <w:sz w:val="20"/>
                <w:szCs w:val="20"/>
              </w:rPr>
            </w:pPr>
            <w:r w:rsidRPr="00AF47F7">
              <w:rPr>
                <w:sz w:val="20"/>
                <w:szCs w:val="20"/>
              </w:rPr>
              <w:t>Valid Mobile phone number/s of the Focal Person registered which should be registered</w:t>
            </w:r>
            <w:r w:rsidR="00A513FA">
              <w:rPr>
                <w:sz w:val="20"/>
                <w:szCs w:val="20"/>
              </w:rPr>
              <w:t xml:space="preserve"> </w:t>
            </w:r>
            <w:r w:rsidRPr="00AF47F7">
              <w:rPr>
                <w:sz w:val="20"/>
                <w:szCs w:val="20"/>
              </w:rPr>
              <w:t>his/her CNIC No. and name; and</w:t>
            </w:r>
          </w:p>
          <w:p w:rsidR="009250D2" w:rsidRPr="00AF47F7" w:rsidRDefault="009250D2" w:rsidP="00D11420">
            <w:pPr>
              <w:pStyle w:val="ListParagraph"/>
              <w:numPr>
                <w:ilvl w:val="0"/>
                <w:numId w:val="34"/>
              </w:numPr>
              <w:tabs>
                <w:tab w:val="right" w:pos="505"/>
              </w:tabs>
              <w:ind w:firstLine="0"/>
              <w:contextualSpacing/>
              <w:jc w:val="both"/>
              <w:rPr>
                <w:sz w:val="20"/>
                <w:szCs w:val="20"/>
              </w:rPr>
            </w:pPr>
            <w:r w:rsidRPr="00AF47F7">
              <w:rPr>
                <w:sz w:val="20"/>
                <w:szCs w:val="20"/>
              </w:rPr>
              <w:t>Valid and functional Email address; and</w:t>
            </w:r>
          </w:p>
          <w:p w:rsidR="009250D2" w:rsidRPr="00AF47F7" w:rsidRDefault="009250D2" w:rsidP="00D11420">
            <w:pPr>
              <w:pStyle w:val="ListParagraph"/>
              <w:numPr>
                <w:ilvl w:val="0"/>
                <w:numId w:val="34"/>
              </w:numPr>
              <w:tabs>
                <w:tab w:val="right" w:pos="505"/>
              </w:tabs>
              <w:ind w:firstLine="0"/>
              <w:contextualSpacing/>
              <w:jc w:val="both"/>
              <w:rPr>
                <w:sz w:val="20"/>
                <w:szCs w:val="20"/>
              </w:rPr>
            </w:pPr>
            <w:r w:rsidRPr="00AF47F7">
              <w:rPr>
                <w:sz w:val="20"/>
                <w:szCs w:val="20"/>
              </w:rPr>
              <w:t>Official Website address/es.</w:t>
            </w:r>
          </w:p>
        </w:tc>
        <w:tc>
          <w:tcPr>
            <w:tcW w:w="4959" w:type="dxa"/>
          </w:tcPr>
          <w:p w:rsidR="009250D2" w:rsidRPr="00AF47F7" w:rsidRDefault="009250D2" w:rsidP="004A0409">
            <w:pPr>
              <w:jc w:val="both"/>
              <w:rPr>
                <w:sz w:val="20"/>
                <w:szCs w:val="20"/>
              </w:rPr>
            </w:pPr>
          </w:p>
        </w:tc>
      </w:tr>
      <w:tr w:rsidR="00345BC9" w:rsidRPr="00AF47F7" w:rsidTr="006312B0">
        <w:trPr>
          <w:trHeight w:val="440"/>
          <w:jc w:val="center"/>
        </w:trPr>
        <w:tc>
          <w:tcPr>
            <w:tcW w:w="450" w:type="dxa"/>
            <w:tcMar>
              <w:left w:w="0" w:type="dxa"/>
              <w:right w:w="0" w:type="dxa"/>
            </w:tcMar>
            <w:tcFitText/>
          </w:tcPr>
          <w:p w:rsidR="00345BC9" w:rsidRPr="00345BC9" w:rsidRDefault="00345BC9" w:rsidP="00D11420">
            <w:pPr>
              <w:pStyle w:val="ListParagraph"/>
              <w:numPr>
                <w:ilvl w:val="0"/>
                <w:numId w:val="33"/>
              </w:numPr>
              <w:jc w:val="both"/>
              <w:rPr>
                <w:sz w:val="20"/>
                <w:szCs w:val="20"/>
              </w:rPr>
            </w:pPr>
          </w:p>
        </w:tc>
        <w:tc>
          <w:tcPr>
            <w:tcW w:w="4666" w:type="dxa"/>
            <w:tcFitText/>
          </w:tcPr>
          <w:p w:rsidR="00345BC9" w:rsidRPr="00345BC9" w:rsidRDefault="00345BC9" w:rsidP="00345BC9">
            <w:pPr>
              <w:jc w:val="both"/>
              <w:rPr>
                <w:sz w:val="20"/>
                <w:szCs w:val="20"/>
              </w:rPr>
            </w:pPr>
            <w:r w:rsidRPr="00430521">
              <w:rPr>
                <w:spacing w:val="6"/>
                <w:w w:val="91"/>
                <w:sz w:val="20"/>
                <w:szCs w:val="20"/>
              </w:rPr>
              <w:t xml:space="preserve">Please provide the </w:t>
            </w:r>
            <w:r w:rsidR="001C043D" w:rsidRPr="00430521">
              <w:rPr>
                <w:spacing w:val="6"/>
                <w:w w:val="91"/>
                <w:sz w:val="20"/>
                <w:szCs w:val="20"/>
              </w:rPr>
              <w:t xml:space="preserve">principle </w:t>
            </w:r>
            <w:r w:rsidRPr="00430521">
              <w:rPr>
                <w:spacing w:val="6"/>
                <w:w w:val="91"/>
                <w:sz w:val="20"/>
                <w:szCs w:val="20"/>
              </w:rPr>
              <w:t xml:space="preserve">manufacturer </w:t>
            </w:r>
            <w:r w:rsidR="001C043D" w:rsidRPr="00430521">
              <w:rPr>
                <w:spacing w:val="6"/>
                <w:w w:val="91"/>
                <w:sz w:val="20"/>
                <w:szCs w:val="20"/>
              </w:rPr>
              <w:t xml:space="preserve">official </w:t>
            </w:r>
            <w:r w:rsidRPr="00430521">
              <w:rPr>
                <w:spacing w:val="6"/>
                <w:w w:val="91"/>
                <w:sz w:val="20"/>
                <w:szCs w:val="20"/>
              </w:rPr>
              <w:t>emai</w:t>
            </w:r>
            <w:r w:rsidRPr="00430521">
              <w:rPr>
                <w:spacing w:val="36"/>
                <w:w w:val="91"/>
                <w:sz w:val="20"/>
                <w:szCs w:val="20"/>
              </w:rPr>
              <w:t>l</w:t>
            </w:r>
          </w:p>
        </w:tc>
        <w:tc>
          <w:tcPr>
            <w:tcW w:w="4959" w:type="dxa"/>
          </w:tcPr>
          <w:p w:rsidR="00345BC9" w:rsidRPr="00AF47F7" w:rsidRDefault="00345BC9" w:rsidP="00CD54EA">
            <w:pPr>
              <w:pStyle w:val="ListParagraph"/>
              <w:rPr>
                <w:sz w:val="20"/>
                <w:szCs w:val="20"/>
              </w:rPr>
            </w:pPr>
          </w:p>
        </w:tc>
      </w:tr>
      <w:tr w:rsidR="009250D2" w:rsidRPr="00AF47F7" w:rsidTr="004A0409">
        <w:trPr>
          <w:trHeight w:val="383"/>
          <w:jc w:val="center"/>
        </w:trPr>
        <w:tc>
          <w:tcPr>
            <w:tcW w:w="450" w:type="dxa"/>
            <w:tcMar>
              <w:left w:w="0" w:type="dxa"/>
              <w:right w:w="0" w:type="dxa"/>
            </w:tcMar>
            <w:tcFitText/>
          </w:tcPr>
          <w:p w:rsidR="009250D2" w:rsidRPr="00AF47F7" w:rsidRDefault="009250D2" w:rsidP="00D11420">
            <w:pPr>
              <w:numPr>
                <w:ilvl w:val="0"/>
                <w:numId w:val="33"/>
              </w:numPr>
              <w:jc w:val="both"/>
              <w:rPr>
                <w:sz w:val="20"/>
                <w:szCs w:val="20"/>
              </w:rPr>
            </w:pPr>
          </w:p>
        </w:tc>
        <w:tc>
          <w:tcPr>
            <w:tcW w:w="9625" w:type="dxa"/>
            <w:gridSpan w:val="2"/>
          </w:tcPr>
          <w:p w:rsidR="009250D2" w:rsidRPr="00AF47F7" w:rsidRDefault="009250D2" w:rsidP="004A0409">
            <w:pPr>
              <w:jc w:val="both"/>
              <w:rPr>
                <w:sz w:val="20"/>
                <w:szCs w:val="20"/>
              </w:rPr>
            </w:pPr>
            <w:r w:rsidRPr="00AF47F7">
              <w:rPr>
                <w:sz w:val="20"/>
                <w:szCs w:val="20"/>
              </w:rPr>
              <w:t xml:space="preserve">Please provide, in original, the bids security instrument amounting to Rupees </w:t>
            </w:r>
            <w:r w:rsidR="002C2DC2">
              <w:rPr>
                <w:sz w:val="20"/>
                <w:szCs w:val="20"/>
              </w:rPr>
              <w:t>Three</w:t>
            </w:r>
            <w:r w:rsidR="002222CE">
              <w:rPr>
                <w:sz w:val="20"/>
                <w:szCs w:val="20"/>
              </w:rPr>
              <w:t xml:space="preserve"> Hundred Thousand</w:t>
            </w:r>
            <w:r w:rsidRPr="00AF47F7">
              <w:rPr>
                <w:sz w:val="20"/>
                <w:szCs w:val="20"/>
              </w:rPr>
              <w:t xml:space="preserve"> only </w:t>
            </w:r>
            <w:r w:rsidRPr="00842B94">
              <w:rPr>
                <w:sz w:val="20"/>
                <w:szCs w:val="20"/>
              </w:rPr>
              <w:t>(Rs.</w:t>
            </w:r>
            <w:r w:rsidR="00BB28B4" w:rsidRPr="00842B94">
              <w:rPr>
                <w:sz w:val="20"/>
                <w:szCs w:val="20"/>
              </w:rPr>
              <w:t>3</w:t>
            </w:r>
            <w:r w:rsidRPr="00842B94">
              <w:rPr>
                <w:sz w:val="20"/>
                <w:szCs w:val="20"/>
              </w:rPr>
              <w:t>00,000/-)</w:t>
            </w:r>
            <w:r w:rsidR="00201D0C">
              <w:rPr>
                <w:sz w:val="20"/>
                <w:szCs w:val="20"/>
              </w:rPr>
              <w:t xml:space="preserve"> </w:t>
            </w:r>
            <w:r w:rsidRPr="00AF47F7">
              <w:rPr>
                <w:sz w:val="20"/>
                <w:szCs w:val="20"/>
              </w:rPr>
              <w:t>along with the Financial Proposal in the seale</w:t>
            </w:r>
            <w:r>
              <w:rPr>
                <w:sz w:val="20"/>
                <w:szCs w:val="20"/>
              </w:rPr>
              <w:t xml:space="preserve">d envelope </w:t>
            </w:r>
            <w:r w:rsidR="00B210F6">
              <w:rPr>
                <w:sz w:val="20"/>
                <w:szCs w:val="20"/>
              </w:rPr>
              <w:t xml:space="preserve">in the </w:t>
            </w:r>
            <w:r w:rsidR="00B210F6" w:rsidRPr="002B088A">
              <w:rPr>
                <w:sz w:val="20"/>
                <w:szCs w:val="20"/>
              </w:rPr>
              <w:t xml:space="preserve">in the shape </w:t>
            </w:r>
            <w:r w:rsidR="00B210F6">
              <w:rPr>
                <w:sz w:val="20"/>
                <w:szCs w:val="20"/>
              </w:rPr>
              <w:t xml:space="preserve">of </w:t>
            </w:r>
            <w:r w:rsidR="00B210F6" w:rsidRPr="002B088A">
              <w:rPr>
                <w:sz w:val="20"/>
                <w:szCs w:val="20"/>
              </w:rPr>
              <w:t>acceptable as per KPPRA</w:t>
            </w:r>
            <w:r w:rsidRPr="00AF47F7">
              <w:rPr>
                <w:sz w:val="20"/>
                <w:szCs w:val="20"/>
              </w:rPr>
              <w:t xml:space="preserve"> from a scheduled Bank of Pakistan in the name of </w:t>
            </w:r>
            <w:r w:rsidR="00B210F6">
              <w:rPr>
                <w:sz w:val="20"/>
                <w:szCs w:val="20"/>
              </w:rPr>
              <w:t>Program</w:t>
            </w:r>
            <w:r w:rsidR="00515A76">
              <w:rPr>
                <w:sz w:val="20"/>
                <w:szCs w:val="20"/>
              </w:rPr>
              <w:t xml:space="preserve"> Manager, IVC/MCP</w:t>
            </w:r>
            <w:r w:rsidR="00B210F6">
              <w:rPr>
                <w:sz w:val="20"/>
                <w:szCs w:val="20"/>
              </w:rPr>
              <w:t>, KP</w:t>
            </w:r>
            <w:r w:rsidRPr="00AF47F7">
              <w:rPr>
                <w:sz w:val="20"/>
                <w:szCs w:val="20"/>
              </w:rPr>
              <w:t>.</w:t>
            </w:r>
            <w:r>
              <w:rPr>
                <w:sz w:val="20"/>
                <w:szCs w:val="20"/>
              </w:rPr>
              <w:t xml:space="preserve"> </w:t>
            </w:r>
          </w:p>
          <w:p w:rsidR="009250D2" w:rsidRPr="00AF47F7" w:rsidRDefault="009250D2" w:rsidP="004A0409">
            <w:pPr>
              <w:ind w:left="595" w:hanging="595"/>
              <w:jc w:val="both"/>
              <w:rPr>
                <w:sz w:val="20"/>
                <w:szCs w:val="20"/>
              </w:rPr>
            </w:pPr>
            <w:r w:rsidRPr="00AF47F7">
              <w:rPr>
                <w:b/>
                <w:bCs/>
                <w:sz w:val="20"/>
                <w:szCs w:val="20"/>
                <w:u w:val="single"/>
              </w:rPr>
              <w:t>Note:</w:t>
            </w:r>
            <w:r w:rsidRPr="00AF47F7">
              <w:rPr>
                <w:sz w:val="20"/>
                <w:szCs w:val="20"/>
              </w:rPr>
              <w:t xml:space="preserve"> Please also provide an attested photocopy of the same </w:t>
            </w:r>
            <w:r w:rsidR="00A249A8" w:rsidRPr="00AF47F7">
              <w:rPr>
                <w:sz w:val="20"/>
                <w:szCs w:val="20"/>
              </w:rPr>
              <w:t>bid’s</w:t>
            </w:r>
            <w:r w:rsidRPr="00AF47F7">
              <w:rPr>
                <w:sz w:val="20"/>
                <w:szCs w:val="20"/>
              </w:rPr>
              <w:t xml:space="preserve"> security document </w:t>
            </w:r>
            <w:r>
              <w:rPr>
                <w:sz w:val="20"/>
                <w:szCs w:val="20"/>
              </w:rPr>
              <w:t xml:space="preserve">in the sealed envelope of </w:t>
            </w:r>
            <w:r w:rsidRPr="00AF47F7">
              <w:rPr>
                <w:sz w:val="20"/>
                <w:szCs w:val="20"/>
              </w:rPr>
              <w:t>technical Proposal.</w:t>
            </w:r>
          </w:p>
        </w:tc>
      </w:tr>
      <w:tr w:rsidR="009250D2" w:rsidRPr="00AF47F7" w:rsidTr="004A0409">
        <w:trPr>
          <w:trHeight w:val="383"/>
          <w:jc w:val="center"/>
        </w:trPr>
        <w:tc>
          <w:tcPr>
            <w:tcW w:w="450" w:type="dxa"/>
            <w:tcMar>
              <w:left w:w="0" w:type="dxa"/>
              <w:right w:w="0" w:type="dxa"/>
            </w:tcMar>
            <w:tcFitText/>
          </w:tcPr>
          <w:p w:rsidR="009250D2" w:rsidRPr="00AF47F7" w:rsidRDefault="009250D2" w:rsidP="00D11420">
            <w:pPr>
              <w:numPr>
                <w:ilvl w:val="0"/>
                <w:numId w:val="33"/>
              </w:numPr>
              <w:jc w:val="both"/>
              <w:rPr>
                <w:sz w:val="20"/>
                <w:szCs w:val="20"/>
              </w:rPr>
            </w:pPr>
          </w:p>
        </w:tc>
        <w:tc>
          <w:tcPr>
            <w:tcW w:w="9625" w:type="dxa"/>
            <w:gridSpan w:val="2"/>
          </w:tcPr>
          <w:p w:rsidR="009250D2" w:rsidRPr="00AF47F7" w:rsidRDefault="009250D2" w:rsidP="004A0409">
            <w:pPr>
              <w:jc w:val="both"/>
              <w:rPr>
                <w:sz w:val="20"/>
                <w:szCs w:val="20"/>
              </w:rPr>
            </w:pPr>
            <w:r w:rsidRPr="00AF47F7">
              <w:rPr>
                <w:sz w:val="20"/>
                <w:szCs w:val="20"/>
              </w:rPr>
              <w:t>Please provide attested copies of the following Tax related valid documents:</w:t>
            </w:r>
          </w:p>
          <w:p w:rsidR="009250D2" w:rsidRPr="00AF47F7" w:rsidRDefault="009250D2" w:rsidP="00D11420">
            <w:pPr>
              <w:numPr>
                <w:ilvl w:val="0"/>
                <w:numId w:val="29"/>
              </w:numPr>
              <w:jc w:val="both"/>
              <w:rPr>
                <w:sz w:val="20"/>
                <w:szCs w:val="20"/>
              </w:rPr>
            </w:pPr>
            <w:r w:rsidRPr="00AF47F7">
              <w:rPr>
                <w:sz w:val="20"/>
                <w:szCs w:val="20"/>
              </w:rPr>
              <w:t>National Tax Number (NTN) of the Firm for Income Tax, and</w:t>
            </w:r>
          </w:p>
          <w:p w:rsidR="009250D2" w:rsidRPr="003C4809" w:rsidRDefault="009250D2" w:rsidP="003C4809">
            <w:pPr>
              <w:numPr>
                <w:ilvl w:val="0"/>
                <w:numId w:val="29"/>
              </w:numPr>
              <w:jc w:val="both"/>
              <w:rPr>
                <w:sz w:val="20"/>
                <w:szCs w:val="20"/>
              </w:rPr>
            </w:pPr>
            <w:r w:rsidRPr="00AF47F7">
              <w:rPr>
                <w:sz w:val="20"/>
                <w:szCs w:val="20"/>
              </w:rPr>
              <w:t>Sale Tax Registrat</w:t>
            </w:r>
            <w:r w:rsidR="003C4809">
              <w:rPr>
                <w:sz w:val="20"/>
                <w:szCs w:val="20"/>
              </w:rPr>
              <w:t>ion Certificate of the Firm</w:t>
            </w:r>
          </w:p>
        </w:tc>
      </w:tr>
      <w:tr w:rsidR="009250D2" w:rsidRPr="00AF47F7" w:rsidTr="004A0409">
        <w:trPr>
          <w:trHeight w:val="267"/>
          <w:jc w:val="center"/>
        </w:trPr>
        <w:tc>
          <w:tcPr>
            <w:tcW w:w="450" w:type="dxa"/>
            <w:tcMar>
              <w:left w:w="0" w:type="dxa"/>
              <w:right w:w="0" w:type="dxa"/>
            </w:tcMar>
            <w:tcFitText/>
          </w:tcPr>
          <w:p w:rsidR="009250D2" w:rsidRPr="00AF47F7" w:rsidRDefault="009250D2" w:rsidP="00D11420">
            <w:pPr>
              <w:numPr>
                <w:ilvl w:val="0"/>
                <w:numId w:val="33"/>
              </w:numPr>
              <w:jc w:val="both"/>
              <w:rPr>
                <w:sz w:val="20"/>
                <w:szCs w:val="20"/>
              </w:rPr>
            </w:pPr>
          </w:p>
        </w:tc>
        <w:tc>
          <w:tcPr>
            <w:tcW w:w="9625" w:type="dxa"/>
            <w:gridSpan w:val="2"/>
          </w:tcPr>
          <w:p w:rsidR="009250D2" w:rsidRPr="00AF47F7" w:rsidRDefault="009250D2" w:rsidP="004A0409">
            <w:pPr>
              <w:jc w:val="both"/>
              <w:rPr>
                <w:sz w:val="20"/>
                <w:szCs w:val="20"/>
              </w:rPr>
            </w:pPr>
            <w:r w:rsidRPr="00AF47F7">
              <w:rPr>
                <w:sz w:val="20"/>
                <w:szCs w:val="20"/>
              </w:rPr>
              <w:t xml:space="preserve">The bidding Firm shall also provide an Affidavit on Judicial Stamp Paper of the value </w:t>
            </w:r>
            <w:r w:rsidRPr="0065418E">
              <w:rPr>
                <w:sz w:val="20"/>
                <w:szCs w:val="20"/>
              </w:rPr>
              <w:t>of at least Rs. 100/- (Rs. One Hundred Only) for the following undertaking:</w:t>
            </w:r>
          </w:p>
          <w:p w:rsidR="009250D2" w:rsidRPr="00AF47F7" w:rsidRDefault="009250D2" w:rsidP="00D11420">
            <w:pPr>
              <w:numPr>
                <w:ilvl w:val="0"/>
                <w:numId w:val="32"/>
              </w:numPr>
              <w:ind w:left="505" w:hanging="180"/>
              <w:jc w:val="both"/>
              <w:rPr>
                <w:sz w:val="20"/>
                <w:szCs w:val="20"/>
              </w:rPr>
            </w:pPr>
            <w:r w:rsidRPr="00AF47F7">
              <w:rPr>
                <w:sz w:val="20"/>
                <w:szCs w:val="20"/>
              </w:rPr>
              <w:t>I / We have carefully read t</w:t>
            </w:r>
            <w:r w:rsidR="00725453">
              <w:rPr>
                <w:sz w:val="20"/>
                <w:szCs w:val="20"/>
              </w:rPr>
              <w:t>he whole set of Bid Solicitation</w:t>
            </w:r>
            <w:r w:rsidRPr="00AF47F7">
              <w:rPr>
                <w:sz w:val="20"/>
                <w:szCs w:val="20"/>
              </w:rPr>
              <w:t xml:space="preserve"> Documents for this bidding competition and that I / We have fully understood and agree to all the provisions (including, but not limited to, those provided </w:t>
            </w:r>
            <w:r w:rsidR="00185032">
              <w:rPr>
                <w:sz w:val="20"/>
                <w:szCs w:val="20"/>
              </w:rPr>
              <w:t>in</w:t>
            </w:r>
            <w:r w:rsidRPr="00AF47F7">
              <w:rPr>
                <w:sz w:val="20"/>
                <w:szCs w:val="20"/>
              </w:rPr>
              <w:t xml:space="preserve"> Bid Data Sheet), terms and conditions, evaluation criteria, mechanism of evaluation &amp; selection of items for which the Firm has applied for competition; and</w:t>
            </w:r>
          </w:p>
          <w:p w:rsidR="009250D2" w:rsidRPr="00AF47F7" w:rsidRDefault="009250D2" w:rsidP="00D11420">
            <w:pPr>
              <w:numPr>
                <w:ilvl w:val="0"/>
                <w:numId w:val="32"/>
              </w:numPr>
              <w:ind w:left="505" w:hanging="180"/>
              <w:jc w:val="both"/>
              <w:rPr>
                <w:sz w:val="20"/>
                <w:szCs w:val="20"/>
              </w:rPr>
            </w:pPr>
            <w:r w:rsidRPr="00AF47F7">
              <w:rPr>
                <w:sz w:val="20"/>
                <w:szCs w:val="20"/>
              </w:rPr>
              <w:t>I / We fully understand and agree that the bidding competition for which I / We have applied to enter in, shall be based on merit based scoring system for the evaluation of technical bids which has inverse relationship with the rates quoted by the bidders in their financial bids submitted; and that in this situation, the lowest financial bid/s may or may not win the bidding competition; and</w:t>
            </w:r>
          </w:p>
          <w:p w:rsidR="009250D2" w:rsidRPr="00AF47F7" w:rsidRDefault="009250D2" w:rsidP="00D11420">
            <w:pPr>
              <w:numPr>
                <w:ilvl w:val="0"/>
                <w:numId w:val="32"/>
              </w:numPr>
              <w:ind w:left="505" w:hanging="180"/>
              <w:jc w:val="both"/>
              <w:rPr>
                <w:sz w:val="20"/>
                <w:szCs w:val="20"/>
              </w:rPr>
            </w:pPr>
            <w:r w:rsidRPr="00AF47F7">
              <w:rPr>
                <w:sz w:val="20"/>
                <w:szCs w:val="20"/>
              </w:rPr>
              <w:t xml:space="preserve">I / We shall provide to the inspection team/s of expert/s authorized for the purpose by the Directorate General Health Services Khyber Pakhtunkhwa; an uninterrupted and free access to all relevant documents, sections of the manufacturing facilities / unit, storage and warehousing facilities as well as any other area relevant, as deemed appropriate by the </w:t>
            </w:r>
            <w:r w:rsidR="00B32774" w:rsidRPr="00AF47F7">
              <w:rPr>
                <w:sz w:val="20"/>
                <w:szCs w:val="20"/>
              </w:rPr>
              <w:t>above-mentioned</w:t>
            </w:r>
            <w:r w:rsidRPr="00AF47F7">
              <w:rPr>
                <w:sz w:val="20"/>
                <w:szCs w:val="20"/>
              </w:rPr>
              <w:t xml:space="preserve"> team for their purpose of visit/s.</w:t>
            </w:r>
          </w:p>
          <w:p w:rsidR="009250D2" w:rsidRPr="00AF47F7" w:rsidRDefault="009250D2" w:rsidP="00D11420">
            <w:pPr>
              <w:numPr>
                <w:ilvl w:val="0"/>
                <w:numId w:val="32"/>
              </w:numPr>
              <w:ind w:left="505" w:hanging="180"/>
              <w:jc w:val="both"/>
              <w:rPr>
                <w:sz w:val="20"/>
                <w:szCs w:val="20"/>
              </w:rPr>
            </w:pPr>
            <w:r w:rsidRPr="00AF47F7">
              <w:rPr>
                <w:sz w:val="20"/>
                <w:szCs w:val="20"/>
              </w:rPr>
              <w:t>In case any documents submitted in relation to this bidding competition or any undertaking given by the Firm, if found incorrect or false or misleading or diverting the decision making for the competition, shall be liable to be proceeded for blacklisting for any business with / by the Government of Khyber Pakhtunkhwa, Health Department, confiscation of bids security and / or any other lawful action as deemed appropriate by the Government of Khyber Pakhtunkhwa, including that to be taken in concert with the DRAP or any other body / entity of the Federal Government; and</w:t>
            </w:r>
          </w:p>
          <w:p w:rsidR="009250D2" w:rsidRPr="00AF47F7" w:rsidRDefault="009250D2" w:rsidP="00D11420">
            <w:pPr>
              <w:numPr>
                <w:ilvl w:val="0"/>
                <w:numId w:val="32"/>
              </w:numPr>
              <w:ind w:left="505" w:hanging="180"/>
              <w:jc w:val="both"/>
              <w:rPr>
                <w:sz w:val="20"/>
                <w:szCs w:val="20"/>
              </w:rPr>
            </w:pPr>
            <w:r w:rsidRPr="00AF47F7">
              <w:rPr>
                <w:sz w:val="20"/>
                <w:szCs w:val="20"/>
              </w:rPr>
              <w:t>I / We have fully understo</w:t>
            </w:r>
            <w:r w:rsidR="00996769">
              <w:rPr>
                <w:sz w:val="20"/>
                <w:szCs w:val="20"/>
              </w:rPr>
              <w:t>od that the insecticide, Larvicide, medical devices</w:t>
            </w:r>
            <w:r w:rsidR="007C238E">
              <w:rPr>
                <w:sz w:val="20"/>
                <w:szCs w:val="20"/>
              </w:rPr>
              <w:t>, LLINs</w:t>
            </w:r>
            <w:r w:rsidR="00996769">
              <w:rPr>
                <w:sz w:val="20"/>
                <w:szCs w:val="20"/>
              </w:rPr>
              <w:t xml:space="preserve"> and</w:t>
            </w:r>
            <w:r w:rsidRPr="00AF47F7">
              <w:rPr>
                <w:sz w:val="20"/>
                <w:szCs w:val="20"/>
              </w:rPr>
              <w:t xml:space="preserve"> other non-drug items shall be evaluated / examined by expert/s nominated by the Technical Evaluation Committee / </w:t>
            </w:r>
            <w:r w:rsidR="00106AAE">
              <w:rPr>
                <w:sz w:val="20"/>
                <w:szCs w:val="20"/>
              </w:rPr>
              <w:t>Procurement</w:t>
            </w:r>
            <w:r w:rsidRPr="00AF47F7">
              <w:rPr>
                <w:sz w:val="20"/>
                <w:szCs w:val="20"/>
              </w:rPr>
              <w:t xml:space="preserve"> Committee of the </w:t>
            </w:r>
            <w:r w:rsidR="00106AAE">
              <w:rPr>
                <w:sz w:val="20"/>
                <w:szCs w:val="20"/>
              </w:rPr>
              <w:t xml:space="preserve">IVC/MCP </w:t>
            </w:r>
            <w:r w:rsidRPr="00AF47F7">
              <w:rPr>
                <w:sz w:val="20"/>
                <w:szCs w:val="20"/>
              </w:rPr>
              <w:t>of the Health Department, Khyber Pakhtunkhwa at its sole discretion; and that the Firm shall fully agree and abide by the decision / opinion, whatsoever, of the said expert/s regarding the selection, or otherwise, of the quoted item/s</w:t>
            </w:r>
            <w:r w:rsidR="00996769">
              <w:rPr>
                <w:sz w:val="20"/>
                <w:szCs w:val="20"/>
              </w:rPr>
              <w:t xml:space="preserve"> for purchase / framework contract</w:t>
            </w:r>
            <w:r w:rsidRPr="00AF47F7">
              <w:rPr>
                <w:sz w:val="20"/>
                <w:szCs w:val="20"/>
              </w:rPr>
              <w:t>.</w:t>
            </w:r>
          </w:p>
          <w:p w:rsidR="009250D2" w:rsidRPr="00BB28B4" w:rsidRDefault="009250D2" w:rsidP="00BB28B4">
            <w:pPr>
              <w:numPr>
                <w:ilvl w:val="0"/>
                <w:numId w:val="32"/>
              </w:numPr>
              <w:ind w:left="505" w:hanging="180"/>
              <w:jc w:val="both"/>
              <w:rPr>
                <w:sz w:val="20"/>
                <w:szCs w:val="20"/>
              </w:rPr>
            </w:pPr>
            <w:r w:rsidRPr="00AF47F7">
              <w:rPr>
                <w:color w:val="000000"/>
                <w:sz w:val="20"/>
                <w:szCs w:val="20"/>
              </w:rPr>
              <w:t>I / We also undertake that submission of any false/bogus/fake/forged/ fabricated/tampered document shall lead to disqualification of our firm from this bidding competition as well as to other lawful action/s to be taken by the concerned authorities.</w:t>
            </w:r>
          </w:p>
        </w:tc>
      </w:tr>
      <w:tr w:rsidR="009250D2" w:rsidRPr="00D64893" w:rsidTr="004A0409">
        <w:trPr>
          <w:trHeight w:val="2240"/>
          <w:jc w:val="center"/>
        </w:trPr>
        <w:tc>
          <w:tcPr>
            <w:tcW w:w="450" w:type="dxa"/>
            <w:tcMar>
              <w:left w:w="0" w:type="dxa"/>
              <w:right w:w="0" w:type="dxa"/>
            </w:tcMar>
            <w:tcFitText/>
          </w:tcPr>
          <w:p w:rsidR="009250D2" w:rsidRPr="00AF47F7" w:rsidRDefault="009250D2" w:rsidP="00D11420">
            <w:pPr>
              <w:numPr>
                <w:ilvl w:val="0"/>
                <w:numId w:val="33"/>
              </w:numPr>
              <w:jc w:val="both"/>
              <w:rPr>
                <w:sz w:val="20"/>
                <w:szCs w:val="20"/>
              </w:rPr>
            </w:pPr>
          </w:p>
        </w:tc>
        <w:tc>
          <w:tcPr>
            <w:tcW w:w="9625" w:type="dxa"/>
            <w:gridSpan w:val="2"/>
          </w:tcPr>
          <w:p w:rsidR="009250D2" w:rsidRPr="00AF47F7" w:rsidRDefault="009250D2" w:rsidP="004A0409">
            <w:pPr>
              <w:jc w:val="both"/>
              <w:rPr>
                <w:sz w:val="20"/>
                <w:szCs w:val="20"/>
              </w:rPr>
            </w:pPr>
            <w:r w:rsidRPr="00AF47F7">
              <w:rPr>
                <w:sz w:val="20"/>
                <w:szCs w:val="20"/>
              </w:rPr>
              <w:t>I certify and affirm that I have attached /provided all the requisite mandatory documents / information including Bids Security with this Bid and that I fully understand that any document if not provided / missing shall result in the disqualification and declaring my bid as ineligible and thus non-responsive.</w:t>
            </w:r>
          </w:p>
          <w:p w:rsidR="009250D2" w:rsidRPr="00AF47F7" w:rsidRDefault="009250D2" w:rsidP="004A0409">
            <w:pPr>
              <w:jc w:val="both"/>
              <w:rPr>
                <w:sz w:val="20"/>
                <w:szCs w:val="20"/>
              </w:rPr>
            </w:pPr>
          </w:p>
          <w:p w:rsidR="009250D2" w:rsidRPr="00AF47F7" w:rsidRDefault="009250D2" w:rsidP="004A0409">
            <w:pPr>
              <w:jc w:val="both"/>
              <w:rPr>
                <w:sz w:val="20"/>
                <w:szCs w:val="20"/>
              </w:rPr>
            </w:pPr>
          </w:p>
          <w:p w:rsidR="009250D2" w:rsidRPr="00AF47F7" w:rsidRDefault="009250D2" w:rsidP="004A0409">
            <w:pPr>
              <w:spacing w:line="360" w:lineRule="auto"/>
              <w:jc w:val="both"/>
              <w:rPr>
                <w:sz w:val="20"/>
                <w:szCs w:val="20"/>
              </w:rPr>
            </w:pPr>
            <w:r w:rsidRPr="00AF47F7">
              <w:rPr>
                <w:sz w:val="20"/>
                <w:szCs w:val="20"/>
              </w:rPr>
              <w:t>Signatures: _____________________________</w:t>
            </w:r>
          </w:p>
          <w:p w:rsidR="009250D2" w:rsidRPr="00AF47F7" w:rsidRDefault="009250D2" w:rsidP="004A0409">
            <w:pPr>
              <w:spacing w:line="360" w:lineRule="auto"/>
              <w:jc w:val="both"/>
              <w:rPr>
                <w:sz w:val="20"/>
                <w:szCs w:val="20"/>
              </w:rPr>
            </w:pPr>
            <w:r w:rsidRPr="00AF47F7">
              <w:rPr>
                <w:sz w:val="20"/>
                <w:szCs w:val="20"/>
              </w:rPr>
              <w:t>Name: ________________________________</w:t>
            </w:r>
          </w:p>
          <w:p w:rsidR="009250D2" w:rsidRPr="00AF47F7" w:rsidRDefault="009250D2" w:rsidP="004A0409">
            <w:pPr>
              <w:spacing w:line="360" w:lineRule="auto"/>
              <w:jc w:val="both"/>
              <w:rPr>
                <w:sz w:val="20"/>
                <w:szCs w:val="20"/>
              </w:rPr>
            </w:pPr>
            <w:r w:rsidRPr="00AF47F7">
              <w:rPr>
                <w:sz w:val="20"/>
                <w:szCs w:val="20"/>
              </w:rPr>
              <w:t>CNIC No. _____________________________</w:t>
            </w:r>
          </w:p>
          <w:p w:rsidR="009250D2" w:rsidRPr="00AF47F7" w:rsidRDefault="009250D2" w:rsidP="004A0409">
            <w:pPr>
              <w:spacing w:line="360" w:lineRule="auto"/>
              <w:jc w:val="both"/>
              <w:rPr>
                <w:sz w:val="20"/>
                <w:szCs w:val="20"/>
              </w:rPr>
            </w:pPr>
            <w:r w:rsidRPr="00AF47F7">
              <w:rPr>
                <w:sz w:val="20"/>
                <w:szCs w:val="20"/>
              </w:rPr>
              <w:t>Designation: ___________________________</w:t>
            </w:r>
          </w:p>
          <w:p w:rsidR="009250D2" w:rsidRPr="00AF47F7" w:rsidRDefault="009250D2" w:rsidP="004A0409">
            <w:pPr>
              <w:spacing w:line="360" w:lineRule="auto"/>
              <w:jc w:val="both"/>
              <w:rPr>
                <w:sz w:val="20"/>
                <w:szCs w:val="20"/>
              </w:rPr>
            </w:pPr>
            <w:r w:rsidRPr="00AF47F7">
              <w:rPr>
                <w:sz w:val="20"/>
                <w:szCs w:val="20"/>
              </w:rPr>
              <w:t>Address: ______________________________</w:t>
            </w:r>
          </w:p>
          <w:p w:rsidR="009250D2" w:rsidRPr="00D64893" w:rsidRDefault="009250D2" w:rsidP="004A0409">
            <w:pPr>
              <w:jc w:val="both"/>
              <w:rPr>
                <w:sz w:val="20"/>
                <w:szCs w:val="20"/>
              </w:rPr>
            </w:pPr>
            <w:r w:rsidRPr="00AF47F7">
              <w:rPr>
                <w:sz w:val="20"/>
                <w:szCs w:val="20"/>
              </w:rPr>
              <w:t>_____________________________________</w:t>
            </w:r>
          </w:p>
        </w:tc>
      </w:tr>
    </w:tbl>
    <w:p w:rsidR="00D3577A" w:rsidRPr="00C27906" w:rsidRDefault="00D3577A" w:rsidP="00D3577A">
      <w:pPr>
        <w:rPr>
          <w:rFonts w:ascii="Arial" w:hAnsi="Arial" w:cs="Arial"/>
        </w:rPr>
      </w:pPr>
    </w:p>
    <w:p w:rsidR="00D3577A" w:rsidRDefault="00D3577A" w:rsidP="00D3577A">
      <w:pPr>
        <w:rPr>
          <w:rFonts w:ascii="Arial" w:hAnsi="Arial" w:cs="Arial"/>
        </w:rPr>
      </w:pPr>
    </w:p>
    <w:p w:rsidR="0078764C" w:rsidRDefault="0078764C" w:rsidP="00D3577A">
      <w:pPr>
        <w:rPr>
          <w:rFonts w:ascii="Arial" w:hAnsi="Arial" w:cs="Arial"/>
        </w:rPr>
      </w:pPr>
    </w:p>
    <w:p w:rsidR="0078764C" w:rsidRDefault="0078764C" w:rsidP="00D3577A">
      <w:pPr>
        <w:rPr>
          <w:rFonts w:ascii="Arial" w:hAnsi="Arial" w:cs="Arial"/>
        </w:rPr>
      </w:pPr>
    </w:p>
    <w:p w:rsidR="0078764C" w:rsidRDefault="0078764C" w:rsidP="00D3577A">
      <w:pPr>
        <w:rPr>
          <w:rFonts w:ascii="Arial" w:hAnsi="Arial" w:cs="Arial"/>
        </w:rPr>
      </w:pPr>
    </w:p>
    <w:p w:rsidR="0078764C" w:rsidRDefault="0078764C" w:rsidP="00D3577A">
      <w:pPr>
        <w:rPr>
          <w:rFonts w:ascii="Arial" w:hAnsi="Arial" w:cs="Arial"/>
        </w:rPr>
      </w:pPr>
    </w:p>
    <w:p w:rsidR="0078764C" w:rsidRDefault="0078764C" w:rsidP="00D3577A">
      <w:pPr>
        <w:rPr>
          <w:rFonts w:ascii="Arial" w:hAnsi="Arial" w:cs="Arial"/>
        </w:rPr>
      </w:pPr>
    </w:p>
    <w:p w:rsidR="00255B87" w:rsidRDefault="00255B87" w:rsidP="00D3577A">
      <w:pPr>
        <w:rPr>
          <w:rFonts w:ascii="Arial" w:hAnsi="Arial" w:cs="Arial"/>
        </w:rPr>
      </w:pPr>
    </w:p>
    <w:p w:rsidR="00DE3785" w:rsidRDefault="00DE3785" w:rsidP="00D3577A">
      <w:pPr>
        <w:rPr>
          <w:rFonts w:ascii="Arial" w:hAnsi="Arial" w:cs="Arial"/>
        </w:rPr>
      </w:pPr>
    </w:p>
    <w:p w:rsidR="00DE3785" w:rsidRDefault="00DE3785" w:rsidP="00D3577A">
      <w:pPr>
        <w:rPr>
          <w:rFonts w:ascii="Arial" w:hAnsi="Arial" w:cs="Arial"/>
        </w:rPr>
      </w:pPr>
    </w:p>
    <w:p w:rsidR="00DE3785" w:rsidRPr="00C27906" w:rsidRDefault="00DE3785" w:rsidP="00D3577A">
      <w:pPr>
        <w:rPr>
          <w:rFonts w:ascii="Arial" w:hAnsi="Arial" w:cs="Arial"/>
        </w:rPr>
      </w:pPr>
    </w:p>
    <w:p w:rsidR="00D3577A" w:rsidRPr="00C27906" w:rsidRDefault="00D3577A" w:rsidP="00D3577A">
      <w:pPr>
        <w:pStyle w:val="Heading2"/>
        <w:rPr>
          <w:rFonts w:ascii="Arial" w:hAnsi="Arial" w:cs="Arial"/>
          <w:color w:val="auto"/>
          <w:sz w:val="28"/>
          <w:szCs w:val="28"/>
        </w:rPr>
      </w:pPr>
      <w:bookmarkStart w:id="42" w:name="_Toc326764889"/>
      <w:r w:rsidRPr="00C27906">
        <w:rPr>
          <w:rFonts w:ascii="Arial" w:hAnsi="Arial" w:cs="Arial"/>
          <w:color w:val="auto"/>
          <w:sz w:val="28"/>
          <w:szCs w:val="28"/>
        </w:rPr>
        <w:lastRenderedPageBreak/>
        <w:t>BID FORM 1</w:t>
      </w:r>
      <w:bookmarkEnd w:id="42"/>
    </w:p>
    <w:p w:rsidR="00D3577A" w:rsidRPr="00C27906" w:rsidRDefault="00D3577A" w:rsidP="00D3577A">
      <w:pPr>
        <w:autoSpaceDE w:val="0"/>
        <w:autoSpaceDN w:val="0"/>
        <w:adjustRightInd w:val="0"/>
        <w:jc w:val="center"/>
        <w:rPr>
          <w:rFonts w:ascii="Arial" w:hAnsi="Arial" w:cs="Arial"/>
          <w:b/>
          <w:bCs/>
          <w:sz w:val="28"/>
          <w:szCs w:val="28"/>
        </w:rPr>
      </w:pPr>
      <w:r w:rsidRPr="00C27906">
        <w:rPr>
          <w:rFonts w:ascii="Arial" w:hAnsi="Arial" w:cs="Arial"/>
          <w:b/>
          <w:bCs/>
          <w:sz w:val="28"/>
          <w:szCs w:val="28"/>
        </w:rPr>
        <w:t>Letter of Intention</w:t>
      </w:r>
    </w:p>
    <w:p w:rsidR="00D3577A" w:rsidRPr="00C27906" w:rsidRDefault="00D3577A" w:rsidP="00D3577A">
      <w:pPr>
        <w:autoSpaceDE w:val="0"/>
        <w:autoSpaceDN w:val="0"/>
        <w:adjustRightInd w:val="0"/>
        <w:rPr>
          <w:rFonts w:ascii="Arial" w:hAnsi="Arial" w:cs="Arial"/>
          <w:i/>
          <w:iCs/>
        </w:rPr>
      </w:pPr>
      <w:r w:rsidRPr="00C27906">
        <w:rPr>
          <w:rFonts w:ascii="Arial" w:hAnsi="Arial" w:cs="Arial"/>
          <w:i/>
          <w:iCs/>
        </w:rPr>
        <w:t>Bid Ref No.</w:t>
      </w:r>
    </w:p>
    <w:p w:rsidR="00D3577A" w:rsidRPr="00C27906" w:rsidRDefault="00D3577A" w:rsidP="00D3577A">
      <w:pPr>
        <w:autoSpaceDE w:val="0"/>
        <w:autoSpaceDN w:val="0"/>
        <w:adjustRightInd w:val="0"/>
        <w:rPr>
          <w:rFonts w:ascii="Arial" w:hAnsi="Arial" w:cs="Arial"/>
          <w:i/>
          <w:iCs/>
        </w:rPr>
      </w:pPr>
      <w:r w:rsidRPr="00C27906">
        <w:rPr>
          <w:rFonts w:ascii="Arial" w:hAnsi="Arial" w:cs="Arial"/>
          <w:i/>
          <w:iCs/>
        </w:rPr>
        <w:t>Date of the Opening of Bids</w:t>
      </w:r>
    </w:p>
    <w:p w:rsidR="00D3577A" w:rsidRPr="00C27906" w:rsidRDefault="00D3577A" w:rsidP="00D3577A">
      <w:pPr>
        <w:autoSpaceDE w:val="0"/>
        <w:autoSpaceDN w:val="0"/>
        <w:adjustRightInd w:val="0"/>
        <w:rPr>
          <w:rFonts w:ascii="Arial" w:hAnsi="Arial" w:cs="Arial"/>
          <w:i/>
          <w:iCs/>
        </w:rPr>
      </w:pPr>
    </w:p>
    <w:p w:rsidR="00D3577A" w:rsidRPr="00C27906" w:rsidRDefault="00D3577A" w:rsidP="00D3577A">
      <w:pPr>
        <w:autoSpaceDE w:val="0"/>
        <w:autoSpaceDN w:val="0"/>
        <w:adjustRightInd w:val="0"/>
        <w:rPr>
          <w:rFonts w:ascii="Arial" w:hAnsi="Arial" w:cs="Arial"/>
          <w:i/>
          <w:iCs/>
        </w:rPr>
      </w:pPr>
      <w:r w:rsidRPr="00C27906">
        <w:rPr>
          <w:rFonts w:ascii="Arial" w:hAnsi="Arial" w:cs="Arial"/>
          <w:i/>
          <w:iCs/>
        </w:rPr>
        <w:t>Name of the C</w:t>
      </w:r>
      <w:r w:rsidR="00C4289D" w:rsidRPr="00C27906">
        <w:rPr>
          <w:rFonts w:ascii="Arial" w:hAnsi="Arial" w:cs="Arial"/>
          <w:i/>
          <w:iCs/>
        </w:rPr>
        <w:t>ontract :{ Add name e.g.</w:t>
      </w:r>
      <w:r w:rsidR="00F80C8F">
        <w:rPr>
          <w:rFonts w:ascii="Arial" w:hAnsi="Arial" w:cs="Arial"/>
          <w:i/>
          <w:iCs/>
        </w:rPr>
        <w:t xml:space="preserve"> Supply of Malaria / IVC</w:t>
      </w:r>
      <w:r w:rsidR="00F14C59">
        <w:rPr>
          <w:rFonts w:ascii="Arial" w:hAnsi="Arial" w:cs="Arial"/>
          <w:i/>
          <w:iCs/>
        </w:rPr>
        <w:t xml:space="preserve"> </w:t>
      </w:r>
      <w:r w:rsidR="00F34536" w:rsidRPr="00C27906">
        <w:rPr>
          <w:rFonts w:ascii="Arial" w:hAnsi="Arial" w:cs="Arial"/>
          <w:i/>
          <w:iCs/>
        </w:rPr>
        <w:t>Items</w:t>
      </w:r>
      <w:r w:rsidR="00F14C59">
        <w:rPr>
          <w:rFonts w:ascii="Arial" w:hAnsi="Arial" w:cs="Arial"/>
          <w:i/>
          <w:iCs/>
        </w:rPr>
        <w:t xml:space="preserve"> </w:t>
      </w:r>
      <w:r w:rsidRPr="00C27906">
        <w:rPr>
          <w:rFonts w:ascii="Arial" w:hAnsi="Arial" w:cs="Arial"/>
          <w:i/>
          <w:iCs/>
        </w:rPr>
        <w:t>etc}</w:t>
      </w:r>
    </w:p>
    <w:p w:rsidR="00D3577A" w:rsidRPr="00C27906" w:rsidRDefault="00D3577A" w:rsidP="00D3577A">
      <w:pPr>
        <w:autoSpaceDE w:val="0"/>
        <w:autoSpaceDN w:val="0"/>
        <w:adjustRightInd w:val="0"/>
        <w:rPr>
          <w:rFonts w:ascii="Arial" w:hAnsi="Arial" w:cs="Arial"/>
          <w:i/>
          <w:iCs/>
        </w:rPr>
      </w:pPr>
    </w:p>
    <w:p w:rsidR="00D3577A" w:rsidRPr="00C27906" w:rsidRDefault="00D3577A" w:rsidP="00D3577A">
      <w:pPr>
        <w:autoSpaceDE w:val="0"/>
        <w:autoSpaceDN w:val="0"/>
        <w:adjustRightInd w:val="0"/>
        <w:rPr>
          <w:rFonts w:ascii="Arial" w:hAnsi="Arial" w:cs="Arial"/>
          <w:i/>
          <w:iCs/>
        </w:rPr>
      </w:pPr>
      <w:r w:rsidRPr="00C27906">
        <w:rPr>
          <w:rFonts w:ascii="Arial" w:hAnsi="Arial" w:cs="Arial"/>
        </w:rPr>
        <w:t xml:space="preserve">To: </w:t>
      </w:r>
      <w:r w:rsidRPr="00C27906">
        <w:rPr>
          <w:rFonts w:ascii="Arial" w:hAnsi="Arial" w:cs="Arial"/>
          <w:i/>
          <w:iCs/>
        </w:rPr>
        <w:t>[</w:t>
      </w:r>
      <w:r w:rsidRPr="00C27906">
        <w:rPr>
          <w:rFonts w:ascii="Arial" w:hAnsi="Arial" w:cs="Arial"/>
          <w:b/>
          <w:i/>
          <w:iCs/>
        </w:rPr>
        <w:t>Name</w:t>
      </w:r>
      <w:r w:rsidRPr="00C27906">
        <w:rPr>
          <w:rFonts w:ascii="Arial" w:hAnsi="Arial" w:cs="Arial"/>
          <w:b/>
          <w:bCs/>
          <w:i/>
          <w:iCs/>
        </w:rPr>
        <w:t xml:space="preserve"> and address of Procuring Agency]</w:t>
      </w:r>
    </w:p>
    <w:p w:rsidR="00D3577A" w:rsidRPr="00C27906" w:rsidRDefault="00D3577A" w:rsidP="00D3577A">
      <w:pPr>
        <w:autoSpaceDE w:val="0"/>
        <w:autoSpaceDN w:val="0"/>
        <w:adjustRightInd w:val="0"/>
        <w:rPr>
          <w:rFonts w:ascii="Arial" w:hAnsi="Arial" w:cs="Arial"/>
          <w:i/>
          <w:iCs/>
        </w:rPr>
      </w:pPr>
    </w:p>
    <w:p w:rsidR="00D3577A" w:rsidRPr="00C27906" w:rsidRDefault="00D3577A" w:rsidP="00D3577A">
      <w:pPr>
        <w:autoSpaceDE w:val="0"/>
        <w:autoSpaceDN w:val="0"/>
        <w:adjustRightInd w:val="0"/>
        <w:rPr>
          <w:rFonts w:ascii="Arial" w:hAnsi="Arial" w:cs="Arial"/>
        </w:rPr>
      </w:pPr>
      <w:r w:rsidRPr="00C27906">
        <w:rPr>
          <w:rFonts w:ascii="Arial" w:hAnsi="Arial" w:cs="Arial"/>
        </w:rPr>
        <w:t>Dear Sir,</w:t>
      </w:r>
    </w:p>
    <w:p w:rsidR="00D3577A" w:rsidRPr="00C27906" w:rsidRDefault="00D3577A" w:rsidP="00D3577A">
      <w:pPr>
        <w:autoSpaceDE w:val="0"/>
        <w:autoSpaceDN w:val="0"/>
        <w:adjustRightInd w:val="0"/>
        <w:rPr>
          <w:rFonts w:ascii="Arial" w:hAnsi="Arial" w:cs="Arial"/>
        </w:rPr>
      </w:pPr>
    </w:p>
    <w:p w:rsidR="00D3577A" w:rsidRPr="00C27906" w:rsidRDefault="00D3577A" w:rsidP="00D3577A">
      <w:pPr>
        <w:autoSpaceDE w:val="0"/>
        <w:autoSpaceDN w:val="0"/>
        <w:adjustRightInd w:val="0"/>
        <w:spacing w:before="120"/>
        <w:jc w:val="both"/>
        <w:rPr>
          <w:rFonts w:ascii="Arial" w:hAnsi="Arial" w:cs="Arial"/>
        </w:rPr>
      </w:pPr>
      <w:r w:rsidRPr="00C27906">
        <w:rPr>
          <w:rFonts w:ascii="Arial" w:hAnsi="Arial" w:cs="Arial"/>
        </w:rPr>
        <w:t xml:space="preserve">Having examined the bidding documents, including Addenda Nos. </w:t>
      </w:r>
      <w:r w:rsidRPr="00C27906">
        <w:rPr>
          <w:rFonts w:ascii="Arial" w:hAnsi="Arial" w:cs="Arial"/>
          <w:i/>
          <w:iCs/>
        </w:rPr>
        <w:t xml:space="preserve">[insert </w:t>
      </w:r>
      <w:r w:rsidRPr="00C27906">
        <w:rPr>
          <w:rFonts w:ascii="Arial" w:hAnsi="Arial" w:cs="Arial"/>
          <w:b/>
          <w:bCs/>
          <w:i/>
          <w:iCs/>
        </w:rPr>
        <w:t>numbers&amp; Date of individual Addendum]</w:t>
      </w:r>
      <w:r w:rsidRPr="00C27906">
        <w:rPr>
          <w:rFonts w:ascii="Arial" w:hAnsi="Arial" w:cs="Arial"/>
        </w:rPr>
        <w:t>, the receipt of which is hereby acknowledged, we, the undersigned, offer to supply and deliver the Goods under the above-named Contract in full conformity with the said bidding documents and at the rates/unit prices described in the price schedule or such other sums as may be determined in accordance with the terms and conditions of the Contract. The above amounts are in accordance with the Price Schedules attached herewith and are made part of this bid.</w:t>
      </w:r>
    </w:p>
    <w:p w:rsidR="00D3577A" w:rsidRPr="00C27906" w:rsidRDefault="00D3577A" w:rsidP="00D3577A">
      <w:pPr>
        <w:autoSpaceDE w:val="0"/>
        <w:autoSpaceDN w:val="0"/>
        <w:adjustRightInd w:val="0"/>
        <w:spacing w:before="120"/>
        <w:jc w:val="both"/>
        <w:rPr>
          <w:rFonts w:ascii="Arial" w:hAnsi="Arial" w:cs="Arial"/>
        </w:rPr>
      </w:pPr>
      <w:r w:rsidRPr="00C27906">
        <w:rPr>
          <w:rFonts w:ascii="Arial" w:hAnsi="Arial" w:cs="Arial"/>
        </w:rPr>
        <w:t>We undertake, if our bid is accepted, to deliver the Goods in accordance with the delivery schedule specified in the schedule of requirements.</w:t>
      </w:r>
    </w:p>
    <w:p w:rsidR="00D3577A" w:rsidRPr="00C27906" w:rsidRDefault="00D3577A" w:rsidP="00D3577A">
      <w:pPr>
        <w:autoSpaceDE w:val="0"/>
        <w:autoSpaceDN w:val="0"/>
        <w:adjustRightInd w:val="0"/>
        <w:spacing w:before="120"/>
        <w:jc w:val="both"/>
        <w:rPr>
          <w:rFonts w:ascii="Arial" w:hAnsi="Arial" w:cs="Arial"/>
        </w:rPr>
      </w:pPr>
      <w:r w:rsidRPr="00C27906">
        <w:rPr>
          <w:rFonts w:ascii="Arial" w:hAnsi="Arial" w:cs="Arial"/>
        </w:rPr>
        <w:t>If our bid is accepted, we undertake to provide a performance security/guaranty in the form, in the amounts, and within the times specified in the bidding documents.</w:t>
      </w:r>
    </w:p>
    <w:p w:rsidR="00D3577A" w:rsidRPr="00C27906" w:rsidRDefault="00D3577A" w:rsidP="00D3577A">
      <w:pPr>
        <w:autoSpaceDE w:val="0"/>
        <w:autoSpaceDN w:val="0"/>
        <w:adjustRightInd w:val="0"/>
        <w:spacing w:before="120"/>
        <w:jc w:val="both"/>
        <w:rPr>
          <w:rFonts w:ascii="Arial" w:hAnsi="Arial" w:cs="Arial"/>
        </w:rPr>
      </w:pPr>
      <w:r w:rsidRPr="00C27906">
        <w:rPr>
          <w:rFonts w:ascii="Arial" w:hAnsi="Arial" w:cs="Arial"/>
        </w:rPr>
        <w:t xml:space="preserve">We agree to abide by this bid, for the Bid Validity Period specified in the Bid Data Sheet and it shall remain binding upon us and may be accepted by you at any time before the expiration of that period. </w:t>
      </w:r>
    </w:p>
    <w:p w:rsidR="00D3577A" w:rsidRPr="00C27906" w:rsidRDefault="00D3577A" w:rsidP="00D3577A">
      <w:pPr>
        <w:autoSpaceDE w:val="0"/>
        <w:autoSpaceDN w:val="0"/>
        <w:adjustRightInd w:val="0"/>
        <w:spacing w:before="120"/>
        <w:jc w:val="both"/>
        <w:rPr>
          <w:rFonts w:ascii="Arial" w:hAnsi="Arial" w:cs="Arial"/>
        </w:rPr>
      </w:pPr>
      <w:r w:rsidRPr="00C27906">
        <w:rPr>
          <w:rFonts w:ascii="Arial" w:hAnsi="Arial" w:cs="Arial"/>
        </w:rPr>
        <w:t xml:space="preserve">Until the formal final Contract is prepared and executed between us, this bid, together with your written acceptance of the bid and your notification of award, shall constitute a binding Contract between us. </w:t>
      </w:r>
    </w:p>
    <w:p w:rsidR="00D3577A" w:rsidRPr="00C27906" w:rsidRDefault="00D3577A" w:rsidP="00D3577A">
      <w:pPr>
        <w:autoSpaceDE w:val="0"/>
        <w:autoSpaceDN w:val="0"/>
        <w:adjustRightInd w:val="0"/>
        <w:spacing w:before="120"/>
        <w:jc w:val="both"/>
        <w:rPr>
          <w:rFonts w:ascii="Arial" w:hAnsi="Arial" w:cs="Arial"/>
        </w:rPr>
      </w:pPr>
      <w:r w:rsidRPr="00C27906">
        <w:rPr>
          <w:rFonts w:ascii="Arial" w:hAnsi="Arial" w:cs="Arial"/>
        </w:rPr>
        <w:t>We understand that you are not bound to accept the lowest or any bid you may receive.</w:t>
      </w:r>
    </w:p>
    <w:p w:rsidR="00D3577A" w:rsidRPr="00C27906" w:rsidRDefault="00D3577A" w:rsidP="00D3577A">
      <w:pPr>
        <w:autoSpaceDE w:val="0"/>
        <w:autoSpaceDN w:val="0"/>
        <w:adjustRightInd w:val="0"/>
        <w:spacing w:before="120"/>
        <w:jc w:val="both"/>
        <w:rPr>
          <w:rFonts w:ascii="Arial" w:hAnsi="Arial" w:cs="Arial"/>
        </w:rPr>
      </w:pPr>
      <w:r w:rsidRPr="00C27906">
        <w:rPr>
          <w:rFonts w:ascii="Arial" w:hAnsi="Arial" w:cs="Arial"/>
        </w:rPr>
        <w:t>We undertake that, in competing for (and, if the award is made to us, in executing) the above contract, we will strictly observe the laws against fraud and corruption in force in Pakistan.</w:t>
      </w:r>
    </w:p>
    <w:p w:rsidR="00D3577A" w:rsidRPr="00C27906" w:rsidRDefault="00D3577A" w:rsidP="00D3577A">
      <w:pPr>
        <w:autoSpaceDE w:val="0"/>
        <w:autoSpaceDN w:val="0"/>
        <w:adjustRightInd w:val="0"/>
        <w:spacing w:before="120"/>
        <w:jc w:val="both"/>
        <w:rPr>
          <w:rFonts w:ascii="Arial" w:hAnsi="Arial" w:cs="Arial"/>
        </w:rPr>
      </w:pPr>
      <w:r w:rsidRPr="00C27906">
        <w:rPr>
          <w:rFonts w:ascii="Arial" w:hAnsi="Arial" w:cs="Arial"/>
        </w:rPr>
        <w:t>We confirm that we comply with the eligibility requirements as per ITB clauses 18 &amp;19 of the bidding documents.</w:t>
      </w:r>
    </w:p>
    <w:p w:rsidR="00D3577A" w:rsidRPr="00C27906" w:rsidRDefault="00D3577A" w:rsidP="00D3577A">
      <w:pPr>
        <w:autoSpaceDE w:val="0"/>
        <w:autoSpaceDN w:val="0"/>
        <w:adjustRightInd w:val="0"/>
        <w:rPr>
          <w:rFonts w:ascii="Arial" w:hAnsi="Arial" w:cs="Arial"/>
        </w:rPr>
      </w:pPr>
    </w:p>
    <w:p w:rsidR="00D3577A" w:rsidRPr="00C27906" w:rsidRDefault="00D3577A" w:rsidP="00D3577A">
      <w:pPr>
        <w:autoSpaceDE w:val="0"/>
        <w:autoSpaceDN w:val="0"/>
        <w:adjustRightInd w:val="0"/>
        <w:rPr>
          <w:rFonts w:ascii="Arial" w:hAnsi="Arial" w:cs="Arial"/>
          <w:i/>
          <w:iCs/>
        </w:rPr>
      </w:pPr>
      <w:r w:rsidRPr="00C27906">
        <w:rPr>
          <w:rFonts w:ascii="Arial" w:hAnsi="Arial" w:cs="Arial"/>
        </w:rPr>
        <w:t>Dated thi</w:t>
      </w:r>
      <w:r w:rsidRPr="00C27906">
        <w:rPr>
          <w:rFonts w:ascii="Arial" w:hAnsi="Arial" w:cs="Arial"/>
          <w:i/>
          <w:iCs/>
        </w:rPr>
        <w:t xml:space="preserve">s </w:t>
      </w:r>
      <w:r w:rsidRPr="00C27906">
        <w:rPr>
          <w:rFonts w:ascii="Arial" w:hAnsi="Arial" w:cs="Arial"/>
          <w:i/>
          <w:iCs/>
          <w:color w:val="FF0000"/>
        </w:rPr>
        <w:t>[insert: number</w:t>
      </w:r>
      <w:r w:rsidRPr="00C27906">
        <w:rPr>
          <w:rFonts w:ascii="Arial" w:hAnsi="Arial" w:cs="Arial"/>
          <w:b/>
          <w:bCs/>
          <w:i/>
          <w:iCs/>
          <w:color w:val="FF0000"/>
        </w:rPr>
        <w:t>]</w:t>
      </w:r>
      <w:r w:rsidR="00C56964">
        <w:rPr>
          <w:rFonts w:ascii="Arial" w:hAnsi="Arial" w:cs="Arial"/>
          <w:b/>
          <w:bCs/>
          <w:i/>
          <w:iCs/>
          <w:color w:val="FF0000"/>
        </w:rPr>
        <w:t xml:space="preserve"> </w:t>
      </w:r>
      <w:r w:rsidRPr="00C27906">
        <w:rPr>
          <w:rFonts w:ascii="Arial" w:hAnsi="Arial" w:cs="Arial"/>
        </w:rPr>
        <w:t xml:space="preserve">day of </w:t>
      </w:r>
      <w:r w:rsidRPr="00C27906">
        <w:rPr>
          <w:rFonts w:ascii="Arial" w:hAnsi="Arial" w:cs="Arial"/>
          <w:i/>
          <w:iCs/>
          <w:color w:val="FF0000"/>
        </w:rPr>
        <w:t>[insert: month</w:t>
      </w:r>
      <w:r w:rsidRPr="00C27906">
        <w:rPr>
          <w:rFonts w:ascii="Arial" w:hAnsi="Arial" w:cs="Arial"/>
          <w:b/>
          <w:bCs/>
          <w:i/>
          <w:iCs/>
          <w:color w:val="FF0000"/>
        </w:rPr>
        <w:t>]</w:t>
      </w:r>
      <w:r w:rsidRPr="00C27906">
        <w:rPr>
          <w:rFonts w:ascii="Arial" w:hAnsi="Arial" w:cs="Arial"/>
        </w:rPr>
        <w:t xml:space="preserve">, </w:t>
      </w:r>
      <w:r w:rsidRPr="00C27906">
        <w:rPr>
          <w:rFonts w:ascii="Arial" w:hAnsi="Arial" w:cs="Arial"/>
          <w:i/>
          <w:iCs/>
          <w:color w:val="FF0000"/>
        </w:rPr>
        <w:t>[insert: year].</w:t>
      </w:r>
    </w:p>
    <w:p w:rsidR="00D3577A" w:rsidRPr="00C27906" w:rsidRDefault="00D3577A" w:rsidP="00D3577A">
      <w:pPr>
        <w:autoSpaceDE w:val="0"/>
        <w:autoSpaceDN w:val="0"/>
        <w:adjustRightInd w:val="0"/>
        <w:jc w:val="right"/>
        <w:rPr>
          <w:rFonts w:ascii="Arial" w:hAnsi="Arial" w:cs="Arial"/>
        </w:rPr>
      </w:pPr>
      <w:r w:rsidRPr="00C27906">
        <w:rPr>
          <w:rFonts w:ascii="Arial" w:hAnsi="Arial" w:cs="Arial"/>
        </w:rPr>
        <w:t>Signed:</w:t>
      </w:r>
    </w:p>
    <w:p w:rsidR="00D3577A" w:rsidRPr="00C27906" w:rsidRDefault="00D3577A" w:rsidP="00D3577A">
      <w:pPr>
        <w:autoSpaceDE w:val="0"/>
        <w:autoSpaceDN w:val="0"/>
        <w:adjustRightInd w:val="0"/>
        <w:jc w:val="right"/>
        <w:rPr>
          <w:rFonts w:ascii="Arial" w:hAnsi="Arial" w:cs="Arial"/>
          <w:i/>
          <w:iCs/>
        </w:rPr>
      </w:pPr>
      <w:r w:rsidRPr="00C27906">
        <w:rPr>
          <w:rFonts w:ascii="Arial" w:hAnsi="Arial" w:cs="Arial"/>
        </w:rPr>
        <w:t xml:space="preserve">In the capacity of </w:t>
      </w:r>
      <w:r w:rsidRPr="00C27906">
        <w:rPr>
          <w:rFonts w:ascii="Arial" w:hAnsi="Arial" w:cs="Arial"/>
          <w:i/>
          <w:iCs/>
        </w:rPr>
        <w:t>[insert:</w:t>
      </w:r>
      <w:r w:rsidRPr="00C27906">
        <w:rPr>
          <w:rFonts w:ascii="Arial" w:hAnsi="Arial" w:cs="Arial"/>
          <w:b/>
          <w:bCs/>
          <w:i/>
          <w:iCs/>
        </w:rPr>
        <w:t>title or position]</w:t>
      </w:r>
    </w:p>
    <w:p w:rsidR="00D3577A" w:rsidRPr="00C27906" w:rsidRDefault="00D3577A" w:rsidP="00D3577A">
      <w:pPr>
        <w:autoSpaceDE w:val="0"/>
        <w:autoSpaceDN w:val="0"/>
        <w:adjustRightInd w:val="0"/>
        <w:jc w:val="right"/>
        <w:rPr>
          <w:rFonts w:ascii="Arial" w:hAnsi="Arial" w:cs="Arial"/>
          <w:i/>
          <w:iCs/>
        </w:rPr>
      </w:pPr>
      <w:r w:rsidRPr="00C27906">
        <w:rPr>
          <w:rFonts w:ascii="Arial" w:hAnsi="Arial" w:cs="Arial"/>
        </w:rPr>
        <w:t xml:space="preserve">Duly authorized to sign this bid for and on behalf of </w:t>
      </w:r>
      <w:r w:rsidRPr="00C27906">
        <w:rPr>
          <w:rFonts w:ascii="Arial" w:hAnsi="Arial" w:cs="Arial"/>
          <w:i/>
          <w:iCs/>
        </w:rPr>
        <w:t>[insert:</w:t>
      </w:r>
      <w:r w:rsidRPr="00C27906">
        <w:rPr>
          <w:rFonts w:ascii="Arial" w:hAnsi="Arial" w:cs="Arial"/>
          <w:b/>
          <w:bCs/>
          <w:i/>
          <w:iCs/>
        </w:rPr>
        <w:t>name of Bidder]</w:t>
      </w:r>
    </w:p>
    <w:p w:rsidR="00D3577A" w:rsidRPr="00C27906" w:rsidRDefault="00D3577A">
      <w:pPr>
        <w:spacing w:after="200" w:line="276" w:lineRule="auto"/>
        <w:rPr>
          <w:rFonts w:ascii="Tahoma" w:hAnsi="Tahoma"/>
          <w:sz w:val="46"/>
        </w:rPr>
      </w:pPr>
      <w:r w:rsidRPr="00C27906">
        <w:rPr>
          <w:rFonts w:ascii="Tahoma" w:hAnsi="Tahoma"/>
          <w:sz w:val="46"/>
        </w:rPr>
        <w:br w:type="page"/>
      </w:r>
    </w:p>
    <w:p w:rsidR="00D3577A" w:rsidRPr="00C27906" w:rsidRDefault="00D3577A" w:rsidP="00D3577A">
      <w:pPr>
        <w:pStyle w:val="Heading2"/>
        <w:rPr>
          <w:rFonts w:ascii="Arial" w:hAnsi="Arial" w:cs="Arial"/>
          <w:color w:val="auto"/>
          <w:sz w:val="28"/>
          <w:szCs w:val="28"/>
        </w:rPr>
      </w:pPr>
      <w:r w:rsidRPr="00C27906">
        <w:rPr>
          <w:rFonts w:ascii="Arial" w:hAnsi="Arial" w:cs="Arial"/>
          <w:color w:val="auto"/>
          <w:sz w:val="28"/>
          <w:szCs w:val="28"/>
        </w:rPr>
        <w:lastRenderedPageBreak/>
        <w:t>BID FORM 2</w:t>
      </w:r>
    </w:p>
    <w:p w:rsidR="00627EED" w:rsidRPr="00303CA5" w:rsidRDefault="00627EED" w:rsidP="00627EED">
      <w:pPr>
        <w:spacing w:after="200" w:line="276" w:lineRule="auto"/>
        <w:jc w:val="center"/>
        <w:rPr>
          <w:rFonts w:ascii="Arial" w:hAnsi="Arial" w:cs="Arial"/>
        </w:rPr>
      </w:pPr>
      <w:r w:rsidRPr="00303CA5">
        <w:rPr>
          <w:rFonts w:ascii="Arial" w:hAnsi="Arial" w:cs="Arial"/>
        </w:rPr>
        <w:t>AFFIDAVIT (on Judicial Stamp Paper)</w:t>
      </w:r>
    </w:p>
    <w:p w:rsidR="007932D3" w:rsidRDefault="00627EED" w:rsidP="00D3577A">
      <w:pPr>
        <w:spacing w:after="200" w:line="276" w:lineRule="auto"/>
        <w:rPr>
          <w:rFonts w:ascii="Arial" w:hAnsi="Arial" w:cs="Arial"/>
        </w:rPr>
      </w:pPr>
      <w:r w:rsidRPr="00303CA5">
        <w:rPr>
          <w:rFonts w:ascii="Arial" w:hAnsi="Arial" w:cs="Arial"/>
        </w:rPr>
        <w:t xml:space="preserve">I/We, the undersigned [Name of the Supplier] hereby solemnly declare and </w:t>
      </w:r>
      <w:r w:rsidR="00CC743A" w:rsidRPr="00303CA5">
        <w:rPr>
          <w:rFonts w:ascii="Arial" w:hAnsi="Arial" w:cs="Arial"/>
        </w:rPr>
        <w:t>undertake</w:t>
      </w:r>
      <w:r w:rsidRPr="00303CA5">
        <w:rPr>
          <w:rFonts w:ascii="Arial" w:hAnsi="Arial" w:cs="Arial"/>
        </w:rPr>
        <w:t xml:space="preserve"> that: </w:t>
      </w:r>
    </w:p>
    <w:p w:rsidR="00627EED" w:rsidRPr="00303CA5" w:rsidRDefault="00627EED" w:rsidP="00D3577A">
      <w:pPr>
        <w:spacing w:after="200" w:line="276" w:lineRule="auto"/>
        <w:rPr>
          <w:rFonts w:ascii="Arial" w:hAnsi="Arial" w:cs="Arial"/>
        </w:rPr>
      </w:pPr>
      <w:r w:rsidRPr="00303CA5">
        <w:rPr>
          <w:rFonts w:ascii="Arial" w:hAnsi="Arial" w:cs="Arial"/>
        </w:rPr>
        <w:t xml:space="preserve">1) We have read the contents of the Bidding Document and have fully understood it. </w:t>
      </w:r>
    </w:p>
    <w:p w:rsidR="00627EED" w:rsidRPr="00303CA5" w:rsidRDefault="00627EED" w:rsidP="00D3577A">
      <w:pPr>
        <w:spacing w:after="200" w:line="276" w:lineRule="auto"/>
        <w:rPr>
          <w:rFonts w:ascii="Arial" w:hAnsi="Arial" w:cs="Arial"/>
        </w:rPr>
      </w:pPr>
      <w:r w:rsidRPr="00303CA5">
        <w:rPr>
          <w:rFonts w:ascii="Arial" w:hAnsi="Arial" w:cs="Arial"/>
        </w:rPr>
        <w:t xml:space="preserve">2) The Bid being submitted by the undersigned complies with the requirements enunciated in the bidding documents. </w:t>
      </w:r>
    </w:p>
    <w:p w:rsidR="00627EED" w:rsidRPr="00303CA5" w:rsidRDefault="00627EED" w:rsidP="00D3577A">
      <w:pPr>
        <w:spacing w:after="200" w:line="276" w:lineRule="auto"/>
        <w:rPr>
          <w:rFonts w:ascii="Arial" w:hAnsi="Arial" w:cs="Arial"/>
        </w:rPr>
      </w:pPr>
      <w:r w:rsidRPr="00303CA5">
        <w:rPr>
          <w:rFonts w:ascii="Arial" w:hAnsi="Arial" w:cs="Arial"/>
        </w:rPr>
        <w:t>3) The Goods that we propose to supply under this contract are eligible goo</w:t>
      </w:r>
      <w:r w:rsidR="00255B87">
        <w:rPr>
          <w:rFonts w:ascii="Arial" w:hAnsi="Arial" w:cs="Arial"/>
        </w:rPr>
        <w:t>ds within the meaning of this BS</w:t>
      </w:r>
      <w:r w:rsidRPr="00303CA5">
        <w:rPr>
          <w:rFonts w:ascii="Arial" w:hAnsi="Arial" w:cs="Arial"/>
        </w:rPr>
        <w:t>D</w:t>
      </w:r>
      <w:r w:rsidR="00255B87">
        <w:rPr>
          <w:rFonts w:ascii="Arial" w:hAnsi="Arial" w:cs="Arial"/>
        </w:rPr>
        <w:t>s</w:t>
      </w:r>
      <w:r w:rsidRPr="00303CA5">
        <w:rPr>
          <w:rFonts w:ascii="Arial" w:hAnsi="Arial" w:cs="Arial"/>
        </w:rPr>
        <w:t xml:space="preserve">. </w:t>
      </w:r>
    </w:p>
    <w:p w:rsidR="00627EED" w:rsidRPr="00303CA5" w:rsidRDefault="00627EED" w:rsidP="00D3577A">
      <w:pPr>
        <w:spacing w:after="200" w:line="276" w:lineRule="auto"/>
        <w:rPr>
          <w:rFonts w:ascii="Arial" w:hAnsi="Arial" w:cs="Arial"/>
        </w:rPr>
      </w:pPr>
      <w:r w:rsidRPr="00303CA5">
        <w:rPr>
          <w:rFonts w:ascii="Arial" w:hAnsi="Arial" w:cs="Arial"/>
        </w:rPr>
        <w:t>4) The undersigned are also eligible Bidders within the</w:t>
      </w:r>
      <w:r w:rsidR="00255B87">
        <w:rPr>
          <w:rFonts w:ascii="Arial" w:hAnsi="Arial" w:cs="Arial"/>
        </w:rPr>
        <w:t xml:space="preserve"> meaning of the Bid Solicitation</w:t>
      </w:r>
      <w:r w:rsidRPr="00303CA5">
        <w:rPr>
          <w:rFonts w:ascii="Arial" w:hAnsi="Arial" w:cs="Arial"/>
        </w:rPr>
        <w:t xml:space="preserve"> Documents. </w:t>
      </w:r>
    </w:p>
    <w:p w:rsidR="00627EED" w:rsidRPr="00303CA5" w:rsidRDefault="00627EED" w:rsidP="00D3577A">
      <w:pPr>
        <w:spacing w:after="200" w:line="276" w:lineRule="auto"/>
        <w:rPr>
          <w:rFonts w:ascii="Arial" w:hAnsi="Arial" w:cs="Arial"/>
        </w:rPr>
      </w:pPr>
      <w:r w:rsidRPr="00303CA5">
        <w:rPr>
          <w:rFonts w:ascii="Arial" w:hAnsi="Arial" w:cs="Arial"/>
        </w:rPr>
        <w:t xml:space="preserve">5) The undersigned are solvent and competent to undertake the subject contract under the Laws of Pakistan. </w:t>
      </w:r>
    </w:p>
    <w:p w:rsidR="00627EED" w:rsidRPr="00303CA5" w:rsidRDefault="00627EED" w:rsidP="00D3577A">
      <w:pPr>
        <w:spacing w:after="200" w:line="276" w:lineRule="auto"/>
        <w:rPr>
          <w:rFonts w:ascii="Arial" w:hAnsi="Arial" w:cs="Arial"/>
        </w:rPr>
      </w:pPr>
      <w:r w:rsidRPr="00303CA5">
        <w:rPr>
          <w:rFonts w:ascii="Arial" w:hAnsi="Arial" w:cs="Arial"/>
        </w:rPr>
        <w:t xml:space="preserve">6) The undersigned have not paid nor have agreed to pay, any Commissions or Gratuities to any official or agent related to this bid or award or contract. </w:t>
      </w:r>
    </w:p>
    <w:p w:rsidR="00627EED" w:rsidRPr="00303CA5" w:rsidRDefault="00627EED" w:rsidP="00D3577A">
      <w:pPr>
        <w:spacing w:after="200" w:line="276" w:lineRule="auto"/>
        <w:rPr>
          <w:rFonts w:ascii="Arial" w:hAnsi="Arial" w:cs="Arial"/>
        </w:rPr>
      </w:pPr>
      <w:r w:rsidRPr="00303CA5">
        <w:rPr>
          <w:rFonts w:ascii="Arial" w:hAnsi="Arial" w:cs="Arial"/>
        </w:rPr>
        <w:t xml:space="preserve">7) The undersigned are not blacklisted or facing debarment from any Government, or its organization or project. </w:t>
      </w:r>
    </w:p>
    <w:p w:rsidR="00627EED" w:rsidRPr="00303CA5" w:rsidRDefault="00627EED" w:rsidP="00D3577A">
      <w:pPr>
        <w:spacing w:after="200" w:line="276" w:lineRule="auto"/>
        <w:rPr>
          <w:rFonts w:ascii="Arial" w:hAnsi="Arial" w:cs="Arial"/>
        </w:rPr>
      </w:pPr>
      <w:r w:rsidRPr="00303CA5">
        <w:rPr>
          <w:rFonts w:ascii="Arial" w:hAnsi="Arial" w:cs="Arial"/>
        </w:rPr>
        <w:t xml:space="preserve">8) That undersigned has not employed any child labor in the organization/unit. </w:t>
      </w:r>
    </w:p>
    <w:p w:rsidR="00627EED" w:rsidRPr="00303CA5" w:rsidRDefault="00627EED" w:rsidP="00D3577A">
      <w:pPr>
        <w:spacing w:after="200" w:line="276" w:lineRule="auto"/>
        <w:rPr>
          <w:rFonts w:ascii="Arial" w:hAnsi="Arial" w:cs="Arial"/>
        </w:rPr>
      </w:pPr>
      <w:r w:rsidRPr="00303CA5">
        <w:rPr>
          <w:rFonts w:ascii="Arial" w:hAnsi="Arial" w:cs="Arial"/>
        </w:rPr>
        <w:t>9) We understand that th</w:t>
      </w:r>
      <w:r w:rsidR="00255B87">
        <w:rPr>
          <w:rFonts w:ascii="Arial" w:hAnsi="Arial" w:cs="Arial"/>
        </w:rPr>
        <w:t>e Procurement</w:t>
      </w:r>
      <w:r w:rsidRPr="00303CA5">
        <w:rPr>
          <w:rFonts w:ascii="Arial" w:hAnsi="Arial" w:cs="Arial"/>
        </w:rPr>
        <w:t xml:space="preserve"> Committee of the Procuring Agency is not bound to accept the lowest or any other bid they may receive. We affirm that the contents of this affidavit are correct to the best of our knowledge and belief. </w:t>
      </w:r>
    </w:p>
    <w:p w:rsidR="00627EED" w:rsidRPr="00303CA5" w:rsidRDefault="00627EED" w:rsidP="00D3577A">
      <w:pPr>
        <w:spacing w:after="200" w:line="276" w:lineRule="auto"/>
        <w:rPr>
          <w:rFonts w:ascii="Arial" w:hAnsi="Arial" w:cs="Arial"/>
        </w:rPr>
      </w:pPr>
      <w:r w:rsidRPr="00303CA5">
        <w:rPr>
          <w:rFonts w:ascii="Arial" w:hAnsi="Arial" w:cs="Arial"/>
        </w:rPr>
        <w:t xml:space="preserve">Signatures with s tamp </w:t>
      </w:r>
    </w:p>
    <w:p w:rsidR="00627EED" w:rsidRPr="00303CA5" w:rsidRDefault="00627EED" w:rsidP="00D3577A">
      <w:pPr>
        <w:spacing w:after="200" w:line="276" w:lineRule="auto"/>
        <w:rPr>
          <w:rFonts w:ascii="Arial" w:hAnsi="Arial" w:cs="Arial"/>
        </w:rPr>
      </w:pPr>
      <w:r w:rsidRPr="00303CA5">
        <w:rPr>
          <w:rFonts w:ascii="Arial" w:hAnsi="Arial" w:cs="Arial"/>
        </w:rPr>
        <w:t xml:space="preserve">Name:_________________ </w:t>
      </w:r>
    </w:p>
    <w:p w:rsidR="00627EED" w:rsidRPr="00303CA5" w:rsidRDefault="00627EED" w:rsidP="00D3577A">
      <w:pPr>
        <w:spacing w:after="200" w:line="276" w:lineRule="auto"/>
        <w:rPr>
          <w:rFonts w:ascii="Arial" w:hAnsi="Arial" w:cs="Arial"/>
        </w:rPr>
      </w:pPr>
      <w:r w:rsidRPr="00303CA5">
        <w:rPr>
          <w:rFonts w:ascii="Arial" w:hAnsi="Arial" w:cs="Arial"/>
        </w:rPr>
        <w:t xml:space="preserve">Designation:____________ </w:t>
      </w:r>
    </w:p>
    <w:p w:rsidR="00627EED" w:rsidRPr="00303CA5" w:rsidRDefault="00627EED" w:rsidP="00D3577A">
      <w:pPr>
        <w:spacing w:after="200" w:line="276" w:lineRule="auto"/>
        <w:rPr>
          <w:rFonts w:ascii="Arial" w:hAnsi="Arial" w:cs="Arial"/>
        </w:rPr>
      </w:pPr>
      <w:r w:rsidRPr="00303CA5">
        <w:rPr>
          <w:rFonts w:ascii="Arial" w:hAnsi="Arial" w:cs="Arial"/>
        </w:rPr>
        <w:t xml:space="preserve">CNIC No.______________ </w:t>
      </w:r>
    </w:p>
    <w:p w:rsidR="00D3577A" w:rsidRPr="00303CA5" w:rsidRDefault="00627EED" w:rsidP="00D3577A">
      <w:pPr>
        <w:spacing w:after="200" w:line="276" w:lineRule="auto"/>
        <w:rPr>
          <w:rFonts w:ascii="Arial" w:hAnsi="Arial" w:cs="Arial"/>
        </w:rPr>
      </w:pPr>
      <w:r w:rsidRPr="00303CA5">
        <w:rPr>
          <w:rFonts w:ascii="Arial" w:hAnsi="Arial" w:cs="Arial"/>
        </w:rPr>
        <w:t>For, Messer. [Name of Supplier]</w:t>
      </w:r>
    </w:p>
    <w:p w:rsidR="00627EED" w:rsidRDefault="00627EED" w:rsidP="00D3577A">
      <w:pPr>
        <w:spacing w:after="200" w:line="276" w:lineRule="auto"/>
      </w:pPr>
    </w:p>
    <w:p w:rsidR="00303CA5" w:rsidRDefault="00303CA5" w:rsidP="00D3577A">
      <w:pPr>
        <w:spacing w:after="200" w:line="276" w:lineRule="auto"/>
      </w:pPr>
    </w:p>
    <w:p w:rsidR="00303CA5" w:rsidRDefault="00303CA5" w:rsidP="00D3577A">
      <w:pPr>
        <w:spacing w:after="200" w:line="276" w:lineRule="auto"/>
      </w:pPr>
    </w:p>
    <w:p w:rsidR="00303CA5" w:rsidRDefault="00303CA5" w:rsidP="00D3577A">
      <w:pPr>
        <w:spacing w:after="200" w:line="276" w:lineRule="auto"/>
      </w:pPr>
    </w:p>
    <w:p w:rsidR="00303CA5" w:rsidRPr="00C27906" w:rsidRDefault="00303CA5" w:rsidP="00D3577A">
      <w:pPr>
        <w:spacing w:after="200" w:line="276" w:lineRule="auto"/>
        <w:rPr>
          <w:rFonts w:ascii="Arial" w:hAnsi="Arial" w:cs="Arial"/>
        </w:rPr>
      </w:pPr>
    </w:p>
    <w:p w:rsidR="00D3577A" w:rsidRPr="00C27906" w:rsidRDefault="00D3577A" w:rsidP="00D3577A">
      <w:pPr>
        <w:pStyle w:val="Heading3"/>
        <w:rPr>
          <w:rFonts w:ascii="Arial" w:hAnsi="Arial" w:cs="Arial"/>
          <w:color w:val="auto"/>
          <w:sz w:val="28"/>
          <w:szCs w:val="28"/>
        </w:rPr>
      </w:pPr>
      <w:bookmarkStart w:id="43" w:name="_Toc326764891"/>
      <w:r w:rsidRPr="00C27906">
        <w:rPr>
          <w:rFonts w:ascii="Arial" w:hAnsi="Arial" w:cs="Arial"/>
          <w:color w:val="auto"/>
          <w:sz w:val="28"/>
          <w:szCs w:val="28"/>
        </w:rPr>
        <w:lastRenderedPageBreak/>
        <w:t>BID FORM 3(A)</w:t>
      </w:r>
      <w:bookmarkEnd w:id="43"/>
    </w:p>
    <w:p w:rsidR="00D3577A" w:rsidRPr="00C27906" w:rsidRDefault="00D3577A" w:rsidP="00D3577A">
      <w:pPr>
        <w:rPr>
          <w:rFonts w:ascii="Arial" w:hAnsi="Arial" w:cs="Arial"/>
        </w:rPr>
      </w:pPr>
    </w:p>
    <w:p w:rsidR="00D3577A" w:rsidRPr="00C27906" w:rsidRDefault="00D3577A" w:rsidP="00D3577A">
      <w:pPr>
        <w:rPr>
          <w:rFonts w:ascii="Arial" w:hAnsi="Arial" w:cs="Arial"/>
        </w:rPr>
      </w:pPr>
      <w:r w:rsidRPr="00C27906">
        <w:rPr>
          <w:rFonts w:ascii="Arial" w:hAnsi="Arial" w:cs="Arial"/>
        </w:rPr>
        <w:t>Name of the Firm</w:t>
      </w:r>
      <w:r w:rsidR="00C85CC1" w:rsidRPr="00C27906">
        <w:rPr>
          <w:rFonts w:ascii="Arial" w:hAnsi="Arial" w:cs="Arial"/>
        </w:rPr>
        <w:t>------------------------------------------</w:t>
      </w:r>
    </w:p>
    <w:p w:rsidR="00D3577A" w:rsidRPr="00C27906" w:rsidRDefault="00D3577A" w:rsidP="00D3577A">
      <w:pPr>
        <w:rPr>
          <w:rFonts w:ascii="Arial" w:hAnsi="Arial" w:cs="Arial"/>
        </w:rPr>
      </w:pPr>
      <w:r w:rsidRPr="00C27906">
        <w:rPr>
          <w:rFonts w:ascii="Arial" w:hAnsi="Arial" w:cs="Arial"/>
        </w:rPr>
        <w:t>Bid Reference No:</w:t>
      </w:r>
      <w:r w:rsidR="00C85CC1" w:rsidRPr="00C27906">
        <w:rPr>
          <w:rFonts w:ascii="Arial" w:hAnsi="Arial" w:cs="Arial"/>
        </w:rPr>
        <w:t>-----------------------------------------</w:t>
      </w:r>
    </w:p>
    <w:p w:rsidR="00D3577A" w:rsidRPr="00C27906" w:rsidRDefault="00D3577A" w:rsidP="00D3577A">
      <w:pPr>
        <w:rPr>
          <w:rFonts w:ascii="Arial" w:hAnsi="Arial" w:cs="Arial"/>
        </w:rPr>
      </w:pPr>
    </w:p>
    <w:p w:rsidR="00D3577A" w:rsidRPr="00C27906" w:rsidRDefault="00D3577A" w:rsidP="00D3577A">
      <w:pPr>
        <w:rPr>
          <w:rFonts w:ascii="Arial" w:hAnsi="Arial" w:cs="Arial"/>
        </w:rPr>
      </w:pPr>
      <w:r w:rsidRPr="00C27906">
        <w:rPr>
          <w:rFonts w:ascii="Arial" w:hAnsi="Arial" w:cs="Arial"/>
        </w:rPr>
        <w:t>Date of opening of Bid.</w:t>
      </w:r>
      <w:r w:rsidR="00C85CC1" w:rsidRPr="00C27906">
        <w:rPr>
          <w:rFonts w:ascii="Arial" w:hAnsi="Arial" w:cs="Arial"/>
        </w:rPr>
        <w:t>-----------------------------------</w:t>
      </w:r>
    </w:p>
    <w:p w:rsidR="00D3577A" w:rsidRPr="00C27906" w:rsidRDefault="00D3577A" w:rsidP="00D3577A">
      <w:pPr>
        <w:rPr>
          <w:rFonts w:ascii="Arial" w:hAnsi="Arial" w:cs="Arial"/>
        </w:rPr>
      </w:pPr>
    </w:p>
    <w:p w:rsidR="00D3577A" w:rsidRDefault="00D3577A" w:rsidP="00D3577A">
      <w:pPr>
        <w:rPr>
          <w:rFonts w:ascii="Arial" w:hAnsi="Arial" w:cs="Arial"/>
        </w:rPr>
      </w:pPr>
      <w:r w:rsidRPr="00C27906">
        <w:rPr>
          <w:rFonts w:ascii="Arial" w:hAnsi="Arial" w:cs="Arial"/>
        </w:rPr>
        <w:t>Documentary Evidence: Eligibility of the Bidders and Goods (Details to be filled in wherever applicable)</w:t>
      </w:r>
    </w:p>
    <w:p w:rsidR="00B12189" w:rsidRPr="00C27906" w:rsidRDefault="00B12189" w:rsidP="00D3577A">
      <w:pPr>
        <w:rPr>
          <w:rFonts w:ascii="Arial" w:hAnsi="Arial" w:cs="Arial"/>
        </w:rPr>
      </w:pPr>
    </w:p>
    <w:tbl>
      <w:tblPr>
        <w:tblW w:w="98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8"/>
        <w:gridCol w:w="1790"/>
        <w:gridCol w:w="2160"/>
        <w:gridCol w:w="2988"/>
      </w:tblGrid>
      <w:tr w:rsidR="00D3577A" w:rsidRPr="00C27906" w:rsidTr="00AD762D">
        <w:tc>
          <w:tcPr>
            <w:tcW w:w="2898" w:type="dxa"/>
          </w:tcPr>
          <w:p w:rsidR="00D3577A" w:rsidRPr="00C27906" w:rsidRDefault="00D3577A" w:rsidP="00AD762D">
            <w:pPr>
              <w:rPr>
                <w:rFonts w:ascii="Arial" w:hAnsi="Arial" w:cs="Arial"/>
              </w:rPr>
            </w:pPr>
            <w:r w:rsidRPr="00C27906">
              <w:rPr>
                <w:rFonts w:ascii="Arial" w:hAnsi="Arial" w:cs="Arial"/>
                <w:sz w:val="22"/>
                <w:szCs w:val="22"/>
              </w:rPr>
              <w:t>Required Documentation</w:t>
            </w:r>
          </w:p>
          <w:p w:rsidR="00D3577A" w:rsidRPr="00C27906" w:rsidRDefault="00D3577A" w:rsidP="00AD762D">
            <w:pPr>
              <w:rPr>
                <w:rFonts w:ascii="Arial" w:hAnsi="Arial" w:cs="Arial"/>
              </w:rPr>
            </w:pPr>
            <w:r w:rsidRPr="00C27906">
              <w:rPr>
                <w:rFonts w:ascii="Arial" w:hAnsi="Arial" w:cs="Arial"/>
                <w:sz w:val="22"/>
                <w:szCs w:val="22"/>
              </w:rPr>
              <w:t>(</w:t>
            </w:r>
            <w:r w:rsidRPr="00C27906">
              <w:rPr>
                <w:rFonts w:ascii="Arial" w:hAnsi="Arial" w:cs="Arial"/>
                <w:i/>
                <w:iCs/>
                <w:sz w:val="20"/>
                <w:szCs w:val="20"/>
              </w:rPr>
              <w:t>To Be Filled by the Procuring Agency</w:t>
            </w:r>
            <w:r w:rsidRPr="00C27906">
              <w:rPr>
                <w:rFonts w:ascii="Arial" w:hAnsi="Arial" w:cs="Arial"/>
                <w:sz w:val="22"/>
                <w:szCs w:val="22"/>
              </w:rPr>
              <w:t>)</w:t>
            </w:r>
          </w:p>
        </w:tc>
        <w:tc>
          <w:tcPr>
            <w:tcW w:w="1790" w:type="dxa"/>
          </w:tcPr>
          <w:p w:rsidR="00D3577A" w:rsidRPr="00C27906" w:rsidRDefault="00D3577A" w:rsidP="00AD762D">
            <w:pPr>
              <w:rPr>
                <w:rFonts w:ascii="Arial" w:hAnsi="Arial" w:cs="Arial"/>
              </w:rPr>
            </w:pPr>
            <w:r w:rsidRPr="00C27906">
              <w:rPr>
                <w:rFonts w:ascii="Arial" w:hAnsi="Arial" w:cs="Arial"/>
                <w:sz w:val="22"/>
                <w:szCs w:val="22"/>
              </w:rPr>
              <w:t>Checklist</w:t>
            </w:r>
            <w:r w:rsidRPr="00C27906">
              <w:rPr>
                <w:rStyle w:val="FootnoteReference"/>
                <w:rFonts w:ascii="Arial" w:hAnsi="Arial" w:cs="Arial"/>
                <w:sz w:val="22"/>
                <w:szCs w:val="22"/>
              </w:rPr>
              <w:footnoteReference w:id="1"/>
            </w:r>
          </w:p>
          <w:p w:rsidR="00D3577A" w:rsidRPr="00C27906" w:rsidRDefault="00D3577A" w:rsidP="00AD762D">
            <w:pPr>
              <w:rPr>
                <w:rFonts w:ascii="Arial" w:hAnsi="Arial" w:cs="Arial"/>
                <w:i/>
                <w:iCs/>
                <w:sz w:val="20"/>
                <w:szCs w:val="20"/>
              </w:rPr>
            </w:pPr>
            <w:r w:rsidRPr="00C27906">
              <w:rPr>
                <w:rFonts w:ascii="Arial" w:hAnsi="Arial" w:cs="Arial"/>
                <w:i/>
                <w:iCs/>
                <w:sz w:val="20"/>
                <w:szCs w:val="20"/>
              </w:rPr>
              <w:t>(To be initialed by the Bidder against each document)</w:t>
            </w:r>
          </w:p>
        </w:tc>
        <w:tc>
          <w:tcPr>
            <w:tcW w:w="2160" w:type="dxa"/>
          </w:tcPr>
          <w:p w:rsidR="00D3577A" w:rsidRPr="00C27906" w:rsidRDefault="00D3577A" w:rsidP="00AD762D">
            <w:pPr>
              <w:rPr>
                <w:rFonts w:ascii="Arial" w:hAnsi="Arial" w:cs="Arial"/>
              </w:rPr>
            </w:pPr>
            <w:r w:rsidRPr="00C27906">
              <w:rPr>
                <w:rFonts w:ascii="Arial" w:hAnsi="Arial" w:cs="Arial"/>
                <w:sz w:val="22"/>
                <w:szCs w:val="22"/>
              </w:rPr>
              <w:t>Relevant Page Number</w:t>
            </w:r>
            <w:r w:rsidRPr="00C27906">
              <w:rPr>
                <w:rStyle w:val="FootnoteReference"/>
                <w:rFonts w:ascii="Arial" w:hAnsi="Arial" w:cs="Arial"/>
                <w:sz w:val="22"/>
                <w:szCs w:val="22"/>
              </w:rPr>
              <w:footnoteReference w:id="2"/>
            </w:r>
            <w:r w:rsidRPr="00C27906">
              <w:rPr>
                <w:rFonts w:ascii="Arial" w:hAnsi="Arial" w:cs="Arial"/>
                <w:sz w:val="22"/>
                <w:szCs w:val="22"/>
              </w:rPr>
              <w:t xml:space="preserve"> in the Bid </w:t>
            </w:r>
            <w:r w:rsidRPr="00C27906">
              <w:rPr>
                <w:rFonts w:ascii="Arial" w:hAnsi="Arial" w:cs="Arial"/>
                <w:i/>
                <w:iCs/>
                <w:sz w:val="20"/>
                <w:szCs w:val="20"/>
              </w:rPr>
              <w:t>(To be filled by the Bidder)</w:t>
            </w:r>
          </w:p>
        </w:tc>
        <w:tc>
          <w:tcPr>
            <w:tcW w:w="2988" w:type="dxa"/>
          </w:tcPr>
          <w:p w:rsidR="00D3577A" w:rsidRPr="00C27906" w:rsidRDefault="00D3577A" w:rsidP="00AD762D">
            <w:pPr>
              <w:rPr>
                <w:rFonts w:ascii="Arial" w:hAnsi="Arial" w:cs="Arial"/>
              </w:rPr>
            </w:pPr>
            <w:r w:rsidRPr="00C27906">
              <w:rPr>
                <w:rFonts w:ascii="Arial" w:hAnsi="Arial" w:cs="Arial"/>
                <w:sz w:val="22"/>
                <w:szCs w:val="22"/>
              </w:rPr>
              <w:t>Supporting Documents</w:t>
            </w:r>
            <w:r w:rsidRPr="00C27906">
              <w:rPr>
                <w:rStyle w:val="FootnoteReference"/>
                <w:rFonts w:ascii="Arial" w:hAnsi="Arial" w:cs="Arial"/>
                <w:sz w:val="22"/>
                <w:szCs w:val="22"/>
              </w:rPr>
              <w:footnoteReference w:id="3"/>
            </w:r>
          </w:p>
          <w:p w:rsidR="00D3577A" w:rsidRPr="00C27906" w:rsidRDefault="00D3577A" w:rsidP="00AD762D">
            <w:pPr>
              <w:rPr>
                <w:rFonts w:ascii="Arial" w:hAnsi="Arial" w:cs="Arial"/>
                <w:i/>
                <w:iCs/>
                <w:sz w:val="20"/>
                <w:szCs w:val="20"/>
              </w:rPr>
            </w:pPr>
            <w:r w:rsidRPr="00C27906">
              <w:rPr>
                <w:rFonts w:ascii="Arial" w:hAnsi="Arial" w:cs="Arial"/>
                <w:i/>
                <w:iCs/>
                <w:sz w:val="20"/>
                <w:szCs w:val="20"/>
              </w:rPr>
              <w:t>(To be filled by the Bidder with name of the documents that are submitted to meet the requirement)</w:t>
            </w:r>
          </w:p>
        </w:tc>
      </w:tr>
      <w:tr w:rsidR="00D3577A" w:rsidRPr="00C27906" w:rsidTr="00AD762D">
        <w:tc>
          <w:tcPr>
            <w:tcW w:w="2898" w:type="dxa"/>
          </w:tcPr>
          <w:p w:rsidR="00D3577A" w:rsidRPr="00C27906" w:rsidRDefault="00D3577A" w:rsidP="00AD762D">
            <w:pPr>
              <w:jc w:val="center"/>
              <w:rPr>
                <w:rFonts w:ascii="Arial" w:hAnsi="Arial" w:cs="Arial"/>
                <w:b/>
                <w:bCs/>
              </w:rPr>
            </w:pPr>
            <w:r w:rsidRPr="00C27906">
              <w:rPr>
                <w:rFonts w:ascii="Arial" w:hAnsi="Arial" w:cs="Arial"/>
                <w:b/>
                <w:bCs/>
                <w:sz w:val="22"/>
                <w:szCs w:val="22"/>
              </w:rPr>
              <w:t>Column:1</w:t>
            </w:r>
          </w:p>
        </w:tc>
        <w:tc>
          <w:tcPr>
            <w:tcW w:w="1790" w:type="dxa"/>
          </w:tcPr>
          <w:p w:rsidR="00D3577A" w:rsidRPr="00C27906" w:rsidRDefault="00D3577A" w:rsidP="00AD762D">
            <w:pPr>
              <w:jc w:val="center"/>
              <w:rPr>
                <w:rFonts w:ascii="Arial" w:hAnsi="Arial" w:cs="Arial"/>
                <w:b/>
                <w:bCs/>
              </w:rPr>
            </w:pPr>
            <w:r w:rsidRPr="00C27906">
              <w:rPr>
                <w:rFonts w:ascii="Arial" w:hAnsi="Arial" w:cs="Arial"/>
                <w:b/>
                <w:bCs/>
                <w:sz w:val="22"/>
                <w:szCs w:val="22"/>
              </w:rPr>
              <w:t>Column:2</w:t>
            </w:r>
          </w:p>
        </w:tc>
        <w:tc>
          <w:tcPr>
            <w:tcW w:w="2160" w:type="dxa"/>
          </w:tcPr>
          <w:p w:rsidR="00D3577A" w:rsidRPr="00C27906" w:rsidRDefault="00D3577A" w:rsidP="00AD762D">
            <w:pPr>
              <w:jc w:val="center"/>
              <w:rPr>
                <w:rFonts w:ascii="Arial" w:hAnsi="Arial" w:cs="Arial"/>
                <w:b/>
                <w:bCs/>
              </w:rPr>
            </w:pPr>
            <w:r w:rsidRPr="00C27906">
              <w:rPr>
                <w:rFonts w:ascii="Arial" w:hAnsi="Arial" w:cs="Arial"/>
                <w:b/>
                <w:bCs/>
                <w:sz w:val="22"/>
                <w:szCs w:val="22"/>
              </w:rPr>
              <w:t>Column:3</w:t>
            </w:r>
          </w:p>
        </w:tc>
        <w:tc>
          <w:tcPr>
            <w:tcW w:w="2988" w:type="dxa"/>
          </w:tcPr>
          <w:p w:rsidR="00D3577A" w:rsidRPr="00C27906" w:rsidRDefault="00D3577A" w:rsidP="00AD762D">
            <w:pPr>
              <w:jc w:val="center"/>
              <w:rPr>
                <w:rFonts w:ascii="Arial" w:hAnsi="Arial" w:cs="Arial"/>
                <w:b/>
                <w:bCs/>
              </w:rPr>
            </w:pPr>
            <w:r w:rsidRPr="00C27906">
              <w:rPr>
                <w:rFonts w:ascii="Arial" w:hAnsi="Arial" w:cs="Arial"/>
                <w:b/>
                <w:bCs/>
                <w:sz w:val="22"/>
                <w:szCs w:val="22"/>
              </w:rPr>
              <w:t>Column:4</w:t>
            </w:r>
          </w:p>
        </w:tc>
      </w:tr>
      <w:tr w:rsidR="00D3577A" w:rsidRPr="00C27906" w:rsidTr="00AD762D">
        <w:trPr>
          <w:trHeight w:hRule="exact" w:val="622"/>
        </w:trPr>
        <w:tc>
          <w:tcPr>
            <w:tcW w:w="2898" w:type="dxa"/>
            <w:vAlign w:val="bottom"/>
          </w:tcPr>
          <w:p w:rsidR="00D3577A" w:rsidRPr="00C27906" w:rsidRDefault="00D3577A" w:rsidP="00AD762D">
            <w:pPr>
              <w:rPr>
                <w:rFonts w:ascii="Arial" w:hAnsi="Arial" w:cs="Arial"/>
              </w:rPr>
            </w:pPr>
            <w:r w:rsidRPr="00C27906">
              <w:rPr>
                <w:rFonts w:ascii="Arial" w:hAnsi="Arial" w:cs="Arial"/>
                <w:sz w:val="22"/>
                <w:szCs w:val="22"/>
              </w:rPr>
              <w:t>Valid Manufacturing License</w:t>
            </w:r>
            <w:r w:rsidR="00255B87">
              <w:rPr>
                <w:rFonts w:ascii="Arial" w:hAnsi="Arial" w:cs="Arial"/>
                <w:sz w:val="22"/>
                <w:szCs w:val="22"/>
              </w:rPr>
              <w:t xml:space="preserve"> </w:t>
            </w:r>
            <w:r w:rsidR="00255B87" w:rsidRPr="00C27906">
              <w:rPr>
                <w:rFonts w:ascii="Arial" w:hAnsi="Arial" w:cs="Arial"/>
                <w:sz w:val="22"/>
                <w:szCs w:val="22"/>
              </w:rPr>
              <w:t>(where applicable)</w:t>
            </w:r>
          </w:p>
        </w:tc>
        <w:tc>
          <w:tcPr>
            <w:tcW w:w="1790" w:type="dxa"/>
          </w:tcPr>
          <w:p w:rsidR="00D3577A" w:rsidRPr="00C27906" w:rsidRDefault="00D3577A" w:rsidP="00AD762D">
            <w:pPr>
              <w:rPr>
                <w:rFonts w:ascii="Arial" w:hAnsi="Arial" w:cs="Arial"/>
              </w:rPr>
            </w:pPr>
          </w:p>
        </w:tc>
        <w:tc>
          <w:tcPr>
            <w:tcW w:w="2160" w:type="dxa"/>
          </w:tcPr>
          <w:p w:rsidR="00D3577A" w:rsidRPr="00C27906" w:rsidRDefault="00D3577A" w:rsidP="00AD762D">
            <w:pPr>
              <w:rPr>
                <w:rFonts w:ascii="Arial" w:hAnsi="Arial" w:cs="Arial"/>
              </w:rPr>
            </w:pPr>
          </w:p>
        </w:tc>
        <w:tc>
          <w:tcPr>
            <w:tcW w:w="2988" w:type="dxa"/>
          </w:tcPr>
          <w:p w:rsidR="00D3577A" w:rsidRPr="00C27906" w:rsidRDefault="00D3577A" w:rsidP="00AD762D">
            <w:pPr>
              <w:rPr>
                <w:rFonts w:ascii="Arial" w:hAnsi="Arial" w:cs="Arial"/>
              </w:rPr>
            </w:pPr>
          </w:p>
        </w:tc>
      </w:tr>
      <w:tr w:rsidR="00D3577A" w:rsidRPr="00C27906" w:rsidTr="00CC743A">
        <w:trPr>
          <w:trHeight w:hRule="exact" w:val="811"/>
        </w:trPr>
        <w:tc>
          <w:tcPr>
            <w:tcW w:w="2898" w:type="dxa"/>
            <w:vAlign w:val="bottom"/>
          </w:tcPr>
          <w:p w:rsidR="00D3577A" w:rsidRPr="00C27906" w:rsidRDefault="00D3577A" w:rsidP="00AD762D">
            <w:pPr>
              <w:rPr>
                <w:rFonts w:ascii="Arial" w:hAnsi="Arial" w:cs="Arial"/>
              </w:rPr>
            </w:pPr>
            <w:r w:rsidRPr="00C27906">
              <w:rPr>
                <w:rFonts w:ascii="Arial" w:hAnsi="Arial" w:cs="Arial"/>
                <w:sz w:val="22"/>
                <w:szCs w:val="22"/>
              </w:rPr>
              <w:t>Valid Registration(s) of quoted items</w:t>
            </w:r>
            <w:r w:rsidR="00255B87">
              <w:rPr>
                <w:rFonts w:ascii="Arial" w:hAnsi="Arial" w:cs="Arial"/>
                <w:sz w:val="22"/>
                <w:szCs w:val="22"/>
              </w:rPr>
              <w:t xml:space="preserve"> </w:t>
            </w:r>
            <w:r w:rsidR="00255B87" w:rsidRPr="00C27906">
              <w:rPr>
                <w:rFonts w:ascii="Arial" w:hAnsi="Arial" w:cs="Arial"/>
                <w:sz w:val="22"/>
                <w:szCs w:val="22"/>
              </w:rPr>
              <w:t>(where applicable)</w:t>
            </w:r>
          </w:p>
        </w:tc>
        <w:tc>
          <w:tcPr>
            <w:tcW w:w="1790" w:type="dxa"/>
          </w:tcPr>
          <w:p w:rsidR="00D3577A" w:rsidRPr="00C27906" w:rsidRDefault="00D3577A" w:rsidP="00AD762D">
            <w:pPr>
              <w:rPr>
                <w:rFonts w:ascii="Arial" w:hAnsi="Arial" w:cs="Arial"/>
              </w:rPr>
            </w:pPr>
          </w:p>
        </w:tc>
        <w:tc>
          <w:tcPr>
            <w:tcW w:w="2160" w:type="dxa"/>
          </w:tcPr>
          <w:p w:rsidR="00D3577A" w:rsidRPr="00C27906" w:rsidRDefault="00D3577A" w:rsidP="00AD762D">
            <w:pPr>
              <w:rPr>
                <w:rFonts w:ascii="Arial" w:hAnsi="Arial" w:cs="Arial"/>
              </w:rPr>
            </w:pPr>
          </w:p>
        </w:tc>
        <w:tc>
          <w:tcPr>
            <w:tcW w:w="2988" w:type="dxa"/>
          </w:tcPr>
          <w:p w:rsidR="00D3577A" w:rsidRPr="00C27906" w:rsidRDefault="00D3577A" w:rsidP="00AD762D">
            <w:pPr>
              <w:rPr>
                <w:rFonts w:ascii="Arial" w:hAnsi="Arial" w:cs="Arial"/>
              </w:rPr>
            </w:pPr>
          </w:p>
        </w:tc>
      </w:tr>
      <w:tr w:rsidR="00D3577A" w:rsidRPr="00C27906" w:rsidTr="00255B87">
        <w:trPr>
          <w:trHeight w:hRule="exact" w:val="568"/>
        </w:trPr>
        <w:tc>
          <w:tcPr>
            <w:tcW w:w="2898" w:type="dxa"/>
          </w:tcPr>
          <w:p w:rsidR="00D3577A" w:rsidRPr="00C27906" w:rsidRDefault="00D3577A" w:rsidP="002D3CA3">
            <w:pPr>
              <w:rPr>
                <w:rFonts w:ascii="Arial" w:hAnsi="Arial" w:cs="Arial"/>
              </w:rPr>
            </w:pPr>
            <w:r w:rsidRPr="00C27906">
              <w:rPr>
                <w:rFonts w:ascii="Arial" w:hAnsi="Arial" w:cs="Arial"/>
                <w:sz w:val="22"/>
                <w:szCs w:val="22"/>
              </w:rPr>
              <w:t>Valid Drugs Sale License</w:t>
            </w:r>
            <w:r w:rsidR="00255B87">
              <w:rPr>
                <w:rFonts w:ascii="Arial" w:hAnsi="Arial" w:cs="Arial"/>
                <w:sz w:val="22"/>
                <w:szCs w:val="22"/>
              </w:rPr>
              <w:t xml:space="preserve"> </w:t>
            </w:r>
            <w:r w:rsidR="00255B87" w:rsidRPr="00C27906">
              <w:rPr>
                <w:rFonts w:ascii="Arial" w:hAnsi="Arial" w:cs="Arial"/>
                <w:sz w:val="22"/>
                <w:szCs w:val="22"/>
              </w:rPr>
              <w:t>(where applicable)</w:t>
            </w:r>
          </w:p>
        </w:tc>
        <w:tc>
          <w:tcPr>
            <w:tcW w:w="1790" w:type="dxa"/>
          </w:tcPr>
          <w:p w:rsidR="00D3577A" w:rsidRPr="00C27906" w:rsidRDefault="00D3577A" w:rsidP="00AD762D">
            <w:pPr>
              <w:rPr>
                <w:rFonts w:ascii="Arial" w:hAnsi="Arial" w:cs="Arial"/>
              </w:rPr>
            </w:pPr>
          </w:p>
        </w:tc>
        <w:tc>
          <w:tcPr>
            <w:tcW w:w="2160" w:type="dxa"/>
          </w:tcPr>
          <w:p w:rsidR="00D3577A" w:rsidRPr="00C27906" w:rsidRDefault="00D3577A" w:rsidP="00AD762D">
            <w:pPr>
              <w:rPr>
                <w:rFonts w:ascii="Arial" w:hAnsi="Arial" w:cs="Arial"/>
              </w:rPr>
            </w:pPr>
          </w:p>
        </w:tc>
        <w:tc>
          <w:tcPr>
            <w:tcW w:w="2988" w:type="dxa"/>
          </w:tcPr>
          <w:p w:rsidR="00D3577A" w:rsidRPr="00C27906" w:rsidRDefault="00D3577A" w:rsidP="00AD762D">
            <w:pPr>
              <w:rPr>
                <w:rFonts w:ascii="Arial" w:hAnsi="Arial" w:cs="Arial"/>
              </w:rPr>
            </w:pPr>
          </w:p>
        </w:tc>
      </w:tr>
      <w:tr w:rsidR="00D3577A" w:rsidRPr="00C27906" w:rsidTr="00AD762D">
        <w:trPr>
          <w:trHeight w:hRule="exact" w:val="550"/>
        </w:trPr>
        <w:tc>
          <w:tcPr>
            <w:tcW w:w="2898" w:type="dxa"/>
          </w:tcPr>
          <w:p w:rsidR="00D3577A" w:rsidRPr="00C27906" w:rsidRDefault="00D3577A" w:rsidP="00AD762D">
            <w:pPr>
              <w:rPr>
                <w:rFonts w:ascii="Arial" w:hAnsi="Arial" w:cs="Arial"/>
              </w:rPr>
            </w:pPr>
            <w:r w:rsidRPr="00C27906">
              <w:rPr>
                <w:rFonts w:ascii="Arial" w:hAnsi="Arial" w:cs="Arial"/>
                <w:sz w:val="22"/>
                <w:szCs w:val="22"/>
              </w:rPr>
              <w:t>Valid Import License (where applicable)</w:t>
            </w:r>
          </w:p>
        </w:tc>
        <w:tc>
          <w:tcPr>
            <w:tcW w:w="1790" w:type="dxa"/>
          </w:tcPr>
          <w:p w:rsidR="00D3577A" w:rsidRPr="00C27906" w:rsidRDefault="00D3577A" w:rsidP="00AD762D">
            <w:pPr>
              <w:rPr>
                <w:rFonts w:ascii="Arial" w:hAnsi="Arial" w:cs="Arial"/>
              </w:rPr>
            </w:pPr>
          </w:p>
        </w:tc>
        <w:tc>
          <w:tcPr>
            <w:tcW w:w="2160" w:type="dxa"/>
          </w:tcPr>
          <w:p w:rsidR="00D3577A" w:rsidRPr="00C27906" w:rsidRDefault="00D3577A" w:rsidP="00AD762D">
            <w:pPr>
              <w:rPr>
                <w:rFonts w:ascii="Arial" w:hAnsi="Arial" w:cs="Arial"/>
              </w:rPr>
            </w:pPr>
          </w:p>
        </w:tc>
        <w:tc>
          <w:tcPr>
            <w:tcW w:w="2988" w:type="dxa"/>
          </w:tcPr>
          <w:p w:rsidR="00D3577A" w:rsidRPr="00C27906" w:rsidRDefault="00D3577A" w:rsidP="00AD762D">
            <w:pPr>
              <w:rPr>
                <w:rFonts w:ascii="Arial" w:hAnsi="Arial" w:cs="Arial"/>
              </w:rPr>
            </w:pPr>
          </w:p>
        </w:tc>
      </w:tr>
      <w:tr w:rsidR="00D3577A" w:rsidRPr="00C27906" w:rsidTr="00AD762D">
        <w:trPr>
          <w:trHeight w:hRule="exact" w:val="532"/>
        </w:trPr>
        <w:tc>
          <w:tcPr>
            <w:tcW w:w="2898" w:type="dxa"/>
          </w:tcPr>
          <w:p w:rsidR="00D3577A" w:rsidRPr="00C27906" w:rsidRDefault="00D3577A" w:rsidP="00AD762D">
            <w:pPr>
              <w:rPr>
                <w:rFonts w:ascii="Arial" w:hAnsi="Arial" w:cs="Arial"/>
              </w:rPr>
            </w:pPr>
            <w:r w:rsidRPr="00C27906">
              <w:rPr>
                <w:rFonts w:ascii="Arial" w:hAnsi="Arial" w:cs="Arial"/>
                <w:sz w:val="22"/>
                <w:szCs w:val="22"/>
              </w:rPr>
              <w:t>Partnership Deed (where applicable)</w:t>
            </w:r>
          </w:p>
        </w:tc>
        <w:tc>
          <w:tcPr>
            <w:tcW w:w="1790" w:type="dxa"/>
          </w:tcPr>
          <w:p w:rsidR="00D3577A" w:rsidRPr="00C27906" w:rsidRDefault="00D3577A" w:rsidP="00AD762D">
            <w:pPr>
              <w:rPr>
                <w:rFonts w:ascii="Arial" w:hAnsi="Arial" w:cs="Arial"/>
              </w:rPr>
            </w:pPr>
          </w:p>
        </w:tc>
        <w:tc>
          <w:tcPr>
            <w:tcW w:w="2160" w:type="dxa"/>
          </w:tcPr>
          <w:p w:rsidR="00D3577A" w:rsidRPr="00C27906" w:rsidRDefault="00D3577A" w:rsidP="00AD762D">
            <w:pPr>
              <w:rPr>
                <w:rFonts w:ascii="Arial" w:hAnsi="Arial" w:cs="Arial"/>
              </w:rPr>
            </w:pPr>
          </w:p>
        </w:tc>
        <w:tc>
          <w:tcPr>
            <w:tcW w:w="2988" w:type="dxa"/>
          </w:tcPr>
          <w:p w:rsidR="00D3577A" w:rsidRPr="00C27906" w:rsidRDefault="00D3577A" w:rsidP="00AD762D">
            <w:pPr>
              <w:rPr>
                <w:rFonts w:ascii="Arial" w:hAnsi="Arial" w:cs="Arial"/>
              </w:rPr>
            </w:pPr>
          </w:p>
        </w:tc>
      </w:tr>
      <w:tr w:rsidR="00D3577A" w:rsidRPr="00C27906" w:rsidTr="00AD762D">
        <w:trPr>
          <w:trHeight w:hRule="exact" w:val="288"/>
        </w:trPr>
        <w:tc>
          <w:tcPr>
            <w:tcW w:w="2898" w:type="dxa"/>
          </w:tcPr>
          <w:p w:rsidR="00D3577A" w:rsidRPr="00C27906" w:rsidRDefault="00D3577A" w:rsidP="00AD762D">
            <w:pPr>
              <w:rPr>
                <w:rFonts w:ascii="Arial" w:hAnsi="Arial" w:cs="Arial"/>
              </w:rPr>
            </w:pPr>
            <w:r w:rsidRPr="00C27906">
              <w:rPr>
                <w:rFonts w:ascii="Arial" w:hAnsi="Arial" w:cs="Arial"/>
                <w:sz w:val="22"/>
                <w:szCs w:val="22"/>
              </w:rPr>
              <w:t>NTN Certificate</w:t>
            </w:r>
          </w:p>
        </w:tc>
        <w:tc>
          <w:tcPr>
            <w:tcW w:w="1790" w:type="dxa"/>
          </w:tcPr>
          <w:p w:rsidR="00D3577A" w:rsidRPr="00C27906" w:rsidRDefault="00D3577A" w:rsidP="00AD762D">
            <w:pPr>
              <w:rPr>
                <w:rFonts w:ascii="Arial" w:hAnsi="Arial" w:cs="Arial"/>
              </w:rPr>
            </w:pPr>
          </w:p>
        </w:tc>
        <w:tc>
          <w:tcPr>
            <w:tcW w:w="2160" w:type="dxa"/>
          </w:tcPr>
          <w:p w:rsidR="00D3577A" w:rsidRPr="00C27906" w:rsidRDefault="00D3577A" w:rsidP="00AD762D">
            <w:pPr>
              <w:rPr>
                <w:rFonts w:ascii="Arial" w:hAnsi="Arial" w:cs="Arial"/>
              </w:rPr>
            </w:pPr>
          </w:p>
        </w:tc>
        <w:tc>
          <w:tcPr>
            <w:tcW w:w="2988" w:type="dxa"/>
          </w:tcPr>
          <w:p w:rsidR="00D3577A" w:rsidRPr="00C27906" w:rsidRDefault="00D3577A" w:rsidP="00AD762D">
            <w:pPr>
              <w:rPr>
                <w:rFonts w:ascii="Arial" w:hAnsi="Arial" w:cs="Arial"/>
              </w:rPr>
            </w:pPr>
          </w:p>
        </w:tc>
      </w:tr>
      <w:tr w:rsidR="00D3577A" w:rsidRPr="00C27906" w:rsidTr="00AD762D">
        <w:trPr>
          <w:trHeight w:hRule="exact" w:val="288"/>
        </w:trPr>
        <w:tc>
          <w:tcPr>
            <w:tcW w:w="2898" w:type="dxa"/>
          </w:tcPr>
          <w:p w:rsidR="00D3577A" w:rsidRPr="00C27906" w:rsidRDefault="00D3577A" w:rsidP="00AD762D">
            <w:pPr>
              <w:rPr>
                <w:rFonts w:ascii="Arial" w:hAnsi="Arial" w:cs="Arial"/>
              </w:rPr>
            </w:pPr>
            <w:r w:rsidRPr="00C27906">
              <w:rPr>
                <w:rFonts w:ascii="Arial" w:hAnsi="Arial" w:cs="Arial"/>
                <w:sz w:val="22"/>
                <w:szCs w:val="22"/>
              </w:rPr>
              <w:t>GST Certificate</w:t>
            </w:r>
          </w:p>
        </w:tc>
        <w:tc>
          <w:tcPr>
            <w:tcW w:w="1790" w:type="dxa"/>
          </w:tcPr>
          <w:p w:rsidR="00D3577A" w:rsidRPr="00C27906" w:rsidRDefault="00D3577A" w:rsidP="00AD762D">
            <w:pPr>
              <w:rPr>
                <w:rFonts w:ascii="Arial" w:hAnsi="Arial" w:cs="Arial"/>
              </w:rPr>
            </w:pPr>
          </w:p>
        </w:tc>
        <w:tc>
          <w:tcPr>
            <w:tcW w:w="2160" w:type="dxa"/>
          </w:tcPr>
          <w:p w:rsidR="00D3577A" w:rsidRPr="00C27906" w:rsidRDefault="00D3577A" w:rsidP="00AD762D">
            <w:pPr>
              <w:rPr>
                <w:rFonts w:ascii="Arial" w:hAnsi="Arial" w:cs="Arial"/>
              </w:rPr>
            </w:pPr>
          </w:p>
        </w:tc>
        <w:tc>
          <w:tcPr>
            <w:tcW w:w="2988" w:type="dxa"/>
          </w:tcPr>
          <w:p w:rsidR="00D3577A" w:rsidRPr="00C27906" w:rsidRDefault="00D3577A" w:rsidP="00AD762D">
            <w:pPr>
              <w:rPr>
                <w:rFonts w:ascii="Arial" w:hAnsi="Arial" w:cs="Arial"/>
              </w:rPr>
            </w:pPr>
          </w:p>
        </w:tc>
      </w:tr>
      <w:tr w:rsidR="00D3577A" w:rsidRPr="00C27906" w:rsidTr="00AD762D">
        <w:trPr>
          <w:trHeight w:hRule="exact" w:val="288"/>
        </w:trPr>
        <w:tc>
          <w:tcPr>
            <w:tcW w:w="2898" w:type="dxa"/>
          </w:tcPr>
          <w:p w:rsidR="00D3577A" w:rsidRPr="00C27906" w:rsidRDefault="00D3577A" w:rsidP="00AD762D">
            <w:pPr>
              <w:rPr>
                <w:rFonts w:ascii="Arial" w:hAnsi="Arial" w:cs="Arial"/>
              </w:rPr>
            </w:pPr>
            <w:r w:rsidRPr="00C27906">
              <w:rPr>
                <w:rFonts w:ascii="Arial" w:hAnsi="Arial" w:cs="Arial"/>
                <w:sz w:val="22"/>
                <w:szCs w:val="22"/>
              </w:rPr>
              <w:t>Letter of Intention</w:t>
            </w:r>
          </w:p>
        </w:tc>
        <w:tc>
          <w:tcPr>
            <w:tcW w:w="1790" w:type="dxa"/>
          </w:tcPr>
          <w:p w:rsidR="00D3577A" w:rsidRPr="00C27906" w:rsidRDefault="00D3577A" w:rsidP="00AD762D">
            <w:pPr>
              <w:rPr>
                <w:rFonts w:ascii="Arial" w:hAnsi="Arial" w:cs="Arial"/>
              </w:rPr>
            </w:pPr>
          </w:p>
        </w:tc>
        <w:tc>
          <w:tcPr>
            <w:tcW w:w="2160" w:type="dxa"/>
          </w:tcPr>
          <w:p w:rsidR="00D3577A" w:rsidRPr="00C27906" w:rsidRDefault="00D3577A" w:rsidP="00AD762D">
            <w:pPr>
              <w:rPr>
                <w:rFonts w:ascii="Arial" w:hAnsi="Arial" w:cs="Arial"/>
              </w:rPr>
            </w:pPr>
          </w:p>
        </w:tc>
        <w:tc>
          <w:tcPr>
            <w:tcW w:w="2988" w:type="dxa"/>
            <w:vAlign w:val="bottom"/>
          </w:tcPr>
          <w:p w:rsidR="00D3577A" w:rsidRPr="00C27906" w:rsidRDefault="00D3577A" w:rsidP="00AD762D">
            <w:pPr>
              <w:rPr>
                <w:rFonts w:ascii="Arial" w:hAnsi="Arial" w:cs="Arial"/>
                <w:color w:val="000000"/>
              </w:rPr>
            </w:pPr>
          </w:p>
        </w:tc>
      </w:tr>
      <w:tr w:rsidR="00D3577A" w:rsidRPr="00C27906" w:rsidTr="00AD762D">
        <w:trPr>
          <w:trHeight w:hRule="exact" w:val="288"/>
        </w:trPr>
        <w:tc>
          <w:tcPr>
            <w:tcW w:w="2898" w:type="dxa"/>
            <w:vAlign w:val="bottom"/>
          </w:tcPr>
          <w:p w:rsidR="00D3577A" w:rsidRPr="00C27906" w:rsidRDefault="00D3577A" w:rsidP="00AD762D">
            <w:pPr>
              <w:rPr>
                <w:rFonts w:ascii="Arial" w:hAnsi="Arial" w:cs="Arial"/>
                <w:color w:val="000000"/>
              </w:rPr>
            </w:pPr>
            <w:r w:rsidRPr="00C27906">
              <w:rPr>
                <w:rFonts w:ascii="Arial" w:hAnsi="Arial" w:cs="Arial"/>
                <w:color w:val="000000"/>
                <w:sz w:val="22"/>
                <w:szCs w:val="22"/>
              </w:rPr>
              <w:t xml:space="preserve"> Affidavit </w:t>
            </w:r>
          </w:p>
        </w:tc>
        <w:tc>
          <w:tcPr>
            <w:tcW w:w="1790" w:type="dxa"/>
          </w:tcPr>
          <w:p w:rsidR="00D3577A" w:rsidRPr="00C27906" w:rsidRDefault="00D3577A" w:rsidP="00AD762D">
            <w:pPr>
              <w:rPr>
                <w:rFonts w:ascii="Arial" w:hAnsi="Arial" w:cs="Arial"/>
              </w:rPr>
            </w:pPr>
          </w:p>
        </w:tc>
        <w:tc>
          <w:tcPr>
            <w:tcW w:w="2160" w:type="dxa"/>
          </w:tcPr>
          <w:p w:rsidR="00D3577A" w:rsidRPr="00C27906" w:rsidRDefault="00D3577A" w:rsidP="00AD762D">
            <w:pPr>
              <w:rPr>
                <w:rFonts w:ascii="Arial" w:hAnsi="Arial" w:cs="Arial"/>
              </w:rPr>
            </w:pPr>
          </w:p>
        </w:tc>
        <w:tc>
          <w:tcPr>
            <w:tcW w:w="2988" w:type="dxa"/>
            <w:vAlign w:val="bottom"/>
          </w:tcPr>
          <w:p w:rsidR="00D3577A" w:rsidRPr="00C27906" w:rsidRDefault="00D3577A" w:rsidP="00AD762D">
            <w:pPr>
              <w:rPr>
                <w:rFonts w:ascii="Arial" w:hAnsi="Arial" w:cs="Arial"/>
                <w:color w:val="000000"/>
              </w:rPr>
            </w:pPr>
          </w:p>
        </w:tc>
      </w:tr>
      <w:tr w:rsidR="00D3577A" w:rsidRPr="00C27906" w:rsidTr="00AD762D">
        <w:trPr>
          <w:trHeight w:hRule="exact" w:val="595"/>
        </w:trPr>
        <w:tc>
          <w:tcPr>
            <w:tcW w:w="2898" w:type="dxa"/>
          </w:tcPr>
          <w:p w:rsidR="00D3577A" w:rsidRPr="00C27906" w:rsidRDefault="00D3577A" w:rsidP="002D3CA3">
            <w:pPr>
              <w:rPr>
                <w:rFonts w:ascii="Arial" w:hAnsi="Arial" w:cs="Arial"/>
              </w:rPr>
            </w:pPr>
            <w:r w:rsidRPr="00C27906">
              <w:rPr>
                <w:rFonts w:ascii="Arial" w:hAnsi="Arial" w:cs="Arial"/>
                <w:sz w:val="22"/>
                <w:szCs w:val="22"/>
              </w:rPr>
              <w:t>Child Labor Free Certificate</w:t>
            </w:r>
          </w:p>
        </w:tc>
        <w:tc>
          <w:tcPr>
            <w:tcW w:w="1790" w:type="dxa"/>
          </w:tcPr>
          <w:p w:rsidR="00D3577A" w:rsidRPr="00C27906" w:rsidRDefault="00D3577A" w:rsidP="00AD762D">
            <w:pPr>
              <w:rPr>
                <w:rFonts w:ascii="Arial" w:hAnsi="Arial" w:cs="Arial"/>
              </w:rPr>
            </w:pPr>
          </w:p>
        </w:tc>
        <w:tc>
          <w:tcPr>
            <w:tcW w:w="2160" w:type="dxa"/>
          </w:tcPr>
          <w:p w:rsidR="00D3577A" w:rsidRPr="00C27906" w:rsidRDefault="00D3577A" w:rsidP="00AD762D">
            <w:pPr>
              <w:rPr>
                <w:rFonts w:ascii="Arial" w:hAnsi="Arial" w:cs="Arial"/>
              </w:rPr>
            </w:pPr>
          </w:p>
        </w:tc>
        <w:tc>
          <w:tcPr>
            <w:tcW w:w="2988" w:type="dxa"/>
            <w:vAlign w:val="bottom"/>
          </w:tcPr>
          <w:p w:rsidR="00D3577A" w:rsidRPr="00C27906" w:rsidRDefault="00D3577A" w:rsidP="00AD762D">
            <w:pPr>
              <w:rPr>
                <w:rFonts w:ascii="Arial" w:hAnsi="Arial" w:cs="Arial"/>
                <w:color w:val="000000"/>
              </w:rPr>
            </w:pPr>
          </w:p>
        </w:tc>
      </w:tr>
      <w:tr w:rsidR="00D3577A" w:rsidRPr="00C27906" w:rsidTr="002D3CA3">
        <w:trPr>
          <w:trHeight w:hRule="exact" w:val="289"/>
        </w:trPr>
        <w:tc>
          <w:tcPr>
            <w:tcW w:w="2898" w:type="dxa"/>
          </w:tcPr>
          <w:p w:rsidR="00D3577A" w:rsidRPr="00C27906" w:rsidRDefault="002D3CA3" w:rsidP="00AD762D">
            <w:pPr>
              <w:rPr>
                <w:rFonts w:ascii="Arial" w:hAnsi="Arial" w:cs="Arial"/>
              </w:rPr>
            </w:pPr>
            <w:r>
              <w:rPr>
                <w:rFonts w:ascii="Arial" w:hAnsi="Arial" w:cs="Arial"/>
                <w:sz w:val="22"/>
                <w:szCs w:val="22"/>
              </w:rPr>
              <w:t>cGMP Certificate</w:t>
            </w:r>
            <w:r w:rsidR="00D3577A" w:rsidRPr="00C27906">
              <w:rPr>
                <w:rFonts w:ascii="Arial" w:hAnsi="Arial" w:cs="Arial"/>
                <w:sz w:val="22"/>
                <w:szCs w:val="22"/>
              </w:rPr>
              <w:t xml:space="preserve"> </w:t>
            </w:r>
          </w:p>
        </w:tc>
        <w:tc>
          <w:tcPr>
            <w:tcW w:w="1790" w:type="dxa"/>
          </w:tcPr>
          <w:p w:rsidR="00D3577A" w:rsidRPr="00C27906" w:rsidRDefault="00D3577A" w:rsidP="00AD762D">
            <w:pPr>
              <w:rPr>
                <w:rFonts w:ascii="Arial" w:hAnsi="Arial" w:cs="Arial"/>
              </w:rPr>
            </w:pPr>
          </w:p>
        </w:tc>
        <w:tc>
          <w:tcPr>
            <w:tcW w:w="2160" w:type="dxa"/>
          </w:tcPr>
          <w:p w:rsidR="00D3577A" w:rsidRPr="00C27906" w:rsidRDefault="00D3577A" w:rsidP="00AD762D">
            <w:pPr>
              <w:rPr>
                <w:rFonts w:ascii="Arial" w:hAnsi="Arial" w:cs="Arial"/>
              </w:rPr>
            </w:pPr>
          </w:p>
        </w:tc>
        <w:tc>
          <w:tcPr>
            <w:tcW w:w="2988" w:type="dxa"/>
            <w:vAlign w:val="bottom"/>
          </w:tcPr>
          <w:p w:rsidR="00D3577A" w:rsidRPr="00C27906" w:rsidRDefault="00D3577A" w:rsidP="00AD762D">
            <w:pPr>
              <w:rPr>
                <w:rFonts w:ascii="Arial" w:hAnsi="Arial" w:cs="Arial"/>
                <w:color w:val="000000"/>
              </w:rPr>
            </w:pPr>
          </w:p>
        </w:tc>
      </w:tr>
    </w:tbl>
    <w:p w:rsidR="00133612" w:rsidRDefault="00133612" w:rsidP="00D3577A">
      <w:pPr>
        <w:pStyle w:val="Heading3"/>
        <w:rPr>
          <w:rFonts w:ascii="Arial" w:hAnsi="Arial" w:cs="Arial"/>
          <w:color w:val="auto"/>
        </w:rPr>
      </w:pPr>
      <w:bookmarkStart w:id="44" w:name="_Toc326764892"/>
    </w:p>
    <w:p w:rsidR="00AD6748" w:rsidRDefault="00AD6748" w:rsidP="00AD6748"/>
    <w:p w:rsidR="002D3CA3" w:rsidRDefault="002D3CA3" w:rsidP="00AD6748"/>
    <w:p w:rsidR="002D3CA3" w:rsidRDefault="002D3CA3" w:rsidP="00AD6748"/>
    <w:p w:rsidR="00AD6748" w:rsidRDefault="00AD6748" w:rsidP="00AD6748"/>
    <w:p w:rsidR="00255B87" w:rsidRDefault="00255B87" w:rsidP="00AD6748"/>
    <w:p w:rsidR="00255B87" w:rsidRDefault="00255B87" w:rsidP="00AD6748"/>
    <w:p w:rsidR="002D3CA3" w:rsidRDefault="002D3CA3" w:rsidP="00AD6748"/>
    <w:p w:rsidR="002D3CA3" w:rsidRPr="00AD6748" w:rsidRDefault="002D3CA3" w:rsidP="00AD6748"/>
    <w:p w:rsidR="00D3577A" w:rsidRPr="00C27906" w:rsidRDefault="00D3577A" w:rsidP="00D3577A">
      <w:pPr>
        <w:pStyle w:val="Heading3"/>
        <w:rPr>
          <w:rFonts w:ascii="Arial" w:hAnsi="Arial" w:cs="Arial"/>
          <w:color w:val="auto"/>
        </w:rPr>
      </w:pPr>
      <w:r w:rsidRPr="00C27906">
        <w:rPr>
          <w:rFonts w:ascii="Arial" w:hAnsi="Arial" w:cs="Arial"/>
          <w:color w:val="auto"/>
        </w:rPr>
        <w:lastRenderedPageBreak/>
        <w:t>BID FORM 3(B)</w:t>
      </w:r>
      <w:bookmarkEnd w:id="44"/>
    </w:p>
    <w:p w:rsidR="00D3577A" w:rsidRPr="00C27906" w:rsidRDefault="00D3577A" w:rsidP="00D3577A">
      <w:pPr>
        <w:jc w:val="center"/>
        <w:rPr>
          <w:rFonts w:ascii="Arial" w:hAnsi="Arial" w:cs="Arial"/>
          <w:b/>
          <w:bCs/>
        </w:rPr>
      </w:pPr>
      <w:r w:rsidRPr="00C27906">
        <w:rPr>
          <w:rFonts w:ascii="Arial" w:hAnsi="Arial" w:cs="Arial"/>
          <w:b/>
          <w:bCs/>
        </w:rPr>
        <w:t>MANUFACTURER’S AUTHORISATION</w:t>
      </w:r>
      <w:r w:rsidRPr="00C27906">
        <w:rPr>
          <w:rStyle w:val="FootnoteReference"/>
          <w:rFonts w:ascii="Arial" w:hAnsi="Arial" w:cs="Arial"/>
          <w:b/>
          <w:bCs/>
        </w:rPr>
        <w:footnoteReference w:id="4"/>
      </w:r>
    </w:p>
    <w:p w:rsidR="00D3577A" w:rsidRPr="00C27906" w:rsidRDefault="00D3577A" w:rsidP="00D3577A">
      <w:pPr>
        <w:pStyle w:val="Heading5"/>
        <w:jc w:val="both"/>
        <w:rPr>
          <w:rFonts w:ascii="Arial" w:hAnsi="Arial" w:cs="Arial"/>
          <w:b/>
          <w:bCs/>
        </w:rPr>
      </w:pPr>
    </w:p>
    <w:p w:rsidR="00D3577A" w:rsidRPr="00C27906" w:rsidRDefault="00D3577A" w:rsidP="00D3577A">
      <w:pPr>
        <w:pStyle w:val="Heading5"/>
        <w:jc w:val="both"/>
        <w:rPr>
          <w:rFonts w:ascii="Arial" w:hAnsi="Arial" w:cs="Arial"/>
          <w:b/>
          <w:bCs/>
          <w:i/>
          <w:iCs/>
          <w:color w:val="auto"/>
        </w:rPr>
      </w:pPr>
      <w:r w:rsidRPr="00C27906">
        <w:rPr>
          <w:rFonts w:ascii="Arial" w:hAnsi="Arial" w:cs="Arial"/>
          <w:b/>
          <w:bCs/>
          <w:color w:val="auto"/>
        </w:rPr>
        <w:t>To:</w:t>
      </w:r>
      <w:r w:rsidRPr="00C27906">
        <w:rPr>
          <w:rFonts w:ascii="Arial" w:hAnsi="Arial" w:cs="Arial"/>
          <w:b/>
          <w:bCs/>
          <w:color w:val="auto"/>
        </w:rPr>
        <w:tab/>
      </w:r>
      <w:r w:rsidRPr="00C27906">
        <w:rPr>
          <w:rFonts w:ascii="Arial" w:hAnsi="Arial" w:cs="Arial"/>
          <w:b/>
          <w:bCs/>
          <w:i/>
          <w:iCs/>
          <w:color w:val="auto"/>
        </w:rPr>
        <w:t>[Name &amp;Address of the Procuring Agency]</w:t>
      </w:r>
    </w:p>
    <w:p w:rsidR="00D3577A" w:rsidRPr="00C27906" w:rsidRDefault="00D3577A" w:rsidP="00D3577A">
      <w:pPr>
        <w:rPr>
          <w:rFonts w:ascii="Arial" w:hAnsi="Arial" w:cs="Arial"/>
        </w:rPr>
      </w:pPr>
    </w:p>
    <w:p w:rsidR="00D3577A" w:rsidRPr="00C27906" w:rsidRDefault="00D3577A" w:rsidP="00D3577A">
      <w:pPr>
        <w:spacing w:line="360" w:lineRule="auto"/>
        <w:jc w:val="both"/>
        <w:rPr>
          <w:rFonts w:ascii="Arial" w:hAnsi="Arial" w:cs="Arial"/>
        </w:rPr>
      </w:pPr>
      <w:r w:rsidRPr="00C27906">
        <w:rPr>
          <w:rFonts w:ascii="Arial" w:hAnsi="Arial" w:cs="Arial"/>
        </w:rPr>
        <w:t xml:space="preserve">WHEREAS </w:t>
      </w:r>
      <w:r w:rsidRPr="00C27906">
        <w:rPr>
          <w:rFonts w:ascii="Arial" w:hAnsi="Arial" w:cs="Arial"/>
          <w:i/>
          <w:iCs/>
        </w:rPr>
        <w:t xml:space="preserve">[name of the Manufacturer] </w:t>
      </w:r>
      <w:r w:rsidRPr="00C27906">
        <w:rPr>
          <w:rFonts w:ascii="Arial" w:hAnsi="Arial" w:cs="Arial"/>
        </w:rPr>
        <w:t xml:space="preserve">who are established, reputable &amp; Pre-Qualified Manufacturers of </w:t>
      </w:r>
      <w:r w:rsidRPr="00C27906">
        <w:rPr>
          <w:rFonts w:ascii="Arial" w:hAnsi="Arial" w:cs="Arial"/>
          <w:i/>
          <w:iCs/>
        </w:rPr>
        <w:t xml:space="preserve">[name and/or description of the goods] </w:t>
      </w:r>
      <w:r w:rsidRPr="00C27906">
        <w:rPr>
          <w:rFonts w:ascii="Arial" w:hAnsi="Arial" w:cs="Arial"/>
        </w:rPr>
        <w:t xml:space="preserve">having factories at </w:t>
      </w:r>
      <w:r w:rsidRPr="00C27906">
        <w:rPr>
          <w:rFonts w:ascii="Arial" w:hAnsi="Arial" w:cs="Arial"/>
          <w:i/>
          <w:iCs/>
        </w:rPr>
        <w:t xml:space="preserve">[address of factory] </w:t>
      </w:r>
      <w:r w:rsidRPr="00C27906">
        <w:rPr>
          <w:rFonts w:ascii="Arial" w:hAnsi="Arial" w:cs="Arial"/>
        </w:rPr>
        <w:t xml:space="preserve">do hereby authorize </w:t>
      </w:r>
      <w:r w:rsidRPr="00C27906">
        <w:rPr>
          <w:rFonts w:ascii="Arial" w:hAnsi="Arial" w:cs="Arial"/>
          <w:i/>
          <w:iCs/>
        </w:rPr>
        <w:t>[name and address of Supplier/ Agent]</w:t>
      </w:r>
      <w:r w:rsidRPr="00C27906">
        <w:rPr>
          <w:rFonts w:ascii="Arial" w:hAnsi="Arial" w:cs="Arial"/>
        </w:rPr>
        <w:t xml:space="preserve"> to submit a bid, and subsequently negotiate and sign the Contract with you against the Invitation for Bids (IFB) No. </w:t>
      </w:r>
      <w:r w:rsidRPr="00C27906">
        <w:rPr>
          <w:rFonts w:ascii="Arial" w:hAnsi="Arial" w:cs="Arial"/>
          <w:i/>
          <w:iCs/>
        </w:rPr>
        <w:t>[Reference of the Invitation to Bid] for</w:t>
      </w:r>
      <w:r w:rsidRPr="00C27906">
        <w:rPr>
          <w:rFonts w:ascii="Arial" w:hAnsi="Arial" w:cs="Arial"/>
        </w:rPr>
        <w:t xml:space="preserve"> the goods manufactured by us.</w:t>
      </w:r>
    </w:p>
    <w:p w:rsidR="00D3577A" w:rsidRPr="00C27906" w:rsidRDefault="00D3577A" w:rsidP="00D3577A">
      <w:pPr>
        <w:pStyle w:val="3DIText"/>
        <w:spacing w:before="0" w:after="0" w:line="360" w:lineRule="auto"/>
        <w:rPr>
          <w:rFonts w:ascii="Arial" w:hAnsi="Arial" w:cs="Arial"/>
          <w:lang w:val="en-US" w:eastAsia="en-US"/>
        </w:rPr>
      </w:pPr>
    </w:p>
    <w:p w:rsidR="00D3577A" w:rsidRPr="00C27906" w:rsidRDefault="00D3577A" w:rsidP="00D3577A">
      <w:pPr>
        <w:spacing w:line="360" w:lineRule="auto"/>
        <w:jc w:val="both"/>
        <w:rPr>
          <w:rFonts w:ascii="Arial" w:hAnsi="Arial" w:cs="Arial"/>
        </w:rPr>
      </w:pPr>
      <w:r w:rsidRPr="00C27906">
        <w:rPr>
          <w:rFonts w:ascii="Arial" w:hAnsi="Arial" w:cs="Arial"/>
        </w:rPr>
        <w:t xml:space="preserve">We hereby extend our full guarantee and warranty as per Clause 15 of the General Conditions of Contract for the goods offered for supply by the above firm against this Invitation for Bids. </w:t>
      </w:r>
    </w:p>
    <w:p w:rsidR="00D3577A" w:rsidRPr="00C27906" w:rsidRDefault="00D3577A" w:rsidP="00D3577A">
      <w:pPr>
        <w:jc w:val="right"/>
        <w:rPr>
          <w:rFonts w:ascii="Arial" w:hAnsi="Arial" w:cs="Arial"/>
        </w:rPr>
      </w:pPr>
    </w:p>
    <w:p w:rsidR="00D3577A" w:rsidRPr="00C27906" w:rsidRDefault="00D3577A" w:rsidP="00D3577A">
      <w:pPr>
        <w:jc w:val="right"/>
        <w:rPr>
          <w:rFonts w:ascii="Arial" w:hAnsi="Arial" w:cs="Arial"/>
        </w:rPr>
      </w:pPr>
    </w:p>
    <w:p w:rsidR="00BF5368" w:rsidRPr="00C27906" w:rsidRDefault="00BF5368" w:rsidP="00BF5368">
      <w:pPr>
        <w:rPr>
          <w:rFonts w:ascii="Arial" w:hAnsi="Arial" w:cs="Arial"/>
        </w:rPr>
      </w:pPr>
    </w:p>
    <w:p w:rsidR="00BF5368" w:rsidRPr="00C27906" w:rsidRDefault="00BF5368" w:rsidP="00BF5368">
      <w:pPr>
        <w:rPr>
          <w:rFonts w:ascii="Arial" w:hAnsi="Arial" w:cs="Arial"/>
        </w:rPr>
      </w:pPr>
    </w:p>
    <w:p w:rsidR="00D3577A" w:rsidRPr="00C27906" w:rsidRDefault="00D3577A" w:rsidP="00BF5368">
      <w:pPr>
        <w:ind w:left="4320" w:firstLine="720"/>
        <w:rPr>
          <w:rFonts w:ascii="Arial" w:hAnsi="Arial" w:cs="Arial"/>
        </w:rPr>
      </w:pPr>
      <w:r w:rsidRPr="00C27906">
        <w:rPr>
          <w:rFonts w:ascii="Arial" w:hAnsi="Arial" w:cs="Arial"/>
        </w:rPr>
        <w:t>Signature: -----------------------------------.</w:t>
      </w:r>
    </w:p>
    <w:p w:rsidR="00D3577A" w:rsidRPr="00C27906" w:rsidRDefault="00D3577A" w:rsidP="00D3577A">
      <w:pPr>
        <w:jc w:val="right"/>
        <w:rPr>
          <w:rFonts w:ascii="Arial" w:hAnsi="Arial" w:cs="Arial"/>
        </w:rPr>
      </w:pPr>
    </w:p>
    <w:p w:rsidR="00D3577A" w:rsidRPr="00C27906" w:rsidRDefault="00D3577A" w:rsidP="00D3577A">
      <w:pPr>
        <w:jc w:val="right"/>
        <w:rPr>
          <w:rFonts w:ascii="Arial" w:hAnsi="Arial" w:cs="Arial"/>
        </w:rPr>
      </w:pPr>
    </w:p>
    <w:p w:rsidR="00D3577A" w:rsidRPr="00C27906" w:rsidRDefault="00D3577A" w:rsidP="00BF5368">
      <w:pPr>
        <w:ind w:left="4320" w:firstLine="720"/>
        <w:rPr>
          <w:rFonts w:ascii="Arial" w:hAnsi="Arial" w:cs="Arial"/>
        </w:rPr>
      </w:pPr>
      <w:r w:rsidRPr="00C27906">
        <w:rPr>
          <w:rFonts w:ascii="Arial" w:hAnsi="Arial" w:cs="Arial"/>
        </w:rPr>
        <w:t>Designation: --------------------------------</w:t>
      </w:r>
    </w:p>
    <w:p w:rsidR="00D3577A" w:rsidRPr="00C27906" w:rsidRDefault="00D3577A" w:rsidP="00D3577A">
      <w:pPr>
        <w:jc w:val="right"/>
        <w:rPr>
          <w:rFonts w:ascii="Arial" w:hAnsi="Arial" w:cs="Arial"/>
        </w:rPr>
      </w:pPr>
    </w:p>
    <w:p w:rsidR="00D3577A" w:rsidRPr="00C27906" w:rsidRDefault="00D3577A" w:rsidP="00D3577A">
      <w:pPr>
        <w:jc w:val="right"/>
        <w:rPr>
          <w:rFonts w:ascii="Arial" w:hAnsi="Arial" w:cs="Arial"/>
        </w:rPr>
      </w:pPr>
    </w:p>
    <w:p w:rsidR="00F04E26" w:rsidRPr="00C27906" w:rsidRDefault="00D3577A" w:rsidP="00BF5368">
      <w:pPr>
        <w:ind w:left="4320" w:firstLine="720"/>
        <w:rPr>
          <w:rFonts w:ascii="Arial" w:hAnsi="Arial" w:cs="Arial"/>
        </w:rPr>
      </w:pPr>
      <w:r w:rsidRPr="00C27906">
        <w:rPr>
          <w:rFonts w:ascii="Arial" w:hAnsi="Arial" w:cs="Arial"/>
        </w:rPr>
        <w:t>Official Stamp: -----------------------------</w:t>
      </w:r>
    </w:p>
    <w:p w:rsidR="00BF5368" w:rsidRPr="00C27906" w:rsidRDefault="00BF5368">
      <w:pPr>
        <w:spacing w:after="200" w:line="276" w:lineRule="auto"/>
        <w:rPr>
          <w:rFonts w:ascii="Arial" w:hAnsi="Arial" w:cs="Arial"/>
        </w:rPr>
      </w:pPr>
      <w:r w:rsidRPr="00C27906">
        <w:rPr>
          <w:rFonts w:ascii="Arial" w:hAnsi="Arial" w:cs="Arial"/>
        </w:rPr>
        <w:br w:type="page"/>
      </w:r>
    </w:p>
    <w:p w:rsidR="00BF5368" w:rsidRPr="00C27906" w:rsidRDefault="00BF5368" w:rsidP="00BF5368">
      <w:pPr>
        <w:pStyle w:val="Heading3"/>
        <w:rPr>
          <w:rFonts w:ascii="Arial" w:hAnsi="Arial" w:cs="Arial"/>
          <w:color w:val="auto"/>
          <w:sz w:val="28"/>
          <w:szCs w:val="28"/>
        </w:rPr>
      </w:pPr>
      <w:bookmarkStart w:id="45" w:name="_Toc326764893"/>
      <w:r w:rsidRPr="00C27906">
        <w:rPr>
          <w:rFonts w:ascii="Arial" w:hAnsi="Arial" w:cs="Arial"/>
          <w:color w:val="auto"/>
          <w:sz w:val="28"/>
          <w:szCs w:val="28"/>
        </w:rPr>
        <w:lastRenderedPageBreak/>
        <w:t>BID FORM 4</w:t>
      </w:r>
      <w:bookmarkEnd w:id="45"/>
    </w:p>
    <w:p w:rsidR="00BF5368" w:rsidRPr="00C27906" w:rsidRDefault="00BF5368" w:rsidP="00BF5368">
      <w:pPr>
        <w:rPr>
          <w:rFonts w:ascii="Arial" w:hAnsi="Arial" w:cs="Arial"/>
        </w:rPr>
      </w:pPr>
    </w:p>
    <w:p w:rsidR="00BF5368" w:rsidRPr="00C27906" w:rsidRDefault="00BF5368" w:rsidP="00BF5368">
      <w:pPr>
        <w:jc w:val="center"/>
        <w:rPr>
          <w:rFonts w:ascii="Arial" w:hAnsi="Arial" w:cs="Arial"/>
          <w:b/>
          <w:bCs/>
          <w:sz w:val="44"/>
          <w:szCs w:val="44"/>
        </w:rPr>
      </w:pPr>
      <w:r w:rsidRPr="00C27906">
        <w:rPr>
          <w:rFonts w:ascii="Arial" w:hAnsi="Arial" w:cs="Arial"/>
          <w:b/>
          <w:bCs/>
        </w:rPr>
        <w:t>Firm’s Past Performance</w:t>
      </w:r>
      <w:r w:rsidRPr="00C27906">
        <w:rPr>
          <w:rStyle w:val="FootnoteReference"/>
          <w:rFonts w:ascii="Arial" w:hAnsi="Arial" w:cs="Arial"/>
          <w:b/>
          <w:bCs/>
          <w:sz w:val="18"/>
          <w:szCs w:val="18"/>
        </w:rPr>
        <w:footnoteReference w:id="5"/>
      </w:r>
      <w:r w:rsidRPr="00C27906">
        <w:rPr>
          <w:rFonts w:ascii="Arial" w:hAnsi="Arial" w:cs="Arial"/>
          <w:b/>
          <w:bCs/>
          <w:sz w:val="18"/>
          <w:szCs w:val="18"/>
        </w:rPr>
        <w:t>.</w:t>
      </w:r>
    </w:p>
    <w:p w:rsidR="00BF5368" w:rsidRPr="00C27906" w:rsidRDefault="00BF5368" w:rsidP="00BF5368">
      <w:pPr>
        <w:rPr>
          <w:rFonts w:ascii="Arial" w:hAnsi="Arial" w:cs="Arial"/>
        </w:rPr>
      </w:pPr>
      <w:r w:rsidRPr="00C27906">
        <w:rPr>
          <w:rFonts w:ascii="Arial" w:hAnsi="Arial" w:cs="Arial"/>
        </w:rPr>
        <w:t>Name of the Firm:</w:t>
      </w:r>
    </w:p>
    <w:p w:rsidR="00BF5368" w:rsidRPr="00C27906" w:rsidRDefault="00BF5368" w:rsidP="00BF5368">
      <w:pPr>
        <w:rPr>
          <w:rFonts w:ascii="Arial" w:hAnsi="Arial" w:cs="Arial"/>
        </w:rPr>
      </w:pPr>
    </w:p>
    <w:p w:rsidR="00BF5368" w:rsidRPr="00C27906" w:rsidRDefault="00BF5368" w:rsidP="00BF5368">
      <w:pPr>
        <w:rPr>
          <w:rFonts w:ascii="Arial" w:hAnsi="Arial" w:cs="Arial"/>
        </w:rPr>
      </w:pPr>
      <w:r w:rsidRPr="00C27906">
        <w:rPr>
          <w:rFonts w:ascii="Arial" w:hAnsi="Arial" w:cs="Arial"/>
        </w:rPr>
        <w:t>Bid Reference No:</w:t>
      </w:r>
    </w:p>
    <w:p w:rsidR="00BF5368" w:rsidRPr="00C27906" w:rsidRDefault="00BF5368" w:rsidP="00BF5368">
      <w:pPr>
        <w:rPr>
          <w:rFonts w:ascii="Arial" w:hAnsi="Arial" w:cs="Arial"/>
        </w:rPr>
      </w:pPr>
    </w:p>
    <w:p w:rsidR="00BF5368" w:rsidRPr="00C27906" w:rsidRDefault="00BF5368" w:rsidP="00BF5368">
      <w:pPr>
        <w:rPr>
          <w:rFonts w:ascii="Arial" w:hAnsi="Arial" w:cs="Arial"/>
        </w:rPr>
      </w:pPr>
      <w:r w:rsidRPr="00C27906">
        <w:rPr>
          <w:rFonts w:ascii="Arial" w:hAnsi="Arial" w:cs="Arial"/>
        </w:rPr>
        <w:t xml:space="preserve">Date of opening of Bid: </w:t>
      </w:r>
    </w:p>
    <w:p w:rsidR="00BF5368" w:rsidRPr="00C27906" w:rsidRDefault="00BF5368" w:rsidP="00BF5368">
      <w:pPr>
        <w:rPr>
          <w:rFonts w:ascii="Arial" w:hAnsi="Arial" w:cs="Arial"/>
        </w:rPr>
      </w:pPr>
    </w:p>
    <w:p w:rsidR="00BF5368" w:rsidRPr="00C27906" w:rsidRDefault="00BF5368" w:rsidP="00BF5368">
      <w:pPr>
        <w:rPr>
          <w:rFonts w:ascii="Arial" w:hAnsi="Arial" w:cs="Arial"/>
        </w:rPr>
      </w:pPr>
      <w:r w:rsidRPr="00C27906">
        <w:rPr>
          <w:rFonts w:ascii="Arial" w:hAnsi="Arial" w:cs="Arial"/>
        </w:rPr>
        <w:t>Assessment Period: (One Year as per Evaluation Criteria)</w:t>
      </w:r>
    </w:p>
    <w:p w:rsidR="00BF5368" w:rsidRPr="00C27906" w:rsidRDefault="00BF5368" w:rsidP="00BF5368">
      <w:pPr>
        <w:rPr>
          <w:rFonts w:ascii="Arial" w:hAnsi="Arial" w:cs="Arial"/>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2"/>
        <w:gridCol w:w="1363"/>
        <w:gridCol w:w="1465"/>
        <w:gridCol w:w="1144"/>
        <w:gridCol w:w="1472"/>
        <w:gridCol w:w="1648"/>
      </w:tblGrid>
      <w:tr w:rsidR="00BF5368" w:rsidRPr="00C27906" w:rsidTr="00AD762D">
        <w:tc>
          <w:tcPr>
            <w:tcW w:w="2405" w:type="dxa"/>
          </w:tcPr>
          <w:p w:rsidR="00BF5368" w:rsidRPr="00C27906" w:rsidRDefault="00BF5368" w:rsidP="00AD762D">
            <w:pPr>
              <w:rPr>
                <w:rFonts w:ascii="Arial" w:hAnsi="Arial" w:cs="Arial"/>
              </w:rPr>
            </w:pPr>
            <w:r w:rsidRPr="00C27906">
              <w:rPr>
                <w:rFonts w:ascii="Arial" w:hAnsi="Arial" w:cs="Arial"/>
                <w:sz w:val="22"/>
                <w:szCs w:val="22"/>
              </w:rPr>
              <w:t>Name of the Purchaser/Institution</w:t>
            </w:r>
          </w:p>
        </w:tc>
        <w:tc>
          <w:tcPr>
            <w:tcW w:w="1379" w:type="dxa"/>
          </w:tcPr>
          <w:p w:rsidR="00BF5368" w:rsidRPr="00C27906" w:rsidRDefault="00BF5368" w:rsidP="00AD762D">
            <w:pPr>
              <w:rPr>
                <w:rFonts w:ascii="Arial" w:hAnsi="Arial" w:cs="Arial"/>
              </w:rPr>
            </w:pPr>
            <w:r w:rsidRPr="00C27906">
              <w:rPr>
                <w:rFonts w:ascii="Arial" w:hAnsi="Arial" w:cs="Arial"/>
                <w:sz w:val="22"/>
                <w:szCs w:val="22"/>
              </w:rPr>
              <w:t>Purchase Order No.</w:t>
            </w:r>
          </w:p>
        </w:tc>
        <w:tc>
          <w:tcPr>
            <w:tcW w:w="1476" w:type="dxa"/>
          </w:tcPr>
          <w:p w:rsidR="00BF5368" w:rsidRPr="00C27906" w:rsidRDefault="00BF5368" w:rsidP="00AD762D">
            <w:pPr>
              <w:rPr>
                <w:rFonts w:ascii="Arial" w:hAnsi="Arial" w:cs="Arial"/>
              </w:rPr>
            </w:pPr>
            <w:r w:rsidRPr="00C27906">
              <w:rPr>
                <w:rFonts w:ascii="Arial" w:hAnsi="Arial" w:cs="Arial"/>
                <w:sz w:val="22"/>
                <w:szCs w:val="22"/>
              </w:rPr>
              <w:t>Description Of Order</w:t>
            </w:r>
          </w:p>
        </w:tc>
        <w:tc>
          <w:tcPr>
            <w:tcW w:w="1171" w:type="dxa"/>
          </w:tcPr>
          <w:p w:rsidR="00BF5368" w:rsidRPr="00C27906" w:rsidRDefault="00BF5368" w:rsidP="00AD762D">
            <w:pPr>
              <w:rPr>
                <w:rFonts w:ascii="Arial" w:hAnsi="Arial" w:cs="Arial"/>
              </w:rPr>
            </w:pPr>
            <w:r w:rsidRPr="00C27906">
              <w:rPr>
                <w:rFonts w:ascii="Arial" w:hAnsi="Arial" w:cs="Arial"/>
                <w:sz w:val="22"/>
                <w:szCs w:val="22"/>
              </w:rPr>
              <w:t>Value of Order</w:t>
            </w:r>
          </w:p>
        </w:tc>
        <w:tc>
          <w:tcPr>
            <w:tcW w:w="1483" w:type="dxa"/>
          </w:tcPr>
          <w:p w:rsidR="00BF5368" w:rsidRPr="00C27906" w:rsidRDefault="00BF5368" w:rsidP="00AD762D">
            <w:pPr>
              <w:rPr>
                <w:rFonts w:ascii="Arial" w:hAnsi="Arial" w:cs="Arial"/>
              </w:rPr>
            </w:pPr>
            <w:r w:rsidRPr="00C27906">
              <w:rPr>
                <w:rFonts w:ascii="Arial" w:hAnsi="Arial" w:cs="Arial"/>
                <w:sz w:val="22"/>
                <w:szCs w:val="22"/>
              </w:rPr>
              <w:t>Date of Completion</w:t>
            </w:r>
          </w:p>
        </w:tc>
        <w:tc>
          <w:tcPr>
            <w:tcW w:w="1662" w:type="dxa"/>
          </w:tcPr>
          <w:p w:rsidR="00BF5368" w:rsidRPr="00C27906" w:rsidRDefault="00BF5368" w:rsidP="00AD762D">
            <w:pPr>
              <w:rPr>
                <w:rFonts w:ascii="Arial" w:hAnsi="Arial" w:cs="Arial"/>
              </w:rPr>
            </w:pPr>
            <w:r w:rsidRPr="00C27906">
              <w:rPr>
                <w:rFonts w:ascii="Arial" w:hAnsi="Arial" w:cs="Arial"/>
                <w:sz w:val="22"/>
                <w:szCs w:val="22"/>
              </w:rPr>
              <w:t>Purchaser’s</w:t>
            </w:r>
            <w:r w:rsidRPr="00C27906">
              <w:rPr>
                <w:rStyle w:val="FootnoteReference"/>
                <w:rFonts w:ascii="Arial" w:hAnsi="Arial" w:cs="Arial"/>
                <w:sz w:val="22"/>
                <w:szCs w:val="22"/>
              </w:rPr>
              <w:footnoteReference w:id="6"/>
            </w:r>
          </w:p>
          <w:p w:rsidR="00BF5368" w:rsidRPr="00C27906" w:rsidRDefault="00BF5368" w:rsidP="00AD762D">
            <w:pPr>
              <w:rPr>
                <w:rFonts w:ascii="Arial" w:hAnsi="Arial" w:cs="Arial"/>
              </w:rPr>
            </w:pPr>
            <w:r w:rsidRPr="00C27906">
              <w:rPr>
                <w:rFonts w:ascii="Arial" w:hAnsi="Arial" w:cs="Arial"/>
                <w:sz w:val="22"/>
                <w:szCs w:val="22"/>
              </w:rPr>
              <w:t>Certificate</w:t>
            </w:r>
          </w:p>
        </w:tc>
      </w:tr>
      <w:tr w:rsidR="00BF5368" w:rsidRPr="00C27906" w:rsidTr="00AD762D">
        <w:tc>
          <w:tcPr>
            <w:tcW w:w="2405" w:type="dxa"/>
          </w:tcPr>
          <w:p w:rsidR="00BF5368" w:rsidRPr="00C27906" w:rsidRDefault="00BF5368" w:rsidP="00AD762D">
            <w:pPr>
              <w:rPr>
                <w:rFonts w:ascii="Arial" w:hAnsi="Arial" w:cs="Arial"/>
              </w:rPr>
            </w:pPr>
          </w:p>
          <w:p w:rsidR="00BF5368" w:rsidRPr="00C27906" w:rsidRDefault="00BF5368" w:rsidP="00AD762D">
            <w:pPr>
              <w:rPr>
                <w:rFonts w:ascii="Arial" w:hAnsi="Arial" w:cs="Arial"/>
              </w:rPr>
            </w:pPr>
          </w:p>
          <w:p w:rsidR="00BF5368" w:rsidRPr="00C27906" w:rsidRDefault="00BF5368" w:rsidP="00AD762D">
            <w:pPr>
              <w:rPr>
                <w:rFonts w:ascii="Arial" w:hAnsi="Arial" w:cs="Arial"/>
              </w:rPr>
            </w:pPr>
          </w:p>
        </w:tc>
        <w:tc>
          <w:tcPr>
            <w:tcW w:w="1379" w:type="dxa"/>
          </w:tcPr>
          <w:p w:rsidR="00BF5368" w:rsidRPr="00C27906" w:rsidRDefault="00BF5368" w:rsidP="00AD762D">
            <w:pPr>
              <w:rPr>
                <w:rFonts w:ascii="Arial" w:hAnsi="Arial" w:cs="Arial"/>
              </w:rPr>
            </w:pPr>
          </w:p>
        </w:tc>
        <w:tc>
          <w:tcPr>
            <w:tcW w:w="1476" w:type="dxa"/>
          </w:tcPr>
          <w:p w:rsidR="00BF5368" w:rsidRPr="00C27906" w:rsidRDefault="00BF5368" w:rsidP="00AD762D">
            <w:pPr>
              <w:rPr>
                <w:rFonts w:ascii="Arial" w:hAnsi="Arial" w:cs="Arial"/>
              </w:rPr>
            </w:pPr>
          </w:p>
        </w:tc>
        <w:tc>
          <w:tcPr>
            <w:tcW w:w="1171" w:type="dxa"/>
          </w:tcPr>
          <w:p w:rsidR="00BF5368" w:rsidRPr="00C27906" w:rsidRDefault="00BF5368" w:rsidP="00AD762D">
            <w:pPr>
              <w:rPr>
                <w:rFonts w:ascii="Arial" w:hAnsi="Arial" w:cs="Arial"/>
              </w:rPr>
            </w:pPr>
          </w:p>
        </w:tc>
        <w:tc>
          <w:tcPr>
            <w:tcW w:w="1483" w:type="dxa"/>
          </w:tcPr>
          <w:p w:rsidR="00BF5368" w:rsidRPr="00C27906" w:rsidRDefault="00BF5368" w:rsidP="00AD762D">
            <w:pPr>
              <w:rPr>
                <w:rFonts w:ascii="Arial" w:hAnsi="Arial" w:cs="Arial"/>
              </w:rPr>
            </w:pPr>
          </w:p>
        </w:tc>
        <w:tc>
          <w:tcPr>
            <w:tcW w:w="1662" w:type="dxa"/>
          </w:tcPr>
          <w:p w:rsidR="00BF5368" w:rsidRPr="00C27906" w:rsidRDefault="00BF5368" w:rsidP="00AD762D">
            <w:pPr>
              <w:rPr>
                <w:rFonts w:ascii="Arial" w:hAnsi="Arial" w:cs="Arial"/>
              </w:rPr>
            </w:pPr>
          </w:p>
        </w:tc>
      </w:tr>
      <w:tr w:rsidR="00BF5368" w:rsidRPr="00C27906" w:rsidTr="00AD762D">
        <w:tc>
          <w:tcPr>
            <w:tcW w:w="2405" w:type="dxa"/>
          </w:tcPr>
          <w:p w:rsidR="00BF5368" w:rsidRPr="00C27906" w:rsidRDefault="00BF5368" w:rsidP="00AD762D">
            <w:pPr>
              <w:rPr>
                <w:rFonts w:ascii="Arial" w:hAnsi="Arial" w:cs="Arial"/>
              </w:rPr>
            </w:pPr>
          </w:p>
          <w:p w:rsidR="00BF5368" w:rsidRPr="00C27906" w:rsidRDefault="00BF5368" w:rsidP="00AD762D">
            <w:pPr>
              <w:rPr>
                <w:rFonts w:ascii="Arial" w:hAnsi="Arial" w:cs="Arial"/>
              </w:rPr>
            </w:pPr>
          </w:p>
          <w:p w:rsidR="00BF5368" w:rsidRPr="00C27906" w:rsidRDefault="00BF5368" w:rsidP="00AD762D">
            <w:pPr>
              <w:rPr>
                <w:rFonts w:ascii="Arial" w:hAnsi="Arial" w:cs="Arial"/>
              </w:rPr>
            </w:pPr>
          </w:p>
        </w:tc>
        <w:tc>
          <w:tcPr>
            <w:tcW w:w="1379" w:type="dxa"/>
          </w:tcPr>
          <w:p w:rsidR="00BF5368" w:rsidRPr="00C27906" w:rsidRDefault="00BF5368" w:rsidP="00AD762D">
            <w:pPr>
              <w:rPr>
                <w:rFonts w:ascii="Arial" w:hAnsi="Arial" w:cs="Arial"/>
              </w:rPr>
            </w:pPr>
          </w:p>
        </w:tc>
        <w:tc>
          <w:tcPr>
            <w:tcW w:w="1476" w:type="dxa"/>
          </w:tcPr>
          <w:p w:rsidR="00BF5368" w:rsidRPr="00C27906" w:rsidRDefault="00BF5368" w:rsidP="00AD762D">
            <w:pPr>
              <w:rPr>
                <w:rFonts w:ascii="Arial" w:hAnsi="Arial" w:cs="Arial"/>
              </w:rPr>
            </w:pPr>
          </w:p>
        </w:tc>
        <w:tc>
          <w:tcPr>
            <w:tcW w:w="1171" w:type="dxa"/>
          </w:tcPr>
          <w:p w:rsidR="00BF5368" w:rsidRPr="00C27906" w:rsidRDefault="00BF5368" w:rsidP="00AD762D">
            <w:pPr>
              <w:rPr>
                <w:rFonts w:ascii="Arial" w:hAnsi="Arial" w:cs="Arial"/>
              </w:rPr>
            </w:pPr>
          </w:p>
        </w:tc>
        <w:tc>
          <w:tcPr>
            <w:tcW w:w="1483" w:type="dxa"/>
          </w:tcPr>
          <w:p w:rsidR="00BF5368" w:rsidRPr="00C27906" w:rsidRDefault="00BF5368" w:rsidP="00AD762D">
            <w:pPr>
              <w:rPr>
                <w:rFonts w:ascii="Arial" w:hAnsi="Arial" w:cs="Arial"/>
              </w:rPr>
            </w:pPr>
          </w:p>
        </w:tc>
        <w:tc>
          <w:tcPr>
            <w:tcW w:w="1662" w:type="dxa"/>
          </w:tcPr>
          <w:p w:rsidR="00BF5368" w:rsidRPr="00C27906" w:rsidRDefault="00BF5368" w:rsidP="00AD762D">
            <w:pPr>
              <w:rPr>
                <w:rFonts w:ascii="Arial" w:hAnsi="Arial" w:cs="Arial"/>
              </w:rPr>
            </w:pPr>
          </w:p>
        </w:tc>
      </w:tr>
      <w:tr w:rsidR="00BF5368" w:rsidRPr="00C27906" w:rsidTr="00AD762D">
        <w:tc>
          <w:tcPr>
            <w:tcW w:w="2405" w:type="dxa"/>
          </w:tcPr>
          <w:p w:rsidR="00BF5368" w:rsidRPr="00C27906" w:rsidRDefault="00BF5368" w:rsidP="00AD762D">
            <w:pPr>
              <w:rPr>
                <w:rFonts w:ascii="Arial" w:hAnsi="Arial" w:cs="Arial"/>
              </w:rPr>
            </w:pPr>
          </w:p>
          <w:p w:rsidR="00BF5368" w:rsidRPr="00C27906" w:rsidRDefault="00BF5368" w:rsidP="00AD762D">
            <w:pPr>
              <w:rPr>
                <w:rFonts w:ascii="Arial" w:hAnsi="Arial" w:cs="Arial"/>
              </w:rPr>
            </w:pPr>
          </w:p>
          <w:p w:rsidR="00BF5368" w:rsidRPr="00C27906" w:rsidRDefault="00BF5368" w:rsidP="00AD762D">
            <w:pPr>
              <w:rPr>
                <w:rFonts w:ascii="Arial" w:hAnsi="Arial" w:cs="Arial"/>
              </w:rPr>
            </w:pPr>
          </w:p>
        </w:tc>
        <w:tc>
          <w:tcPr>
            <w:tcW w:w="1379" w:type="dxa"/>
          </w:tcPr>
          <w:p w:rsidR="00BF5368" w:rsidRPr="00C27906" w:rsidRDefault="00BF5368" w:rsidP="00AD762D">
            <w:pPr>
              <w:rPr>
                <w:rFonts w:ascii="Arial" w:hAnsi="Arial" w:cs="Arial"/>
              </w:rPr>
            </w:pPr>
          </w:p>
        </w:tc>
        <w:tc>
          <w:tcPr>
            <w:tcW w:w="1476" w:type="dxa"/>
          </w:tcPr>
          <w:p w:rsidR="00BF5368" w:rsidRPr="00C27906" w:rsidRDefault="00BF5368" w:rsidP="00AD762D">
            <w:pPr>
              <w:rPr>
                <w:rFonts w:ascii="Arial" w:hAnsi="Arial" w:cs="Arial"/>
              </w:rPr>
            </w:pPr>
          </w:p>
        </w:tc>
        <w:tc>
          <w:tcPr>
            <w:tcW w:w="1171" w:type="dxa"/>
          </w:tcPr>
          <w:p w:rsidR="00BF5368" w:rsidRPr="00C27906" w:rsidRDefault="00BF5368" w:rsidP="00AD762D">
            <w:pPr>
              <w:rPr>
                <w:rFonts w:ascii="Arial" w:hAnsi="Arial" w:cs="Arial"/>
              </w:rPr>
            </w:pPr>
          </w:p>
        </w:tc>
        <w:tc>
          <w:tcPr>
            <w:tcW w:w="1483" w:type="dxa"/>
          </w:tcPr>
          <w:p w:rsidR="00BF5368" w:rsidRPr="00C27906" w:rsidRDefault="00BF5368" w:rsidP="00AD762D">
            <w:pPr>
              <w:rPr>
                <w:rFonts w:ascii="Arial" w:hAnsi="Arial" w:cs="Arial"/>
              </w:rPr>
            </w:pPr>
          </w:p>
        </w:tc>
        <w:tc>
          <w:tcPr>
            <w:tcW w:w="1662" w:type="dxa"/>
          </w:tcPr>
          <w:p w:rsidR="00BF5368" w:rsidRPr="00C27906" w:rsidRDefault="00BF5368" w:rsidP="00AD762D">
            <w:pPr>
              <w:rPr>
                <w:rFonts w:ascii="Arial" w:hAnsi="Arial" w:cs="Arial"/>
              </w:rPr>
            </w:pPr>
          </w:p>
        </w:tc>
      </w:tr>
      <w:tr w:rsidR="00BF5368" w:rsidRPr="00C27906" w:rsidTr="00AD762D">
        <w:tc>
          <w:tcPr>
            <w:tcW w:w="2405" w:type="dxa"/>
          </w:tcPr>
          <w:p w:rsidR="00BF5368" w:rsidRPr="00C27906" w:rsidRDefault="00BF5368" w:rsidP="00AD762D">
            <w:pPr>
              <w:rPr>
                <w:rFonts w:ascii="Arial" w:hAnsi="Arial" w:cs="Arial"/>
              </w:rPr>
            </w:pPr>
          </w:p>
          <w:p w:rsidR="00BF5368" w:rsidRPr="00C27906" w:rsidRDefault="00BF5368" w:rsidP="00AD762D">
            <w:pPr>
              <w:rPr>
                <w:rFonts w:ascii="Arial" w:hAnsi="Arial" w:cs="Arial"/>
              </w:rPr>
            </w:pPr>
          </w:p>
          <w:p w:rsidR="00BF5368" w:rsidRPr="00C27906" w:rsidRDefault="00BF5368" w:rsidP="00AD762D">
            <w:pPr>
              <w:rPr>
                <w:rFonts w:ascii="Arial" w:hAnsi="Arial" w:cs="Arial"/>
              </w:rPr>
            </w:pPr>
          </w:p>
          <w:p w:rsidR="00BF5368" w:rsidRPr="00C27906" w:rsidRDefault="00BF5368" w:rsidP="00AD762D">
            <w:pPr>
              <w:rPr>
                <w:rFonts w:ascii="Arial" w:hAnsi="Arial" w:cs="Arial"/>
              </w:rPr>
            </w:pPr>
          </w:p>
        </w:tc>
        <w:tc>
          <w:tcPr>
            <w:tcW w:w="1379" w:type="dxa"/>
          </w:tcPr>
          <w:p w:rsidR="00BF5368" w:rsidRPr="00C27906" w:rsidRDefault="00BF5368" w:rsidP="00AD762D">
            <w:pPr>
              <w:rPr>
                <w:rFonts w:ascii="Arial" w:hAnsi="Arial" w:cs="Arial"/>
              </w:rPr>
            </w:pPr>
          </w:p>
        </w:tc>
        <w:tc>
          <w:tcPr>
            <w:tcW w:w="1476" w:type="dxa"/>
          </w:tcPr>
          <w:p w:rsidR="00BF5368" w:rsidRPr="00C27906" w:rsidRDefault="00BF5368" w:rsidP="00AD762D">
            <w:pPr>
              <w:rPr>
                <w:rFonts w:ascii="Arial" w:hAnsi="Arial" w:cs="Arial"/>
              </w:rPr>
            </w:pPr>
          </w:p>
        </w:tc>
        <w:tc>
          <w:tcPr>
            <w:tcW w:w="1171" w:type="dxa"/>
          </w:tcPr>
          <w:p w:rsidR="00BF5368" w:rsidRPr="00C27906" w:rsidRDefault="00BF5368" w:rsidP="00AD762D">
            <w:pPr>
              <w:rPr>
                <w:rFonts w:ascii="Arial" w:hAnsi="Arial" w:cs="Arial"/>
              </w:rPr>
            </w:pPr>
          </w:p>
        </w:tc>
        <w:tc>
          <w:tcPr>
            <w:tcW w:w="1483" w:type="dxa"/>
          </w:tcPr>
          <w:p w:rsidR="00BF5368" w:rsidRPr="00C27906" w:rsidRDefault="00BF5368" w:rsidP="00AD762D">
            <w:pPr>
              <w:rPr>
                <w:rFonts w:ascii="Arial" w:hAnsi="Arial" w:cs="Arial"/>
              </w:rPr>
            </w:pPr>
          </w:p>
        </w:tc>
        <w:tc>
          <w:tcPr>
            <w:tcW w:w="1662" w:type="dxa"/>
          </w:tcPr>
          <w:p w:rsidR="00BF5368" w:rsidRPr="00C27906" w:rsidRDefault="00BF5368" w:rsidP="00AD762D">
            <w:pPr>
              <w:rPr>
                <w:rFonts w:ascii="Arial" w:hAnsi="Arial" w:cs="Arial"/>
              </w:rPr>
            </w:pPr>
          </w:p>
        </w:tc>
      </w:tr>
      <w:tr w:rsidR="00BF5368" w:rsidRPr="00C27906" w:rsidTr="00AD762D">
        <w:tc>
          <w:tcPr>
            <w:tcW w:w="2405" w:type="dxa"/>
          </w:tcPr>
          <w:p w:rsidR="00BF5368" w:rsidRPr="00C27906" w:rsidRDefault="00BF5368" w:rsidP="00AD762D">
            <w:pPr>
              <w:rPr>
                <w:rFonts w:ascii="Arial" w:hAnsi="Arial" w:cs="Arial"/>
              </w:rPr>
            </w:pPr>
          </w:p>
          <w:p w:rsidR="00BF5368" w:rsidRPr="00C27906" w:rsidRDefault="00BF5368" w:rsidP="00AD762D">
            <w:pPr>
              <w:rPr>
                <w:rFonts w:ascii="Arial" w:hAnsi="Arial" w:cs="Arial"/>
              </w:rPr>
            </w:pPr>
          </w:p>
          <w:p w:rsidR="00BF5368" w:rsidRPr="00C27906" w:rsidRDefault="00BF5368" w:rsidP="00AD762D">
            <w:pPr>
              <w:rPr>
                <w:rFonts w:ascii="Arial" w:hAnsi="Arial" w:cs="Arial"/>
              </w:rPr>
            </w:pPr>
          </w:p>
          <w:p w:rsidR="00BF5368" w:rsidRPr="00C27906" w:rsidRDefault="00BF5368" w:rsidP="00AD762D">
            <w:pPr>
              <w:rPr>
                <w:rFonts w:ascii="Arial" w:hAnsi="Arial" w:cs="Arial"/>
              </w:rPr>
            </w:pPr>
          </w:p>
        </w:tc>
        <w:tc>
          <w:tcPr>
            <w:tcW w:w="1379" w:type="dxa"/>
          </w:tcPr>
          <w:p w:rsidR="00BF5368" w:rsidRPr="00C27906" w:rsidRDefault="00BF5368" w:rsidP="00AD762D">
            <w:pPr>
              <w:rPr>
                <w:rFonts w:ascii="Arial" w:hAnsi="Arial" w:cs="Arial"/>
              </w:rPr>
            </w:pPr>
          </w:p>
        </w:tc>
        <w:tc>
          <w:tcPr>
            <w:tcW w:w="1476" w:type="dxa"/>
          </w:tcPr>
          <w:p w:rsidR="00BF5368" w:rsidRPr="00C27906" w:rsidRDefault="00BF5368" w:rsidP="00AD762D">
            <w:pPr>
              <w:rPr>
                <w:rFonts w:ascii="Arial" w:hAnsi="Arial" w:cs="Arial"/>
              </w:rPr>
            </w:pPr>
          </w:p>
        </w:tc>
        <w:tc>
          <w:tcPr>
            <w:tcW w:w="1171" w:type="dxa"/>
          </w:tcPr>
          <w:p w:rsidR="00BF5368" w:rsidRPr="00C27906" w:rsidRDefault="00BF5368" w:rsidP="00AD762D">
            <w:pPr>
              <w:rPr>
                <w:rFonts w:ascii="Arial" w:hAnsi="Arial" w:cs="Arial"/>
              </w:rPr>
            </w:pPr>
          </w:p>
        </w:tc>
        <w:tc>
          <w:tcPr>
            <w:tcW w:w="1483" w:type="dxa"/>
          </w:tcPr>
          <w:p w:rsidR="00BF5368" w:rsidRPr="00C27906" w:rsidRDefault="00BF5368" w:rsidP="00AD762D">
            <w:pPr>
              <w:rPr>
                <w:rFonts w:ascii="Arial" w:hAnsi="Arial" w:cs="Arial"/>
              </w:rPr>
            </w:pPr>
          </w:p>
        </w:tc>
        <w:tc>
          <w:tcPr>
            <w:tcW w:w="1662" w:type="dxa"/>
          </w:tcPr>
          <w:p w:rsidR="00BF5368" w:rsidRPr="00C27906" w:rsidRDefault="00BF5368" w:rsidP="00AD762D">
            <w:pPr>
              <w:rPr>
                <w:rFonts w:ascii="Arial" w:hAnsi="Arial" w:cs="Arial"/>
              </w:rPr>
            </w:pPr>
          </w:p>
        </w:tc>
      </w:tr>
      <w:tr w:rsidR="00BF5368" w:rsidRPr="00C27906" w:rsidTr="00AD762D">
        <w:tc>
          <w:tcPr>
            <w:tcW w:w="2405" w:type="dxa"/>
          </w:tcPr>
          <w:p w:rsidR="00BF5368" w:rsidRPr="00C27906" w:rsidRDefault="00BF5368" w:rsidP="00AD762D">
            <w:pPr>
              <w:rPr>
                <w:rFonts w:ascii="Arial" w:hAnsi="Arial" w:cs="Arial"/>
              </w:rPr>
            </w:pPr>
          </w:p>
          <w:p w:rsidR="00BF5368" w:rsidRPr="00C27906" w:rsidRDefault="00BF5368" w:rsidP="00AD762D">
            <w:pPr>
              <w:rPr>
                <w:rFonts w:ascii="Arial" w:hAnsi="Arial" w:cs="Arial"/>
              </w:rPr>
            </w:pPr>
          </w:p>
          <w:p w:rsidR="00BF5368" w:rsidRPr="00C27906" w:rsidRDefault="00BF5368" w:rsidP="00AD762D">
            <w:pPr>
              <w:rPr>
                <w:rFonts w:ascii="Arial" w:hAnsi="Arial" w:cs="Arial"/>
              </w:rPr>
            </w:pPr>
          </w:p>
        </w:tc>
        <w:tc>
          <w:tcPr>
            <w:tcW w:w="1379" w:type="dxa"/>
          </w:tcPr>
          <w:p w:rsidR="00BF5368" w:rsidRPr="00C27906" w:rsidRDefault="00BF5368" w:rsidP="00AD762D">
            <w:pPr>
              <w:rPr>
                <w:rFonts w:ascii="Arial" w:hAnsi="Arial" w:cs="Arial"/>
              </w:rPr>
            </w:pPr>
          </w:p>
        </w:tc>
        <w:tc>
          <w:tcPr>
            <w:tcW w:w="1476" w:type="dxa"/>
          </w:tcPr>
          <w:p w:rsidR="00BF5368" w:rsidRPr="00C27906" w:rsidRDefault="00BF5368" w:rsidP="00AD762D">
            <w:pPr>
              <w:rPr>
                <w:rFonts w:ascii="Arial" w:hAnsi="Arial" w:cs="Arial"/>
              </w:rPr>
            </w:pPr>
          </w:p>
        </w:tc>
        <w:tc>
          <w:tcPr>
            <w:tcW w:w="1171" w:type="dxa"/>
          </w:tcPr>
          <w:p w:rsidR="00BF5368" w:rsidRPr="00C27906" w:rsidRDefault="00BF5368" w:rsidP="00AD762D">
            <w:pPr>
              <w:rPr>
                <w:rFonts w:ascii="Arial" w:hAnsi="Arial" w:cs="Arial"/>
              </w:rPr>
            </w:pPr>
          </w:p>
        </w:tc>
        <w:tc>
          <w:tcPr>
            <w:tcW w:w="1483" w:type="dxa"/>
          </w:tcPr>
          <w:p w:rsidR="00BF5368" w:rsidRPr="00C27906" w:rsidRDefault="00BF5368" w:rsidP="00AD762D">
            <w:pPr>
              <w:rPr>
                <w:rFonts w:ascii="Arial" w:hAnsi="Arial" w:cs="Arial"/>
              </w:rPr>
            </w:pPr>
          </w:p>
        </w:tc>
        <w:tc>
          <w:tcPr>
            <w:tcW w:w="1662" w:type="dxa"/>
          </w:tcPr>
          <w:p w:rsidR="00BF5368" w:rsidRPr="00C27906" w:rsidRDefault="00BF5368" w:rsidP="00AD762D">
            <w:pPr>
              <w:rPr>
                <w:rFonts w:ascii="Arial" w:hAnsi="Arial" w:cs="Arial"/>
              </w:rPr>
            </w:pPr>
          </w:p>
        </w:tc>
      </w:tr>
    </w:tbl>
    <w:p w:rsidR="00BF5368" w:rsidRPr="00C27906" w:rsidRDefault="00BF5368" w:rsidP="00BF5368">
      <w:pPr>
        <w:rPr>
          <w:rFonts w:ascii="Arial" w:hAnsi="Arial" w:cs="Arial"/>
        </w:rPr>
      </w:pPr>
    </w:p>
    <w:p w:rsidR="00BF5368" w:rsidRPr="00C27906" w:rsidRDefault="00BF5368" w:rsidP="00BF5368">
      <w:pPr>
        <w:rPr>
          <w:rFonts w:ascii="Arial" w:hAnsi="Arial" w:cs="Arial"/>
        </w:rPr>
      </w:pPr>
    </w:p>
    <w:p w:rsidR="00BF5368" w:rsidRPr="00C27906" w:rsidRDefault="00BF5368" w:rsidP="00BF5368">
      <w:pPr>
        <w:rPr>
          <w:rFonts w:ascii="Arial" w:hAnsi="Arial" w:cs="Arial"/>
        </w:rPr>
      </w:pPr>
    </w:p>
    <w:p w:rsidR="00BF5368" w:rsidRPr="00C27906" w:rsidRDefault="00BF5368" w:rsidP="00BF5368">
      <w:pPr>
        <w:rPr>
          <w:rFonts w:ascii="Arial" w:hAnsi="Arial" w:cs="Arial"/>
        </w:rPr>
      </w:pPr>
    </w:p>
    <w:p w:rsidR="00BF5368" w:rsidRPr="00C27906" w:rsidRDefault="00BF5368" w:rsidP="00BF5368">
      <w:pPr>
        <w:rPr>
          <w:rFonts w:ascii="Arial" w:hAnsi="Arial" w:cs="Arial"/>
        </w:rPr>
      </w:pPr>
    </w:p>
    <w:p w:rsidR="00BF5368" w:rsidRPr="00C27906" w:rsidRDefault="00BF5368" w:rsidP="00BF5368">
      <w:pPr>
        <w:rPr>
          <w:rFonts w:ascii="Arial" w:hAnsi="Arial" w:cs="Arial"/>
        </w:rPr>
      </w:pPr>
    </w:p>
    <w:p w:rsidR="00BF5368" w:rsidRPr="00C27906" w:rsidRDefault="00BF5368" w:rsidP="00BF5368">
      <w:pPr>
        <w:spacing w:after="200" w:line="276" w:lineRule="auto"/>
        <w:rPr>
          <w:rFonts w:ascii="Arial" w:hAnsi="Arial" w:cs="Arial"/>
          <w:b/>
          <w:bCs/>
        </w:rPr>
      </w:pPr>
      <w:r w:rsidRPr="00C27906">
        <w:rPr>
          <w:rFonts w:ascii="Arial" w:hAnsi="Arial" w:cs="Arial"/>
        </w:rPr>
        <w:br w:type="page"/>
      </w:r>
    </w:p>
    <w:p w:rsidR="00BF5368" w:rsidRPr="00C27906" w:rsidRDefault="00BF5368" w:rsidP="00BF5368">
      <w:pPr>
        <w:pStyle w:val="Heading3"/>
        <w:rPr>
          <w:rFonts w:ascii="Arial" w:hAnsi="Arial" w:cs="Arial"/>
          <w:color w:val="auto"/>
          <w:sz w:val="28"/>
          <w:szCs w:val="28"/>
        </w:rPr>
      </w:pPr>
      <w:bookmarkStart w:id="46" w:name="_Toc326764894"/>
      <w:r w:rsidRPr="00C27906">
        <w:rPr>
          <w:rFonts w:ascii="Arial" w:hAnsi="Arial" w:cs="Arial"/>
          <w:color w:val="auto"/>
          <w:sz w:val="28"/>
          <w:szCs w:val="28"/>
        </w:rPr>
        <w:lastRenderedPageBreak/>
        <w:t>BID FORM 5</w:t>
      </w:r>
      <w:bookmarkEnd w:id="46"/>
    </w:p>
    <w:p w:rsidR="00BF5368" w:rsidRPr="00C27906" w:rsidRDefault="00BF5368" w:rsidP="00BF5368">
      <w:pPr>
        <w:jc w:val="center"/>
        <w:rPr>
          <w:rFonts w:ascii="Arial" w:hAnsi="Arial" w:cs="Arial"/>
          <w:b/>
          <w:bCs/>
          <w:sz w:val="28"/>
          <w:szCs w:val="28"/>
        </w:rPr>
      </w:pPr>
      <w:r w:rsidRPr="00C27906">
        <w:rPr>
          <w:rFonts w:ascii="Arial" w:hAnsi="Arial" w:cs="Arial"/>
          <w:b/>
          <w:bCs/>
          <w:sz w:val="28"/>
          <w:szCs w:val="28"/>
        </w:rPr>
        <w:t>Price Schedule</w:t>
      </w:r>
    </w:p>
    <w:p w:rsidR="00BF5368" w:rsidRPr="00C27906" w:rsidRDefault="00BF5368" w:rsidP="00BF5368">
      <w:pPr>
        <w:jc w:val="center"/>
        <w:rPr>
          <w:rFonts w:ascii="Arial" w:hAnsi="Arial" w:cs="Arial"/>
          <w:bCs/>
          <w:sz w:val="28"/>
          <w:szCs w:val="28"/>
        </w:rPr>
      </w:pPr>
      <w:r w:rsidRPr="00C27906">
        <w:rPr>
          <w:rFonts w:ascii="Arial" w:hAnsi="Arial" w:cs="Arial"/>
          <w:bCs/>
          <w:sz w:val="28"/>
          <w:szCs w:val="28"/>
        </w:rPr>
        <w:t>(To be provided to the Procuring Entity)</w:t>
      </w:r>
    </w:p>
    <w:p w:rsidR="00BF5368" w:rsidRPr="00C27906" w:rsidRDefault="00BF5368" w:rsidP="00BF5368">
      <w:pPr>
        <w:rPr>
          <w:rFonts w:ascii="Arial" w:hAnsi="Arial" w:cs="Arial"/>
        </w:rPr>
      </w:pPr>
    </w:p>
    <w:p w:rsidR="00BF5368" w:rsidRPr="00C27906" w:rsidRDefault="00BF5368" w:rsidP="00BF5368">
      <w:pPr>
        <w:ind w:left="1440" w:hanging="1440"/>
        <w:rPr>
          <w:rFonts w:ascii="Arial" w:hAnsi="Arial" w:cs="Arial"/>
          <w:i/>
          <w:iCs/>
        </w:rPr>
      </w:pPr>
      <w:r w:rsidRPr="00C27906">
        <w:rPr>
          <w:rFonts w:ascii="Arial" w:hAnsi="Arial" w:cs="Arial"/>
          <w:i/>
          <w:iCs/>
        </w:rPr>
        <w:t xml:space="preserve">User Note: </w:t>
      </w:r>
      <w:r w:rsidRPr="00C27906">
        <w:rPr>
          <w:rFonts w:ascii="Arial" w:hAnsi="Arial" w:cs="Arial"/>
          <w:i/>
          <w:iCs/>
        </w:rPr>
        <w:tab/>
        <w:t xml:space="preserve">This form is to be filled by the Bidder and shall submit with Financial Bid to the </w:t>
      </w:r>
      <w:r w:rsidR="00255B87">
        <w:rPr>
          <w:rFonts w:ascii="Arial" w:hAnsi="Arial" w:cs="Arial"/>
          <w:i/>
          <w:iCs/>
        </w:rPr>
        <w:t xml:space="preserve">Director of IVC </w:t>
      </w:r>
      <w:r w:rsidR="0029636C">
        <w:rPr>
          <w:rFonts w:ascii="Arial" w:hAnsi="Arial" w:cs="Arial"/>
          <w:i/>
          <w:iCs/>
        </w:rPr>
        <w:t>P</w:t>
      </w:r>
      <w:r w:rsidR="00255B87">
        <w:rPr>
          <w:rFonts w:ascii="Arial" w:hAnsi="Arial" w:cs="Arial"/>
          <w:i/>
          <w:iCs/>
        </w:rPr>
        <w:t>rogram</w:t>
      </w:r>
      <w:r w:rsidR="0029636C">
        <w:rPr>
          <w:rFonts w:ascii="Arial" w:hAnsi="Arial" w:cs="Arial"/>
          <w:i/>
          <w:iCs/>
        </w:rPr>
        <w:t>-KP</w:t>
      </w:r>
    </w:p>
    <w:p w:rsidR="00BF5368" w:rsidRPr="00C27906" w:rsidRDefault="00BF5368" w:rsidP="0029636C">
      <w:pPr>
        <w:rPr>
          <w:rFonts w:ascii="Arial" w:hAnsi="Arial" w:cs="Arial"/>
          <w:i/>
          <w:iCs/>
        </w:rPr>
      </w:pPr>
    </w:p>
    <w:p w:rsidR="00BF5368" w:rsidRPr="00C27906" w:rsidRDefault="00BF5368" w:rsidP="00BF5368">
      <w:pPr>
        <w:ind w:left="1440" w:hanging="1440"/>
        <w:rPr>
          <w:rFonts w:ascii="Arial" w:hAnsi="Arial" w:cs="Arial"/>
          <w:i/>
          <w:iCs/>
        </w:rPr>
      </w:pPr>
    </w:p>
    <w:p w:rsidR="00BF5368" w:rsidRPr="00C27906" w:rsidRDefault="00BF5368" w:rsidP="00BF5368">
      <w:pPr>
        <w:ind w:left="1440" w:hanging="1440"/>
        <w:rPr>
          <w:rFonts w:ascii="Arial" w:hAnsi="Arial" w:cs="Arial"/>
        </w:rPr>
      </w:pPr>
      <w:r w:rsidRPr="00C27906">
        <w:rPr>
          <w:rFonts w:ascii="Arial" w:hAnsi="Arial" w:cs="Arial"/>
        </w:rPr>
        <w:t>Name of the Firm:</w:t>
      </w:r>
    </w:p>
    <w:p w:rsidR="00BF5368" w:rsidRPr="00C27906" w:rsidRDefault="00BF5368" w:rsidP="00BF5368">
      <w:pPr>
        <w:rPr>
          <w:rFonts w:ascii="Arial" w:hAnsi="Arial" w:cs="Arial"/>
        </w:rPr>
      </w:pPr>
    </w:p>
    <w:p w:rsidR="00BF5368" w:rsidRPr="00C27906" w:rsidRDefault="00BF5368" w:rsidP="00BF5368">
      <w:pPr>
        <w:rPr>
          <w:rFonts w:ascii="Arial" w:hAnsi="Arial" w:cs="Arial"/>
        </w:rPr>
      </w:pPr>
      <w:r w:rsidRPr="00C27906">
        <w:rPr>
          <w:rFonts w:ascii="Arial" w:hAnsi="Arial" w:cs="Arial"/>
        </w:rPr>
        <w:t>Bid.</w:t>
      </w:r>
      <w:r w:rsidR="00200738">
        <w:rPr>
          <w:rFonts w:ascii="Arial" w:hAnsi="Arial" w:cs="Arial"/>
        </w:rPr>
        <w:t xml:space="preserve"> </w:t>
      </w:r>
      <w:r w:rsidRPr="00C27906">
        <w:rPr>
          <w:rFonts w:ascii="Arial" w:hAnsi="Arial" w:cs="Arial"/>
        </w:rPr>
        <w:t>Ref.</w:t>
      </w:r>
      <w:r w:rsidR="00200738">
        <w:rPr>
          <w:rFonts w:ascii="Arial" w:hAnsi="Arial" w:cs="Arial"/>
        </w:rPr>
        <w:t xml:space="preserve"> </w:t>
      </w:r>
      <w:r w:rsidRPr="00C27906">
        <w:rPr>
          <w:rFonts w:ascii="Arial" w:hAnsi="Arial" w:cs="Arial"/>
        </w:rPr>
        <w:t>No:</w:t>
      </w:r>
    </w:p>
    <w:p w:rsidR="00BF5368" w:rsidRPr="00C27906" w:rsidRDefault="00BF5368" w:rsidP="00BF5368">
      <w:pPr>
        <w:rPr>
          <w:rFonts w:ascii="Arial" w:hAnsi="Arial" w:cs="Arial"/>
        </w:rPr>
      </w:pPr>
    </w:p>
    <w:p w:rsidR="00BF5368" w:rsidRPr="00C27906" w:rsidRDefault="00BF5368" w:rsidP="00BF5368">
      <w:pPr>
        <w:rPr>
          <w:rFonts w:ascii="Arial" w:hAnsi="Arial" w:cs="Arial"/>
          <w:sz w:val="40"/>
          <w:szCs w:val="40"/>
        </w:rPr>
      </w:pPr>
      <w:r w:rsidRPr="00C27906">
        <w:rPr>
          <w:rFonts w:ascii="Arial" w:hAnsi="Arial" w:cs="Arial"/>
        </w:rPr>
        <w:t>Date of opening of Bid.</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2789"/>
        <w:gridCol w:w="1800"/>
        <w:gridCol w:w="1620"/>
        <w:gridCol w:w="1890"/>
      </w:tblGrid>
      <w:tr w:rsidR="009D3BE3" w:rsidRPr="00C27906" w:rsidTr="009D3BE3">
        <w:trPr>
          <w:trHeight w:val="255"/>
        </w:trPr>
        <w:tc>
          <w:tcPr>
            <w:tcW w:w="647" w:type="dxa"/>
          </w:tcPr>
          <w:p w:rsidR="009D3BE3" w:rsidRPr="00C27906" w:rsidRDefault="009D3BE3" w:rsidP="00AD762D">
            <w:pPr>
              <w:jc w:val="center"/>
              <w:rPr>
                <w:rFonts w:ascii="Arial" w:hAnsi="Arial" w:cs="Arial"/>
              </w:rPr>
            </w:pPr>
            <w:r w:rsidRPr="00C27906">
              <w:rPr>
                <w:rFonts w:ascii="Arial" w:hAnsi="Arial" w:cs="Arial"/>
                <w:sz w:val="22"/>
                <w:szCs w:val="22"/>
              </w:rPr>
              <w:t>S. No.</w:t>
            </w:r>
          </w:p>
        </w:tc>
        <w:tc>
          <w:tcPr>
            <w:tcW w:w="2789" w:type="dxa"/>
          </w:tcPr>
          <w:p w:rsidR="009D3BE3" w:rsidRPr="00C27906" w:rsidRDefault="009D3BE3" w:rsidP="00AD762D">
            <w:pPr>
              <w:jc w:val="center"/>
              <w:rPr>
                <w:rFonts w:ascii="Arial" w:hAnsi="Arial" w:cs="Arial"/>
              </w:rPr>
            </w:pPr>
            <w:r w:rsidRPr="00C27906">
              <w:rPr>
                <w:rFonts w:ascii="Arial" w:hAnsi="Arial" w:cs="Arial"/>
                <w:sz w:val="22"/>
                <w:szCs w:val="22"/>
              </w:rPr>
              <w:t>Name of the Item</w:t>
            </w:r>
          </w:p>
        </w:tc>
        <w:tc>
          <w:tcPr>
            <w:tcW w:w="1800" w:type="dxa"/>
          </w:tcPr>
          <w:p w:rsidR="009D3BE3" w:rsidRPr="00C27906" w:rsidRDefault="009D3BE3" w:rsidP="00AD762D">
            <w:pPr>
              <w:jc w:val="center"/>
              <w:rPr>
                <w:rFonts w:ascii="Arial" w:hAnsi="Arial" w:cs="Arial"/>
              </w:rPr>
            </w:pPr>
            <w:r w:rsidRPr="00C27906">
              <w:rPr>
                <w:rFonts w:ascii="Arial" w:hAnsi="Arial" w:cs="Arial"/>
                <w:sz w:val="22"/>
                <w:szCs w:val="22"/>
              </w:rPr>
              <w:t>Unit Price (inclusive all applicable taxes)</w:t>
            </w:r>
          </w:p>
        </w:tc>
        <w:tc>
          <w:tcPr>
            <w:tcW w:w="1620" w:type="dxa"/>
          </w:tcPr>
          <w:p w:rsidR="009D3BE3" w:rsidRPr="00C27906" w:rsidRDefault="009D3BE3" w:rsidP="00AD762D">
            <w:pPr>
              <w:jc w:val="center"/>
              <w:rPr>
                <w:rFonts w:ascii="Arial" w:hAnsi="Arial" w:cs="Arial"/>
              </w:rPr>
            </w:pPr>
            <w:r w:rsidRPr="00C27906">
              <w:rPr>
                <w:rFonts w:ascii="Arial" w:hAnsi="Arial" w:cs="Arial"/>
                <w:sz w:val="22"/>
                <w:szCs w:val="22"/>
              </w:rPr>
              <w:t>No. of Units</w:t>
            </w:r>
          </w:p>
        </w:tc>
        <w:tc>
          <w:tcPr>
            <w:tcW w:w="1890" w:type="dxa"/>
          </w:tcPr>
          <w:p w:rsidR="009D3BE3" w:rsidRPr="00C27906" w:rsidRDefault="009D3BE3" w:rsidP="00AD762D">
            <w:pPr>
              <w:jc w:val="center"/>
              <w:rPr>
                <w:rFonts w:ascii="Arial" w:hAnsi="Arial" w:cs="Arial"/>
              </w:rPr>
            </w:pPr>
            <w:r w:rsidRPr="00C27906">
              <w:rPr>
                <w:rFonts w:ascii="Arial" w:hAnsi="Arial" w:cs="Arial"/>
                <w:sz w:val="22"/>
                <w:szCs w:val="22"/>
              </w:rPr>
              <w:t>Total Price</w:t>
            </w:r>
          </w:p>
        </w:tc>
      </w:tr>
      <w:tr w:rsidR="009D3BE3" w:rsidRPr="00C27906" w:rsidTr="009D3BE3">
        <w:trPr>
          <w:trHeight w:val="287"/>
        </w:trPr>
        <w:tc>
          <w:tcPr>
            <w:tcW w:w="647" w:type="dxa"/>
          </w:tcPr>
          <w:p w:rsidR="009D3BE3" w:rsidRPr="00C27906" w:rsidRDefault="009D3BE3" w:rsidP="00AD762D">
            <w:pPr>
              <w:jc w:val="center"/>
              <w:rPr>
                <w:rFonts w:ascii="Arial" w:hAnsi="Arial" w:cs="Arial"/>
              </w:rPr>
            </w:pPr>
            <w:r w:rsidRPr="00C27906">
              <w:rPr>
                <w:rFonts w:ascii="Arial" w:hAnsi="Arial" w:cs="Arial"/>
                <w:sz w:val="22"/>
                <w:szCs w:val="22"/>
              </w:rPr>
              <w:t>1</w:t>
            </w:r>
          </w:p>
        </w:tc>
        <w:tc>
          <w:tcPr>
            <w:tcW w:w="2789" w:type="dxa"/>
          </w:tcPr>
          <w:p w:rsidR="009D3BE3" w:rsidRPr="00C27906" w:rsidRDefault="009D3BE3" w:rsidP="00AD762D">
            <w:pPr>
              <w:jc w:val="center"/>
              <w:rPr>
                <w:rFonts w:ascii="Arial" w:hAnsi="Arial" w:cs="Arial"/>
              </w:rPr>
            </w:pPr>
          </w:p>
        </w:tc>
        <w:tc>
          <w:tcPr>
            <w:tcW w:w="1800" w:type="dxa"/>
          </w:tcPr>
          <w:p w:rsidR="009D3BE3" w:rsidRPr="00C27906" w:rsidRDefault="009D3BE3" w:rsidP="00AD762D">
            <w:pPr>
              <w:jc w:val="center"/>
              <w:rPr>
                <w:rFonts w:ascii="Arial" w:hAnsi="Arial" w:cs="Arial"/>
              </w:rPr>
            </w:pPr>
          </w:p>
        </w:tc>
        <w:tc>
          <w:tcPr>
            <w:tcW w:w="1620" w:type="dxa"/>
          </w:tcPr>
          <w:p w:rsidR="009D3BE3" w:rsidRPr="00C27906" w:rsidRDefault="009D3BE3" w:rsidP="00AD762D">
            <w:pPr>
              <w:jc w:val="center"/>
              <w:rPr>
                <w:rFonts w:ascii="Arial" w:hAnsi="Arial" w:cs="Arial"/>
              </w:rPr>
            </w:pPr>
          </w:p>
        </w:tc>
        <w:tc>
          <w:tcPr>
            <w:tcW w:w="1890" w:type="dxa"/>
          </w:tcPr>
          <w:p w:rsidR="009D3BE3" w:rsidRPr="00C27906" w:rsidRDefault="009D3BE3" w:rsidP="00AD762D">
            <w:pPr>
              <w:jc w:val="center"/>
              <w:rPr>
                <w:rFonts w:ascii="Arial" w:hAnsi="Arial" w:cs="Arial"/>
              </w:rPr>
            </w:pPr>
          </w:p>
        </w:tc>
      </w:tr>
      <w:tr w:rsidR="009D3BE3" w:rsidRPr="00C27906" w:rsidTr="009D3BE3">
        <w:trPr>
          <w:trHeight w:val="127"/>
        </w:trPr>
        <w:tc>
          <w:tcPr>
            <w:tcW w:w="647" w:type="dxa"/>
          </w:tcPr>
          <w:p w:rsidR="009D3BE3" w:rsidRPr="00C27906" w:rsidRDefault="009D3BE3" w:rsidP="00AD762D">
            <w:pPr>
              <w:jc w:val="center"/>
              <w:rPr>
                <w:rFonts w:ascii="Arial" w:hAnsi="Arial" w:cs="Arial"/>
              </w:rPr>
            </w:pPr>
            <w:r w:rsidRPr="00C27906">
              <w:rPr>
                <w:rFonts w:ascii="Arial" w:hAnsi="Arial" w:cs="Arial"/>
                <w:sz w:val="22"/>
                <w:szCs w:val="22"/>
              </w:rPr>
              <w:t>1</w:t>
            </w:r>
          </w:p>
        </w:tc>
        <w:tc>
          <w:tcPr>
            <w:tcW w:w="2789" w:type="dxa"/>
          </w:tcPr>
          <w:p w:rsidR="009D3BE3" w:rsidRPr="00C27906" w:rsidRDefault="009D3BE3" w:rsidP="00AD762D">
            <w:pPr>
              <w:jc w:val="center"/>
              <w:rPr>
                <w:rFonts w:ascii="Arial" w:hAnsi="Arial" w:cs="Arial"/>
              </w:rPr>
            </w:pPr>
          </w:p>
        </w:tc>
        <w:tc>
          <w:tcPr>
            <w:tcW w:w="1800" w:type="dxa"/>
          </w:tcPr>
          <w:p w:rsidR="009D3BE3" w:rsidRPr="00C27906" w:rsidRDefault="009D3BE3" w:rsidP="00AD762D">
            <w:pPr>
              <w:jc w:val="center"/>
              <w:rPr>
                <w:rFonts w:ascii="Arial" w:hAnsi="Arial" w:cs="Arial"/>
              </w:rPr>
            </w:pPr>
          </w:p>
        </w:tc>
        <w:tc>
          <w:tcPr>
            <w:tcW w:w="1620" w:type="dxa"/>
          </w:tcPr>
          <w:p w:rsidR="009D3BE3" w:rsidRPr="00C27906" w:rsidRDefault="009D3BE3" w:rsidP="00AD762D">
            <w:pPr>
              <w:jc w:val="center"/>
              <w:rPr>
                <w:rFonts w:ascii="Arial" w:hAnsi="Arial" w:cs="Arial"/>
              </w:rPr>
            </w:pPr>
          </w:p>
        </w:tc>
        <w:tc>
          <w:tcPr>
            <w:tcW w:w="1890" w:type="dxa"/>
          </w:tcPr>
          <w:p w:rsidR="009D3BE3" w:rsidRPr="00C27906" w:rsidRDefault="009D3BE3" w:rsidP="00AD762D">
            <w:pPr>
              <w:jc w:val="center"/>
              <w:rPr>
                <w:rFonts w:ascii="Arial" w:hAnsi="Arial" w:cs="Arial"/>
              </w:rPr>
            </w:pPr>
          </w:p>
        </w:tc>
      </w:tr>
      <w:tr w:rsidR="009D3BE3" w:rsidRPr="00C27906" w:rsidTr="009D3BE3">
        <w:trPr>
          <w:trHeight w:val="127"/>
        </w:trPr>
        <w:tc>
          <w:tcPr>
            <w:tcW w:w="647" w:type="dxa"/>
          </w:tcPr>
          <w:p w:rsidR="009D3BE3" w:rsidRPr="00C27906" w:rsidRDefault="009D3BE3" w:rsidP="00AD762D">
            <w:pPr>
              <w:jc w:val="center"/>
              <w:rPr>
                <w:rFonts w:ascii="Arial" w:hAnsi="Arial" w:cs="Arial"/>
              </w:rPr>
            </w:pPr>
            <w:r w:rsidRPr="00C27906">
              <w:rPr>
                <w:rFonts w:ascii="Arial" w:hAnsi="Arial" w:cs="Arial"/>
                <w:sz w:val="22"/>
                <w:szCs w:val="22"/>
              </w:rPr>
              <w:t>2</w:t>
            </w:r>
          </w:p>
        </w:tc>
        <w:tc>
          <w:tcPr>
            <w:tcW w:w="2789" w:type="dxa"/>
          </w:tcPr>
          <w:p w:rsidR="009D3BE3" w:rsidRPr="00C27906" w:rsidRDefault="009D3BE3" w:rsidP="00AD762D">
            <w:pPr>
              <w:jc w:val="center"/>
              <w:rPr>
                <w:rFonts w:ascii="Arial" w:hAnsi="Arial" w:cs="Arial"/>
              </w:rPr>
            </w:pPr>
          </w:p>
        </w:tc>
        <w:tc>
          <w:tcPr>
            <w:tcW w:w="1800" w:type="dxa"/>
          </w:tcPr>
          <w:p w:rsidR="009D3BE3" w:rsidRPr="00C27906" w:rsidRDefault="009D3BE3" w:rsidP="00AD762D">
            <w:pPr>
              <w:jc w:val="center"/>
              <w:rPr>
                <w:rFonts w:ascii="Arial" w:hAnsi="Arial" w:cs="Arial"/>
              </w:rPr>
            </w:pPr>
          </w:p>
        </w:tc>
        <w:tc>
          <w:tcPr>
            <w:tcW w:w="1620" w:type="dxa"/>
          </w:tcPr>
          <w:p w:rsidR="009D3BE3" w:rsidRPr="00C27906" w:rsidRDefault="009D3BE3" w:rsidP="00AD762D">
            <w:pPr>
              <w:jc w:val="center"/>
              <w:rPr>
                <w:rFonts w:ascii="Arial" w:hAnsi="Arial" w:cs="Arial"/>
              </w:rPr>
            </w:pPr>
          </w:p>
        </w:tc>
        <w:tc>
          <w:tcPr>
            <w:tcW w:w="1890" w:type="dxa"/>
          </w:tcPr>
          <w:p w:rsidR="009D3BE3" w:rsidRPr="00C27906" w:rsidRDefault="009D3BE3" w:rsidP="00AD762D">
            <w:pPr>
              <w:jc w:val="center"/>
              <w:rPr>
                <w:rFonts w:ascii="Arial" w:hAnsi="Arial" w:cs="Arial"/>
              </w:rPr>
            </w:pPr>
          </w:p>
        </w:tc>
      </w:tr>
      <w:tr w:rsidR="009D3BE3" w:rsidRPr="00C27906" w:rsidTr="009D3BE3">
        <w:trPr>
          <w:trHeight w:val="127"/>
        </w:trPr>
        <w:tc>
          <w:tcPr>
            <w:tcW w:w="647" w:type="dxa"/>
          </w:tcPr>
          <w:p w:rsidR="009D3BE3" w:rsidRPr="00C27906" w:rsidRDefault="009D3BE3" w:rsidP="00AD762D">
            <w:pPr>
              <w:jc w:val="center"/>
              <w:rPr>
                <w:rFonts w:ascii="Arial" w:hAnsi="Arial" w:cs="Arial"/>
              </w:rPr>
            </w:pPr>
          </w:p>
        </w:tc>
        <w:tc>
          <w:tcPr>
            <w:tcW w:w="8099" w:type="dxa"/>
            <w:gridSpan w:val="4"/>
          </w:tcPr>
          <w:p w:rsidR="009D3BE3" w:rsidRPr="00C27906" w:rsidRDefault="009D3BE3" w:rsidP="00AD762D">
            <w:pPr>
              <w:jc w:val="center"/>
              <w:rPr>
                <w:rFonts w:ascii="Arial" w:hAnsi="Arial" w:cs="Arial"/>
              </w:rPr>
            </w:pPr>
          </w:p>
        </w:tc>
      </w:tr>
    </w:tbl>
    <w:p w:rsidR="00BF5368" w:rsidRPr="00C27906" w:rsidRDefault="00BF5368" w:rsidP="00BF5368">
      <w:pPr>
        <w:rPr>
          <w:rFonts w:ascii="Arial" w:hAnsi="Arial" w:cs="Arial"/>
        </w:rPr>
      </w:pPr>
    </w:p>
    <w:p w:rsidR="00BF5368" w:rsidRPr="00C27906" w:rsidRDefault="00BF5368" w:rsidP="00BF5368">
      <w:pPr>
        <w:jc w:val="right"/>
        <w:rPr>
          <w:rFonts w:ascii="Arial" w:hAnsi="Arial" w:cs="Arial"/>
        </w:rPr>
      </w:pPr>
      <w:r w:rsidRPr="00C27906">
        <w:rPr>
          <w:rFonts w:ascii="Arial" w:hAnsi="Arial" w:cs="Arial"/>
        </w:rPr>
        <w:t>A) FINAL TOTAL PRICE: --------------------------------------------------</w:t>
      </w:r>
    </w:p>
    <w:p w:rsidR="00BF5368" w:rsidRPr="00C27906" w:rsidRDefault="00BF5368" w:rsidP="00BF5368">
      <w:pPr>
        <w:jc w:val="right"/>
        <w:rPr>
          <w:rFonts w:ascii="Arial" w:hAnsi="Arial" w:cs="Arial"/>
        </w:rPr>
      </w:pPr>
    </w:p>
    <w:p w:rsidR="00BF5368" w:rsidRPr="00C27906" w:rsidRDefault="00BF5368" w:rsidP="00BF5368">
      <w:pPr>
        <w:jc w:val="right"/>
        <w:rPr>
          <w:rFonts w:ascii="Arial" w:hAnsi="Arial" w:cs="Arial"/>
        </w:rPr>
      </w:pPr>
      <w:r w:rsidRPr="00C27906">
        <w:rPr>
          <w:rFonts w:ascii="Arial" w:hAnsi="Arial" w:cs="Arial"/>
        </w:rPr>
        <w:t xml:space="preserve">           B) DISCOUNT: --------------------------------------------------</w:t>
      </w:r>
    </w:p>
    <w:p w:rsidR="00BF5368" w:rsidRPr="00C27906" w:rsidRDefault="00BF5368" w:rsidP="00BF5368">
      <w:pPr>
        <w:jc w:val="right"/>
        <w:rPr>
          <w:rFonts w:ascii="Arial" w:hAnsi="Arial" w:cs="Arial"/>
        </w:rPr>
      </w:pPr>
    </w:p>
    <w:p w:rsidR="00BF5368" w:rsidRPr="00C27906" w:rsidRDefault="00BF5368" w:rsidP="00BF5368">
      <w:pPr>
        <w:jc w:val="right"/>
        <w:rPr>
          <w:rFonts w:ascii="Arial" w:hAnsi="Arial" w:cs="Arial"/>
        </w:rPr>
      </w:pPr>
      <w:r w:rsidRPr="00C27906">
        <w:rPr>
          <w:rFonts w:ascii="Arial" w:hAnsi="Arial" w:cs="Arial"/>
        </w:rPr>
        <w:tab/>
        <w:t>C) FINAL QOUTED PRICE: --------------------------------------------------</w:t>
      </w:r>
    </w:p>
    <w:p w:rsidR="00BF5368" w:rsidRPr="00C27906" w:rsidRDefault="00BF5368" w:rsidP="00BF5368">
      <w:pPr>
        <w:jc w:val="center"/>
        <w:rPr>
          <w:rFonts w:ascii="Arial" w:hAnsi="Arial" w:cs="Arial"/>
        </w:rPr>
      </w:pPr>
      <w:r w:rsidRPr="00C27906">
        <w:rPr>
          <w:rFonts w:ascii="Arial" w:hAnsi="Arial" w:cs="Arial"/>
        </w:rPr>
        <w:t>(C=A-B)</w:t>
      </w:r>
    </w:p>
    <w:p w:rsidR="00BF5368" w:rsidRPr="00C27906" w:rsidRDefault="00BF5368" w:rsidP="00BF5368">
      <w:pPr>
        <w:jc w:val="center"/>
        <w:rPr>
          <w:rFonts w:ascii="Arial" w:hAnsi="Arial" w:cs="Arial"/>
        </w:rPr>
      </w:pPr>
    </w:p>
    <w:p w:rsidR="00BF5368" w:rsidRPr="00C27906" w:rsidRDefault="00BF5368" w:rsidP="00BF5368">
      <w:pPr>
        <w:jc w:val="center"/>
        <w:rPr>
          <w:rFonts w:ascii="Arial" w:hAnsi="Arial" w:cs="Arial"/>
        </w:rPr>
      </w:pPr>
    </w:p>
    <w:p w:rsidR="00BF5368" w:rsidRPr="00C27906" w:rsidRDefault="00BF5368" w:rsidP="00BF5368">
      <w:pPr>
        <w:jc w:val="right"/>
        <w:rPr>
          <w:rFonts w:ascii="Arial" w:hAnsi="Arial" w:cs="Arial"/>
        </w:rPr>
      </w:pPr>
      <w:r w:rsidRPr="00C27906">
        <w:rPr>
          <w:rFonts w:ascii="Arial" w:hAnsi="Arial" w:cs="Arial"/>
        </w:rPr>
        <w:t>Signature: -------------------------------------------------</w:t>
      </w:r>
    </w:p>
    <w:p w:rsidR="00BF5368" w:rsidRPr="00C27906" w:rsidRDefault="00BF5368" w:rsidP="00BF5368">
      <w:pPr>
        <w:jc w:val="right"/>
        <w:rPr>
          <w:rFonts w:ascii="Arial" w:hAnsi="Arial" w:cs="Arial"/>
        </w:rPr>
      </w:pPr>
    </w:p>
    <w:p w:rsidR="0009788E" w:rsidRPr="00C27906" w:rsidRDefault="00BF5368" w:rsidP="00BF5368">
      <w:pPr>
        <w:jc w:val="right"/>
        <w:rPr>
          <w:rFonts w:ascii="Arial" w:hAnsi="Arial" w:cs="Arial"/>
        </w:rPr>
      </w:pPr>
      <w:r w:rsidRPr="00C27906">
        <w:rPr>
          <w:rFonts w:ascii="Arial" w:hAnsi="Arial" w:cs="Arial"/>
        </w:rPr>
        <w:t>Designation: ------------------------------------------------</w:t>
      </w:r>
    </w:p>
    <w:p w:rsidR="0009788E" w:rsidRPr="00C27906" w:rsidRDefault="0009788E" w:rsidP="00BF5368">
      <w:pPr>
        <w:jc w:val="right"/>
        <w:rPr>
          <w:rFonts w:ascii="Arial" w:hAnsi="Arial" w:cs="Arial"/>
        </w:rPr>
      </w:pPr>
    </w:p>
    <w:p w:rsidR="00BF5368" w:rsidRPr="00C27906" w:rsidRDefault="00BF5368" w:rsidP="00BF5368">
      <w:pPr>
        <w:jc w:val="right"/>
        <w:rPr>
          <w:rFonts w:ascii="Arial" w:hAnsi="Arial" w:cs="Arial"/>
        </w:rPr>
      </w:pPr>
      <w:r w:rsidRPr="00C27906">
        <w:rPr>
          <w:rFonts w:ascii="Arial" w:hAnsi="Arial" w:cs="Arial"/>
        </w:rPr>
        <w:t>Date: ------------------------------------------------</w:t>
      </w:r>
    </w:p>
    <w:p w:rsidR="00BF5368" w:rsidRPr="00C27906" w:rsidRDefault="00BF5368" w:rsidP="00BF5368">
      <w:pPr>
        <w:jc w:val="right"/>
        <w:rPr>
          <w:rFonts w:ascii="Arial" w:hAnsi="Arial" w:cs="Arial"/>
        </w:rPr>
      </w:pPr>
    </w:p>
    <w:p w:rsidR="00BF5368" w:rsidRPr="00C27906" w:rsidRDefault="00BF5368" w:rsidP="00BF5368">
      <w:pPr>
        <w:jc w:val="right"/>
        <w:rPr>
          <w:rFonts w:ascii="Arial" w:hAnsi="Arial" w:cs="Arial"/>
        </w:rPr>
      </w:pPr>
    </w:p>
    <w:p w:rsidR="00610F7E" w:rsidRPr="00C27906" w:rsidRDefault="00BF5368" w:rsidP="0096584F">
      <w:pPr>
        <w:jc w:val="right"/>
        <w:rPr>
          <w:rFonts w:ascii="Arial" w:hAnsi="Arial" w:cs="Arial"/>
        </w:rPr>
      </w:pPr>
      <w:r w:rsidRPr="00C27906">
        <w:rPr>
          <w:rFonts w:ascii="Arial" w:hAnsi="Arial" w:cs="Arial"/>
        </w:rPr>
        <w:t>Official Stamp: --------------------------</w:t>
      </w:r>
      <w:r w:rsidR="0096584F" w:rsidRPr="00C27906">
        <w:rPr>
          <w:rFonts w:ascii="Arial" w:hAnsi="Arial" w:cs="Arial"/>
        </w:rPr>
        <w:t>---------------</w:t>
      </w:r>
    </w:p>
    <w:p w:rsidR="00610F7E" w:rsidRPr="00C27906" w:rsidRDefault="00610F7E">
      <w:pPr>
        <w:spacing w:after="200" w:line="276" w:lineRule="auto"/>
        <w:rPr>
          <w:rFonts w:ascii="Arial" w:hAnsi="Arial" w:cs="Arial"/>
        </w:rPr>
      </w:pPr>
      <w:r w:rsidRPr="00C27906">
        <w:rPr>
          <w:rFonts w:ascii="Arial" w:hAnsi="Arial" w:cs="Arial"/>
        </w:rPr>
        <w:br w:type="page"/>
      </w:r>
    </w:p>
    <w:p w:rsidR="00610F7E" w:rsidRPr="00C27906" w:rsidRDefault="00610F7E" w:rsidP="00610F7E">
      <w:pPr>
        <w:pStyle w:val="Heading3"/>
        <w:rPr>
          <w:rFonts w:ascii="Arial" w:hAnsi="Arial" w:cs="Arial"/>
          <w:color w:val="auto"/>
          <w:sz w:val="28"/>
          <w:szCs w:val="28"/>
        </w:rPr>
      </w:pPr>
      <w:bookmarkStart w:id="47" w:name="_Toc326764895"/>
      <w:r w:rsidRPr="00C27906">
        <w:rPr>
          <w:rFonts w:ascii="Arial" w:hAnsi="Arial" w:cs="Arial"/>
          <w:color w:val="auto"/>
          <w:sz w:val="28"/>
          <w:szCs w:val="28"/>
        </w:rPr>
        <w:lastRenderedPageBreak/>
        <w:t>BID FORM 6</w:t>
      </w:r>
      <w:bookmarkEnd w:id="47"/>
    </w:p>
    <w:p w:rsidR="00610F7E" w:rsidRPr="00C27906" w:rsidRDefault="00610F7E" w:rsidP="00610F7E">
      <w:pPr>
        <w:jc w:val="center"/>
        <w:rPr>
          <w:rFonts w:ascii="Arial" w:hAnsi="Arial" w:cs="Arial"/>
          <w:b/>
          <w:bCs/>
        </w:rPr>
      </w:pPr>
      <w:r w:rsidRPr="00C27906">
        <w:rPr>
          <w:rFonts w:ascii="Arial" w:hAnsi="Arial" w:cs="Arial"/>
          <w:b/>
          <w:bCs/>
        </w:rPr>
        <w:t>Performance Guarantee</w:t>
      </w:r>
    </w:p>
    <w:p w:rsidR="00610F7E" w:rsidRPr="00C27906" w:rsidRDefault="00610F7E" w:rsidP="00610F7E">
      <w:pPr>
        <w:rPr>
          <w:rFonts w:ascii="Arial" w:hAnsi="Arial" w:cs="Arial"/>
        </w:rPr>
      </w:pPr>
    </w:p>
    <w:p w:rsidR="00610F7E" w:rsidRPr="00C27906" w:rsidRDefault="00610F7E" w:rsidP="00610F7E">
      <w:pPr>
        <w:rPr>
          <w:rFonts w:ascii="Arial" w:hAnsi="Arial" w:cs="Arial"/>
        </w:rPr>
      </w:pPr>
    </w:p>
    <w:p w:rsidR="00610F7E" w:rsidRPr="00C27906" w:rsidRDefault="00610F7E" w:rsidP="00610F7E">
      <w:pPr>
        <w:jc w:val="both"/>
        <w:rPr>
          <w:rFonts w:ascii="Arial" w:hAnsi="Arial" w:cs="Arial"/>
        </w:rPr>
      </w:pPr>
      <w:r w:rsidRPr="00C27906">
        <w:rPr>
          <w:rFonts w:ascii="Arial" w:hAnsi="Arial" w:cs="Arial"/>
        </w:rPr>
        <w:t xml:space="preserve">To:  </w:t>
      </w:r>
      <w:r w:rsidRPr="00C27906">
        <w:rPr>
          <w:rFonts w:ascii="Arial" w:hAnsi="Arial" w:cs="Arial"/>
          <w:i/>
          <w:iCs/>
        </w:rPr>
        <w:t>[Name &amp; Address of the Procuring Agency]</w:t>
      </w:r>
    </w:p>
    <w:p w:rsidR="00610F7E" w:rsidRPr="00C27906" w:rsidRDefault="00610F7E" w:rsidP="00610F7E">
      <w:pPr>
        <w:jc w:val="both"/>
        <w:rPr>
          <w:rFonts w:ascii="Arial" w:hAnsi="Arial" w:cs="Arial"/>
        </w:rPr>
      </w:pPr>
    </w:p>
    <w:p w:rsidR="00610F7E" w:rsidRPr="00C27906" w:rsidRDefault="00610F7E" w:rsidP="00610F7E">
      <w:pPr>
        <w:jc w:val="both"/>
        <w:rPr>
          <w:rFonts w:ascii="Arial" w:hAnsi="Arial" w:cs="Arial"/>
        </w:rPr>
      </w:pPr>
    </w:p>
    <w:p w:rsidR="00610F7E" w:rsidRPr="00C27906" w:rsidRDefault="00610F7E" w:rsidP="00610F7E">
      <w:pPr>
        <w:spacing w:line="360" w:lineRule="auto"/>
        <w:jc w:val="both"/>
        <w:rPr>
          <w:rFonts w:ascii="Arial" w:hAnsi="Arial" w:cs="Arial"/>
        </w:rPr>
      </w:pPr>
      <w:r w:rsidRPr="00C27906">
        <w:rPr>
          <w:rFonts w:ascii="Arial" w:hAnsi="Arial" w:cs="Arial"/>
        </w:rPr>
        <w:t xml:space="preserve">Whereas </w:t>
      </w:r>
      <w:r w:rsidRPr="00C27906">
        <w:rPr>
          <w:rFonts w:ascii="Arial" w:hAnsi="Arial" w:cs="Arial"/>
          <w:i/>
          <w:iCs/>
        </w:rPr>
        <w:t>[Name of Supplier]</w:t>
      </w:r>
      <w:r w:rsidRPr="00C27906">
        <w:rPr>
          <w:rFonts w:ascii="Arial" w:hAnsi="Arial" w:cs="Arial"/>
        </w:rPr>
        <w:t xml:space="preserve"> (hereinafter called “the Supplier”) has undertaken, in pursuance of Contract No. </w:t>
      </w:r>
      <w:r w:rsidRPr="00C27906">
        <w:rPr>
          <w:rFonts w:ascii="Arial" w:hAnsi="Arial" w:cs="Arial"/>
          <w:i/>
          <w:iCs/>
        </w:rPr>
        <w:t>[number]</w:t>
      </w:r>
      <w:r w:rsidRPr="00C27906">
        <w:rPr>
          <w:rFonts w:ascii="Arial" w:hAnsi="Arial" w:cs="Arial"/>
        </w:rPr>
        <w:t xml:space="preserve"> dated </w:t>
      </w:r>
      <w:r w:rsidRPr="00C27906">
        <w:rPr>
          <w:rFonts w:ascii="Arial" w:hAnsi="Arial" w:cs="Arial"/>
          <w:i/>
          <w:iCs/>
        </w:rPr>
        <w:t>[date]</w:t>
      </w:r>
      <w:r w:rsidRPr="00C27906">
        <w:rPr>
          <w:rFonts w:ascii="Arial" w:hAnsi="Arial" w:cs="Arial"/>
        </w:rPr>
        <w:t xml:space="preserve"> to supply </w:t>
      </w:r>
      <w:r w:rsidRPr="00C27906">
        <w:rPr>
          <w:rFonts w:ascii="Arial" w:hAnsi="Arial" w:cs="Arial"/>
          <w:i/>
          <w:iCs/>
        </w:rPr>
        <w:t>[description of goods]</w:t>
      </w:r>
      <w:r w:rsidRPr="00C27906">
        <w:rPr>
          <w:rFonts w:ascii="Arial" w:hAnsi="Arial" w:cs="Arial"/>
        </w:rPr>
        <w:t xml:space="preserve"> (hereinafter called “the Contract”).</w:t>
      </w:r>
    </w:p>
    <w:p w:rsidR="00610F7E" w:rsidRPr="00C27906" w:rsidRDefault="00610F7E" w:rsidP="00610F7E">
      <w:pPr>
        <w:jc w:val="both"/>
        <w:rPr>
          <w:rFonts w:ascii="Arial" w:hAnsi="Arial" w:cs="Arial"/>
        </w:rPr>
      </w:pPr>
    </w:p>
    <w:p w:rsidR="00610F7E" w:rsidRPr="00C27906" w:rsidRDefault="00610F7E" w:rsidP="00610F7E">
      <w:pPr>
        <w:pStyle w:val="BodyText3"/>
        <w:spacing w:line="360" w:lineRule="auto"/>
        <w:rPr>
          <w:rFonts w:ascii="Arial" w:hAnsi="Arial" w:cs="Arial"/>
          <w:sz w:val="24"/>
          <w:szCs w:val="24"/>
        </w:rPr>
      </w:pPr>
      <w:r w:rsidRPr="00C27906">
        <w:rPr>
          <w:rFonts w:ascii="Arial" w:hAnsi="Arial" w:cs="Arial"/>
          <w:sz w:val="24"/>
          <w:szCs w:val="24"/>
        </w:rPr>
        <w:t>And whereas it has been stipulated by you in the said Contract that the Supplier shall furnish you with a Bank Guarantee</w:t>
      </w:r>
      <w:r w:rsidR="00DC4240">
        <w:rPr>
          <w:rFonts w:ascii="Arial" w:hAnsi="Arial" w:cs="Arial"/>
          <w:sz w:val="24"/>
          <w:szCs w:val="24"/>
        </w:rPr>
        <w:t xml:space="preserve"> / CDR</w:t>
      </w:r>
      <w:r w:rsidRPr="00C27906">
        <w:rPr>
          <w:rFonts w:ascii="Arial" w:hAnsi="Arial" w:cs="Arial"/>
          <w:sz w:val="24"/>
          <w:szCs w:val="24"/>
        </w:rPr>
        <w:t xml:space="preserve"> by a scheduled bank </w:t>
      </w:r>
      <w:r w:rsidRPr="00C27906">
        <w:rPr>
          <w:rFonts w:ascii="Arial" w:hAnsi="Arial" w:cs="Arial"/>
          <w:sz w:val="24"/>
          <w:szCs w:val="24"/>
          <w:u w:val="single"/>
        </w:rPr>
        <w:t xml:space="preserve">for the sum of </w:t>
      </w:r>
      <w:r w:rsidRPr="00C27906">
        <w:rPr>
          <w:rFonts w:ascii="Arial" w:hAnsi="Arial" w:cs="Arial"/>
          <w:b/>
          <w:sz w:val="24"/>
          <w:szCs w:val="24"/>
          <w:u w:val="single"/>
        </w:rPr>
        <w:t>10%</w:t>
      </w:r>
      <w:r w:rsidR="00DC4240">
        <w:rPr>
          <w:rFonts w:ascii="Arial" w:hAnsi="Arial" w:cs="Arial"/>
          <w:sz w:val="24"/>
          <w:szCs w:val="24"/>
          <w:u w:val="single"/>
        </w:rPr>
        <w:t xml:space="preserve"> of the total supply order</w:t>
      </w:r>
      <w:r w:rsidRPr="00C27906">
        <w:rPr>
          <w:rFonts w:ascii="Arial" w:hAnsi="Arial" w:cs="Arial"/>
          <w:sz w:val="24"/>
          <w:szCs w:val="24"/>
          <w:u w:val="single"/>
        </w:rPr>
        <w:t xml:space="preserve"> amount</w:t>
      </w:r>
      <w:r w:rsidRPr="00C27906">
        <w:rPr>
          <w:rFonts w:ascii="Arial" w:hAnsi="Arial" w:cs="Arial"/>
          <w:sz w:val="24"/>
          <w:szCs w:val="24"/>
        </w:rPr>
        <w:t xml:space="preserve"> as a Security for compliance with the Supplier’s performance obligations in accordance with the Contract.</w:t>
      </w:r>
    </w:p>
    <w:p w:rsidR="00610F7E" w:rsidRPr="00C27906" w:rsidRDefault="00610F7E" w:rsidP="00610F7E">
      <w:pPr>
        <w:jc w:val="both"/>
        <w:rPr>
          <w:rFonts w:ascii="Arial" w:hAnsi="Arial" w:cs="Arial"/>
        </w:rPr>
      </w:pPr>
      <w:r w:rsidRPr="00C27906">
        <w:rPr>
          <w:rFonts w:ascii="Arial" w:hAnsi="Arial" w:cs="Arial"/>
        </w:rPr>
        <w:t>And whereas we have agreed to give the Supplier a Guarantee:</w:t>
      </w:r>
    </w:p>
    <w:p w:rsidR="00610F7E" w:rsidRPr="00C27906" w:rsidRDefault="00610F7E" w:rsidP="00610F7E">
      <w:pPr>
        <w:jc w:val="both"/>
        <w:rPr>
          <w:rFonts w:ascii="Arial" w:hAnsi="Arial" w:cs="Arial"/>
        </w:rPr>
      </w:pPr>
    </w:p>
    <w:p w:rsidR="00610F7E" w:rsidRPr="00C27906" w:rsidRDefault="00610F7E" w:rsidP="00610F7E">
      <w:pPr>
        <w:spacing w:line="360" w:lineRule="auto"/>
        <w:jc w:val="both"/>
        <w:rPr>
          <w:rFonts w:ascii="Arial" w:hAnsi="Arial" w:cs="Arial"/>
        </w:rPr>
      </w:pPr>
      <w:r w:rsidRPr="00C27906">
        <w:rPr>
          <w:rFonts w:ascii="Arial" w:hAnsi="Arial" w:cs="Arial"/>
        </w:rPr>
        <w:t xml:space="preserve">Therefore we hereby affirm that we are Guarantors and responsible to you, on behalf of the Supplier, up to a total of </w:t>
      </w:r>
      <w:r w:rsidRPr="00C27906">
        <w:rPr>
          <w:rFonts w:ascii="Arial" w:hAnsi="Arial" w:cs="Arial"/>
          <w:i/>
          <w:iCs/>
        </w:rPr>
        <w:t>[Amount of the Guarantee in Words and Figures]</w:t>
      </w:r>
      <w:r w:rsidRPr="00C27906">
        <w:rPr>
          <w:rFonts w:ascii="Arial" w:hAnsi="Arial" w:cs="Arial"/>
        </w:rPr>
        <w:t xml:space="preserve"> and we undertake to pay you, upon your first written demand declaring the Supplier to be in default under the Contract and without cavil or argument, any sum or sums within the limits of </w:t>
      </w:r>
      <w:r w:rsidRPr="00C27906">
        <w:rPr>
          <w:rFonts w:ascii="Arial" w:hAnsi="Arial" w:cs="Arial"/>
          <w:i/>
          <w:iCs/>
        </w:rPr>
        <w:t>[Amount of Guarantee]</w:t>
      </w:r>
      <w:r w:rsidRPr="00C27906">
        <w:rPr>
          <w:rFonts w:ascii="Arial" w:hAnsi="Arial" w:cs="Arial"/>
        </w:rPr>
        <w:t xml:space="preserve"> as aforesaid, without your needing to prove or to show grounds or reasons for your demand or the sum specified therein.</w:t>
      </w:r>
    </w:p>
    <w:p w:rsidR="00610F7E" w:rsidRPr="00C27906" w:rsidRDefault="00610F7E" w:rsidP="00610F7E">
      <w:pPr>
        <w:jc w:val="both"/>
        <w:rPr>
          <w:rFonts w:ascii="Arial" w:hAnsi="Arial" w:cs="Arial"/>
        </w:rPr>
      </w:pPr>
    </w:p>
    <w:p w:rsidR="00610F7E" w:rsidRPr="00C27906" w:rsidRDefault="00610F7E" w:rsidP="00610F7E">
      <w:pPr>
        <w:tabs>
          <w:tab w:val="left" w:pos="3600"/>
          <w:tab w:val="left" w:pos="5760"/>
          <w:tab w:val="left" w:pos="6480"/>
        </w:tabs>
        <w:jc w:val="both"/>
        <w:rPr>
          <w:rFonts w:ascii="Arial" w:hAnsi="Arial" w:cs="Arial"/>
        </w:rPr>
      </w:pPr>
      <w:r w:rsidRPr="00C27906">
        <w:rPr>
          <w:rFonts w:ascii="Arial" w:hAnsi="Arial" w:cs="Arial"/>
        </w:rPr>
        <w:t>This guarantee is valid until the____________ day of_________, 20</w:t>
      </w:r>
      <w:r w:rsidR="00255B87">
        <w:rPr>
          <w:rFonts w:ascii="Arial" w:hAnsi="Arial" w:cs="Arial"/>
        </w:rPr>
        <w:t>23</w:t>
      </w:r>
      <w:r w:rsidR="00245043">
        <w:rPr>
          <w:rFonts w:ascii="Arial" w:hAnsi="Arial" w:cs="Arial"/>
        </w:rPr>
        <w:t>-20</w:t>
      </w:r>
      <w:r w:rsidR="00255B87">
        <w:rPr>
          <w:rFonts w:ascii="Arial" w:hAnsi="Arial" w:cs="Arial"/>
        </w:rPr>
        <w:t>24</w:t>
      </w:r>
      <w:r w:rsidRPr="00C27906">
        <w:rPr>
          <w:rFonts w:ascii="Arial" w:hAnsi="Arial" w:cs="Arial"/>
        </w:rPr>
        <w:tab/>
      </w:r>
    </w:p>
    <w:p w:rsidR="00610F7E" w:rsidRPr="00C27906" w:rsidRDefault="00610F7E" w:rsidP="00610F7E">
      <w:pPr>
        <w:jc w:val="both"/>
        <w:rPr>
          <w:rFonts w:ascii="Arial" w:hAnsi="Arial" w:cs="Arial"/>
        </w:rPr>
      </w:pPr>
    </w:p>
    <w:p w:rsidR="00610F7E" w:rsidRPr="00C27906" w:rsidRDefault="00610F7E" w:rsidP="00610F7E">
      <w:pPr>
        <w:jc w:val="both"/>
        <w:rPr>
          <w:rFonts w:ascii="Arial" w:hAnsi="Arial" w:cs="Arial"/>
        </w:rPr>
      </w:pPr>
    </w:p>
    <w:p w:rsidR="00610F7E" w:rsidRPr="00C27906" w:rsidRDefault="00610F7E" w:rsidP="00610F7E">
      <w:pPr>
        <w:tabs>
          <w:tab w:val="left" w:pos="7920"/>
        </w:tabs>
        <w:jc w:val="both"/>
        <w:rPr>
          <w:rFonts w:ascii="Arial" w:hAnsi="Arial" w:cs="Arial"/>
        </w:rPr>
      </w:pPr>
      <w:r w:rsidRPr="00C27906">
        <w:rPr>
          <w:rFonts w:ascii="Arial" w:hAnsi="Arial" w:cs="Arial"/>
        </w:rPr>
        <w:tab/>
      </w:r>
    </w:p>
    <w:p w:rsidR="00610F7E" w:rsidRPr="00C27906" w:rsidRDefault="00610F7E" w:rsidP="00610F7E">
      <w:pPr>
        <w:jc w:val="both"/>
        <w:rPr>
          <w:rFonts w:ascii="Arial" w:hAnsi="Arial" w:cs="Arial"/>
        </w:rPr>
      </w:pPr>
      <w:r w:rsidRPr="00C27906">
        <w:rPr>
          <w:rFonts w:ascii="Arial" w:hAnsi="Arial" w:cs="Arial"/>
        </w:rPr>
        <w:t>Signature and Seal of the Guarantors/ Bank</w:t>
      </w:r>
    </w:p>
    <w:p w:rsidR="00610F7E" w:rsidRPr="00C27906" w:rsidRDefault="00610F7E" w:rsidP="00610F7E">
      <w:pPr>
        <w:jc w:val="both"/>
        <w:rPr>
          <w:rFonts w:ascii="Arial" w:hAnsi="Arial" w:cs="Arial"/>
        </w:rPr>
      </w:pPr>
    </w:p>
    <w:p w:rsidR="00610F7E" w:rsidRPr="00C27906" w:rsidRDefault="00610F7E" w:rsidP="00610F7E">
      <w:pPr>
        <w:jc w:val="both"/>
        <w:rPr>
          <w:rFonts w:ascii="Arial" w:hAnsi="Arial" w:cs="Arial"/>
        </w:rPr>
      </w:pPr>
      <w:r w:rsidRPr="00C27906">
        <w:rPr>
          <w:rFonts w:ascii="Arial" w:hAnsi="Arial" w:cs="Arial"/>
        </w:rPr>
        <w:t>Address</w:t>
      </w:r>
      <w:r w:rsidR="008D3997" w:rsidRPr="00C27906">
        <w:rPr>
          <w:rFonts w:ascii="Arial" w:hAnsi="Arial" w:cs="Arial"/>
        </w:rPr>
        <w:t>----------------------------------------</w:t>
      </w:r>
    </w:p>
    <w:p w:rsidR="008D3997" w:rsidRPr="00C27906" w:rsidRDefault="008D3997" w:rsidP="00610F7E">
      <w:pPr>
        <w:jc w:val="both"/>
        <w:rPr>
          <w:rFonts w:ascii="Arial" w:hAnsi="Arial" w:cs="Arial"/>
        </w:rPr>
      </w:pPr>
    </w:p>
    <w:p w:rsidR="00610F7E" w:rsidRPr="00C27906" w:rsidRDefault="00610F7E" w:rsidP="00610F7E">
      <w:pPr>
        <w:ind w:right="-720"/>
        <w:jc w:val="both"/>
        <w:rPr>
          <w:rFonts w:ascii="Arial" w:hAnsi="Arial" w:cs="Arial"/>
        </w:rPr>
      </w:pPr>
      <w:r w:rsidRPr="00C27906">
        <w:rPr>
          <w:rFonts w:ascii="Arial" w:hAnsi="Arial" w:cs="Arial"/>
        </w:rPr>
        <w:t>Date</w:t>
      </w:r>
      <w:r w:rsidR="008D3997" w:rsidRPr="00C27906">
        <w:rPr>
          <w:rFonts w:ascii="Arial" w:hAnsi="Arial" w:cs="Arial"/>
        </w:rPr>
        <w:t>------------</w:t>
      </w:r>
    </w:p>
    <w:p w:rsidR="003E77EF" w:rsidRPr="00C27906" w:rsidRDefault="009B3DB5" w:rsidP="003E77EF">
      <w:pPr>
        <w:jc w:val="center"/>
        <w:rPr>
          <w:rFonts w:ascii="Arial" w:hAnsi="Arial" w:cs="Arial"/>
          <w:b/>
          <w:sz w:val="28"/>
          <w:szCs w:val="28"/>
        </w:rPr>
      </w:pPr>
      <w:r w:rsidRPr="00C27906">
        <w:rPr>
          <w:rFonts w:ascii="Tahoma" w:hAnsi="Tahoma"/>
          <w:sz w:val="46"/>
        </w:rPr>
        <w:br w:type="page"/>
      </w:r>
      <w:r w:rsidR="003E77EF">
        <w:rPr>
          <w:rFonts w:ascii="Arial" w:hAnsi="Arial" w:cs="Arial"/>
          <w:b/>
          <w:sz w:val="28"/>
          <w:szCs w:val="28"/>
        </w:rPr>
        <w:lastRenderedPageBreak/>
        <w:t>FRAMEWORK CONTRACT</w:t>
      </w:r>
    </w:p>
    <w:p w:rsidR="003E77EF" w:rsidRPr="00B53CD2" w:rsidRDefault="003E77EF" w:rsidP="003E77EF">
      <w:pPr>
        <w:jc w:val="center"/>
        <w:rPr>
          <w:rFonts w:ascii="Arial" w:hAnsi="Arial" w:cs="Arial"/>
          <w:b/>
          <w:bCs/>
          <w:sz w:val="16"/>
          <w:szCs w:val="28"/>
        </w:rPr>
      </w:pPr>
    </w:p>
    <w:p w:rsidR="003E77EF" w:rsidRPr="00FC17CC" w:rsidRDefault="003E77EF" w:rsidP="003E77EF">
      <w:pPr>
        <w:ind w:left="-720"/>
        <w:jc w:val="both"/>
        <w:rPr>
          <w:rFonts w:ascii="Arial" w:hAnsi="Arial" w:cs="Arial"/>
          <w:sz w:val="22"/>
          <w:szCs w:val="22"/>
        </w:rPr>
      </w:pPr>
      <w:r>
        <w:rPr>
          <w:rFonts w:ascii="Arial" w:hAnsi="Arial" w:cs="Arial"/>
          <w:sz w:val="22"/>
          <w:szCs w:val="22"/>
        </w:rPr>
        <w:t>THIS FRAMEWORK</w:t>
      </w:r>
      <w:r w:rsidRPr="00FC17CC">
        <w:rPr>
          <w:rFonts w:ascii="Arial" w:hAnsi="Arial" w:cs="Arial"/>
          <w:sz w:val="22"/>
          <w:szCs w:val="22"/>
        </w:rPr>
        <w:t xml:space="preserve"> CONTRACT is made and agreed today</w:t>
      </w:r>
      <w:r>
        <w:rPr>
          <w:rFonts w:ascii="Arial" w:hAnsi="Arial" w:cs="Arial"/>
          <w:sz w:val="22"/>
          <w:szCs w:val="22"/>
        </w:rPr>
        <w:t xml:space="preserve"> on _______ day of [Month], 2023</w:t>
      </w:r>
      <w:r w:rsidRPr="00FC17CC">
        <w:rPr>
          <w:rFonts w:ascii="Arial" w:hAnsi="Arial" w:cs="Arial"/>
          <w:sz w:val="22"/>
          <w:szCs w:val="22"/>
        </w:rPr>
        <w:t xml:space="preserve"> between the </w:t>
      </w:r>
      <w:r>
        <w:rPr>
          <w:rFonts w:ascii="Arial" w:hAnsi="Arial" w:cs="Arial"/>
          <w:sz w:val="22"/>
          <w:szCs w:val="22"/>
        </w:rPr>
        <w:t xml:space="preserve">“Integrated Vector Control </w:t>
      </w:r>
      <w:r w:rsidRPr="00036B55">
        <w:rPr>
          <w:rFonts w:ascii="Arial" w:hAnsi="Arial" w:cs="Arial"/>
          <w:sz w:val="22"/>
          <w:szCs w:val="22"/>
        </w:rPr>
        <w:t>Khyber Pakhtunkhwa”</w:t>
      </w:r>
      <w:r>
        <w:rPr>
          <w:rFonts w:ascii="Arial" w:hAnsi="Arial" w:cs="Arial"/>
          <w:sz w:val="22"/>
          <w:szCs w:val="22"/>
        </w:rPr>
        <w:t xml:space="preserve">, </w:t>
      </w:r>
      <w:r w:rsidRPr="00C27906">
        <w:rPr>
          <w:rFonts w:ascii="Arial" w:hAnsi="Arial" w:cs="Arial"/>
          <w:sz w:val="22"/>
          <w:szCs w:val="22"/>
        </w:rPr>
        <w:t>(herein</w:t>
      </w:r>
      <w:r>
        <w:rPr>
          <w:rFonts w:ascii="Arial" w:hAnsi="Arial" w:cs="Arial"/>
          <w:sz w:val="22"/>
          <w:szCs w:val="22"/>
        </w:rPr>
        <w:t xml:space="preserve"> </w:t>
      </w:r>
      <w:r w:rsidRPr="00C27906">
        <w:rPr>
          <w:rFonts w:ascii="Arial" w:hAnsi="Arial" w:cs="Arial"/>
          <w:sz w:val="22"/>
          <w:szCs w:val="22"/>
        </w:rPr>
        <w:t>after referred to as the “Purcha</w:t>
      </w:r>
      <w:r>
        <w:rPr>
          <w:rFonts w:ascii="Arial" w:hAnsi="Arial" w:cs="Arial"/>
          <w:sz w:val="22"/>
          <w:szCs w:val="22"/>
        </w:rPr>
        <w:t>ser”) of the First Part;</w:t>
      </w:r>
      <w:r w:rsidRPr="00FC17CC">
        <w:rPr>
          <w:rFonts w:ascii="Arial" w:hAnsi="Arial" w:cs="Arial"/>
          <w:sz w:val="22"/>
          <w:szCs w:val="22"/>
        </w:rPr>
        <w:t xml:space="preserve"> and Messrs. </w:t>
      </w:r>
      <w:r>
        <w:rPr>
          <w:rFonts w:ascii="Arial" w:hAnsi="Arial" w:cs="Arial"/>
          <w:sz w:val="22"/>
          <w:szCs w:val="22"/>
        </w:rPr>
        <w:t>(Name of Supplier)</w:t>
      </w:r>
      <w:r w:rsidRPr="00FC17CC">
        <w:rPr>
          <w:rFonts w:ascii="Arial" w:hAnsi="Arial" w:cs="Arial"/>
          <w:sz w:val="22"/>
          <w:szCs w:val="22"/>
        </w:rPr>
        <w:t xml:space="preserve"> through Mr.________________________________ Designation____________________________ CNIC No._______________________, </w:t>
      </w:r>
      <w:r w:rsidRPr="00C27906">
        <w:rPr>
          <w:rFonts w:ascii="Arial" w:hAnsi="Arial" w:cs="Arial"/>
          <w:sz w:val="22"/>
          <w:szCs w:val="22"/>
        </w:rPr>
        <w:t>(hereinafter called the “Supplier”) of the Second Part (herein</w:t>
      </w:r>
      <w:r>
        <w:rPr>
          <w:rFonts w:ascii="Arial" w:hAnsi="Arial" w:cs="Arial"/>
          <w:sz w:val="22"/>
          <w:szCs w:val="22"/>
        </w:rPr>
        <w:t xml:space="preserve"> </w:t>
      </w:r>
      <w:r w:rsidRPr="00C27906">
        <w:rPr>
          <w:rFonts w:ascii="Arial" w:hAnsi="Arial" w:cs="Arial"/>
          <w:sz w:val="22"/>
          <w:szCs w:val="22"/>
        </w:rPr>
        <w:t>after referred to individually as “Party” and collectively as the “Parties”)</w:t>
      </w:r>
      <w:r w:rsidRPr="00FC17CC">
        <w:rPr>
          <w:rFonts w:ascii="Arial" w:hAnsi="Arial" w:cs="Arial"/>
          <w:sz w:val="22"/>
          <w:szCs w:val="22"/>
        </w:rPr>
        <w:t xml:space="preserve"> </w:t>
      </w:r>
    </w:p>
    <w:p w:rsidR="003E77EF" w:rsidRDefault="003E77EF" w:rsidP="003E77EF">
      <w:pPr>
        <w:ind w:left="-720"/>
        <w:jc w:val="both"/>
        <w:rPr>
          <w:rFonts w:ascii="Arial" w:hAnsi="Arial" w:cs="Arial"/>
          <w:b/>
          <w:bCs/>
          <w:sz w:val="22"/>
          <w:szCs w:val="22"/>
        </w:rPr>
      </w:pPr>
    </w:p>
    <w:p w:rsidR="003E77EF" w:rsidRDefault="003E77EF" w:rsidP="003E77EF">
      <w:pPr>
        <w:ind w:left="-720"/>
        <w:jc w:val="both"/>
        <w:rPr>
          <w:rFonts w:ascii="Arial" w:hAnsi="Arial" w:cs="Arial"/>
          <w:sz w:val="22"/>
          <w:szCs w:val="22"/>
        </w:rPr>
      </w:pPr>
      <w:r w:rsidRPr="00C27906">
        <w:rPr>
          <w:rFonts w:ascii="Arial" w:hAnsi="Arial" w:cs="Arial"/>
          <w:b/>
          <w:bCs/>
          <w:sz w:val="22"/>
          <w:szCs w:val="22"/>
        </w:rPr>
        <w:t xml:space="preserve">WHEREAS </w:t>
      </w:r>
      <w:r w:rsidRPr="00C27906">
        <w:rPr>
          <w:rFonts w:ascii="Arial" w:hAnsi="Arial" w:cs="Arial"/>
          <w:sz w:val="22"/>
          <w:szCs w:val="22"/>
        </w:rPr>
        <w:t xml:space="preserve">the Purchaser invited </w:t>
      </w:r>
      <w:r w:rsidRPr="00CE1234">
        <w:rPr>
          <w:rFonts w:ascii="Arial" w:hAnsi="Arial" w:cs="Arial"/>
          <w:sz w:val="22"/>
          <w:szCs w:val="22"/>
        </w:rPr>
        <w:t xml:space="preserve">bids </w:t>
      </w:r>
      <w:r>
        <w:rPr>
          <w:rFonts w:ascii="Arial" w:hAnsi="Arial" w:cs="Arial"/>
          <w:sz w:val="22"/>
          <w:szCs w:val="22"/>
        </w:rPr>
        <w:t xml:space="preserve">for framework contract </w:t>
      </w:r>
      <w:r w:rsidRPr="00CE1234">
        <w:rPr>
          <w:rFonts w:ascii="Arial" w:hAnsi="Arial" w:cs="Arial"/>
          <w:sz w:val="22"/>
          <w:szCs w:val="22"/>
        </w:rPr>
        <w:t xml:space="preserve">for procurement of </w:t>
      </w:r>
      <w:r>
        <w:rPr>
          <w:rFonts w:ascii="Arial" w:hAnsi="Arial" w:cs="Arial"/>
          <w:sz w:val="22"/>
          <w:szCs w:val="22"/>
        </w:rPr>
        <w:t xml:space="preserve">Anti Dengue, Malaria and Leishmaniasis items </w:t>
      </w:r>
      <w:r w:rsidRPr="00CE1234">
        <w:rPr>
          <w:rFonts w:ascii="Arial" w:hAnsi="Arial" w:cs="Arial"/>
          <w:sz w:val="22"/>
          <w:szCs w:val="22"/>
        </w:rPr>
        <w:t>in pursuance where of (Name of Supplier)</w:t>
      </w:r>
      <w:r w:rsidRPr="00CE1234">
        <w:rPr>
          <w:rFonts w:ascii="Arial" w:hAnsi="Arial" w:cs="Arial"/>
          <w:i/>
          <w:iCs/>
          <w:color w:val="FF0000"/>
          <w:sz w:val="22"/>
          <w:szCs w:val="22"/>
        </w:rPr>
        <w:t xml:space="preserve"> </w:t>
      </w:r>
      <w:r w:rsidRPr="00CE1234">
        <w:rPr>
          <w:rFonts w:ascii="Arial" w:hAnsi="Arial" w:cs="Arial"/>
          <w:sz w:val="22"/>
          <w:szCs w:val="22"/>
        </w:rPr>
        <w:t>have been declared a successful bidder for the following items:</w:t>
      </w:r>
      <w:r>
        <w:rPr>
          <w:rFonts w:ascii="Arial" w:hAnsi="Arial" w:cs="Arial"/>
          <w:sz w:val="22"/>
          <w:szCs w:val="22"/>
        </w:rPr>
        <w:t xml:space="preserve"> </w:t>
      </w:r>
    </w:p>
    <w:p w:rsidR="003E77EF" w:rsidRPr="00FF5AEC" w:rsidRDefault="003E77EF" w:rsidP="003E77EF">
      <w:pPr>
        <w:ind w:left="-720"/>
        <w:jc w:val="both"/>
        <w:rPr>
          <w:rFonts w:ascii="Arial" w:hAnsi="Arial" w:cs="Arial"/>
          <w:sz w:val="12"/>
          <w:szCs w:val="22"/>
        </w:rPr>
      </w:pPr>
    </w:p>
    <w:p w:rsidR="003E77EF" w:rsidRDefault="003E77EF" w:rsidP="003E77EF">
      <w:pPr>
        <w:pStyle w:val="ListParagraph"/>
        <w:numPr>
          <w:ilvl w:val="0"/>
          <w:numId w:val="46"/>
        </w:numPr>
        <w:ind w:left="-450" w:hanging="270"/>
        <w:jc w:val="both"/>
        <w:rPr>
          <w:rFonts w:ascii="Arial" w:hAnsi="Arial" w:cs="Arial"/>
          <w:sz w:val="22"/>
          <w:szCs w:val="22"/>
        </w:rPr>
      </w:pPr>
      <w:r w:rsidRPr="009D7B71">
        <w:rPr>
          <w:rFonts w:ascii="Arial" w:hAnsi="Arial" w:cs="Arial"/>
          <w:sz w:val="22"/>
          <w:szCs w:val="22"/>
        </w:rPr>
        <w:t>(items name along with model and Rs.)</w:t>
      </w:r>
    </w:p>
    <w:p w:rsidR="003E77EF" w:rsidRPr="00806186" w:rsidRDefault="003E77EF" w:rsidP="003E77EF">
      <w:pPr>
        <w:pStyle w:val="ListParagraph"/>
        <w:numPr>
          <w:ilvl w:val="0"/>
          <w:numId w:val="46"/>
        </w:numPr>
        <w:ind w:left="-450" w:hanging="270"/>
        <w:jc w:val="both"/>
        <w:rPr>
          <w:rFonts w:ascii="Arial" w:hAnsi="Arial" w:cs="Arial"/>
          <w:sz w:val="22"/>
          <w:szCs w:val="22"/>
        </w:rPr>
      </w:pPr>
      <w:r w:rsidRPr="009D7B71">
        <w:rPr>
          <w:rFonts w:ascii="Arial" w:hAnsi="Arial" w:cs="Arial"/>
          <w:sz w:val="22"/>
          <w:szCs w:val="22"/>
        </w:rPr>
        <w:t>(items name along with model and Rs.)</w:t>
      </w:r>
    </w:p>
    <w:p w:rsidR="003E77EF" w:rsidRPr="00625A7D" w:rsidRDefault="003E77EF" w:rsidP="003E77EF">
      <w:pPr>
        <w:jc w:val="both"/>
        <w:rPr>
          <w:rFonts w:ascii="Arial" w:hAnsi="Arial" w:cs="Arial"/>
          <w:sz w:val="14"/>
        </w:rPr>
      </w:pPr>
    </w:p>
    <w:p w:rsidR="003E77EF" w:rsidRPr="00C27906" w:rsidRDefault="003E77EF" w:rsidP="003E77EF">
      <w:pPr>
        <w:jc w:val="both"/>
        <w:rPr>
          <w:rFonts w:ascii="Arial" w:hAnsi="Arial" w:cs="Arial"/>
          <w:b/>
          <w:bCs/>
        </w:rPr>
      </w:pPr>
      <w:r w:rsidRPr="00C27906">
        <w:rPr>
          <w:rFonts w:ascii="Arial" w:hAnsi="Arial" w:cs="Arial"/>
          <w:b/>
          <w:bCs/>
          <w:sz w:val="22"/>
          <w:szCs w:val="22"/>
        </w:rPr>
        <w:t>NOW THE PARTIES TO THIS CONTRACT AGREE TO THE FOLLOWING;</w:t>
      </w:r>
    </w:p>
    <w:p w:rsidR="003E77EF" w:rsidRPr="00ED0F8E" w:rsidRDefault="003E77EF" w:rsidP="003E77EF">
      <w:pPr>
        <w:jc w:val="both"/>
        <w:rPr>
          <w:rFonts w:ascii="Arial" w:hAnsi="Arial" w:cs="Arial"/>
          <w:b/>
          <w:bCs/>
          <w:sz w:val="10"/>
        </w:rPr>
      </w:pPr>
    </w:p>
    <w:p w:rsidR="003E77EF" w:rsidRPr="00204967" w:rsidRDefault="003E77EF" w:rsidP="003E77EF">
      <w:pPr>
        <w:numPr>
          <w:ilvl w:val="0"/>
          <w:numId w:val="10"/>
        </w:numPr>
        <w:tabs>
          <w:tab w:val="clear" w:pos="720"/>
          <w:tab w:val="num" w:pos="-450"/>
          <w:tab w:val="num" w:pos="360"/>
        </w:tabs>
        <w:ind w:left="-450" w:hanging="450"/>
        <w:jc w:val="both"/>
        <w:rPr>
          <w:rFonts w:ascii="Arial" w:hAnsi="Arial" w:cs="Arial"/>
        </w:rPr>
      </w:pPr>
      <w:r w:rsidRPr="00C27906">
        <w:rPr>
          <w:rFonts w:ascii="Arial" w:hAnsi="Arial" w:cs="Arial"/>
          <w:b/>
          <w:bCs/>
          <w:sz w:val="22"/>
          <w:szCs w:val="22"/>
          <w:u w:val="single"/>
        </w:rPr>
        <w:t>The Contract:</w:t>
      </w:r>
      <w:r>
        <w:rPr>
          <w:rFonts w:ascii="Arial" w:hAnsi="Arial" w:cs="Arial"/>
          <w:sz w:val="22"/>
          <w:szCs w:val="22"/>
        </w:rPr>
        <w:t xml:space="preserve"> </w:t>
      </w:r>
      <w:r w:rsidRPr="00C27906">
        <w:rPr>
          <w:rFonts w:ascii="Arial" w:hAnsi="Arial" w:cs="Arial"/>
          <w:sz w:val="22"/>
          <w:szCs w:val="22"/>
        </w:rPr>
        <w:t>The following documents shall be deemed to form and be read and construed as integral part of this Contract , viz:-</w:t>
      </w:r>
    </w:p>
    <w:p w:rsidR="003E77EF" w:rsidRPr="00C27906" w:rsidRDefault="003E77EF" w:rsidP="003E77EF">
      <w:pPr>
        <w:numPr>
          <w:ilvl w:val="1"/>
          <w:numId w:val="10"/>
        </w:numPr>
        <w:tabs>
          <w:tab w:val="clear" w:pos="1440"/>
          <w:tab w:val="num" w:pos="630"/>
          <w:tab w:val="num" w:pos="1080"/>
        </w:tabs>
        <w:ind w:left="1080" w:hanging="1080"/>
        <w:jc w:val="both"/>
        <w:rPr>
          <w:rFonts w:ascii="Arial" w:hAnsi="Arial" w:cs="Arial"/>
        </w:rPr>
      </w:pPr>
      <w:r w:rsidRPr="00C27906">
        <w:rPr>
          <w:rFonts w:ascii="Arial" w:hAnsi="Arial" w:cs="Arial"/>
          <w:sz w:val="22"/>
          <w:szCs w:val="22"/>
        </w:rPr>
        <w:t xml:space="preserve">General Conditions of Contract </w:t>
      </w:r>
      <w:r w:rsidRPr="00C27906">
        <w:rPr>
          <w:rFonts w:ascii="Arial" w:hAnsi="Arial" w:cs="Arial"/>
          <w:b/>
          <w:sz w:val="22"/>
          <w:szCs w:val="22"/>
        </w:rPr>
        <w:t>(GCC)</w:t>
      </w:r>
    </w:p>
    <w:p w:rsidR="003E77EF" w:rsidRPr="00AF0D4F" w:rsidRDefault="003E77EF" w:rsidP="003E77EF">
      <w:pPr>
        <w:numPr>
          <w:ilvl w:val="1"/>
          <w:numId w:val="10"/>
        </w:numPr>
        <w:tabs>
          <w:tab w:val="clear" w:pos="1440"/>
          <w:tab w:val="num" w:pos="630"/>
          <w:tab w:val="num" w:pos="1080"/>
        </w:tabs>
        <w:ind w:left="1080" w:hanging="1080"/>
        <w:jc w:val="both"/>
        <w:rPr>
          <w:rFonts w:ascii="Arial" w:hAnsi="Arial" w:cs="Arial"/>
          <w:sz w:val="22"/>
          <w:szCs w:val="22"/>
        </w:rPr>
      </w:pPr>
      <w:r w:rsidRPr="00C27906">
        <w:rPr>
          <w:rFonts w:ascii="Arial" w:hAnsi="Arial" w:cs="Arial"/>
          <w:sz w:val="22"/>
          <w:szCs w:val="22"/>
        </w:rPr>
        <w:t xml:space="preserve">Special Conditions of Contract </w:t>
      </w:r>
      <w:r w:rsidRPr="00B11028">
        <w:rPr>
          <w:rFonts w:ascii="Arial" w:hAnsi="Arial" w:cs="Arial"/>
          <w:b/>
          <w:sz w:val="22"/>
          <w:szCs w:val="22"/>
        </w:rPr>
        <w:t>(SCC)</w:t>
      </w:r>
    </w:p>
    <w:p w:rsidR="003E77EF" w:rsidRPr="00AF0D4F" w:rsidRDefault="003E77EF" w:rsidP="003E77EF">
      <w:pPr>
        <w:numPr>
          <w:ilvl w:val="1"/>
          <w:numId w:val="10"/>
        </w:numPr>
        <w:tabs>
          <w:tab w:val="clear" w:pos="1440"/>
          <w:tab w:val="num" w:pos="630"/>
          <w:tab w:val="num" w:pos="1080"/>
        </w:tabs>
        <w:ind w:left="1080" w:hanging="1080"/>
        <w:jc w:val="both"/>
        <w:rPr>
          <w:rFonts w:ascii="Arial" w:hAnsi="Arial" w:cs="Arial"/>
          <w:sz w:val="22"/>
          <w:szCs w:val="22"/>
        </w:rPr>
      </w:pPr>
      <w:r w:rsidRPr="00C27906">
        <w:rPr>
          <w:rFonts w:ascii="Arial" w:hAnsi="Arial" w:cs="Arial"/>
          <w:sz w:val="22"/>
          <w:szCs w:val="22"/>
        </w:rPr>
        <w:t>Schedule of Requirements.</w:t>
      </w:r>
    </w:p>
    <w:p w:rsidR="003E77EF" w:rsidRPr="00AF0D4F" w:rsidRDefault="003E77EF" w:rsidP="003E77EF">
      <w:pPr>
        <w:numPr>
          <w:ilvl w:val="1"/>
          <w:numId w:val="10"/>
        </w:numPr>
        <w:tabs>
          <w:tab w:val="clear" w:pos="1440"/>
          <w:tab w:val="num" w:pos="630"/>
          <w:tab w:val="num" w:pos="1080"/>
        </w:tabs>
        <w:ind w:left="1080" w:hanging="1080"/>
        <w:jc w:val="both"/>
        <w:rPr>
          <w:rFonts w:ascii="Arial" w:hAnsi="Arial" w:cs="Arial"/>
          <w:sz w:val="22"/>
          <w:szCs w:val="22"/>
        </w:rPr>
      </w:pPr>
      <w:r w:rsidRPr="00C27906">
        <w:rPr>
          <w:rFonts w:ascii="Arial" w:hAnsi="Arial" w:cs="Arial"/>
          <w:sz w:val="22"/>
          <w:szCs w:val="22"/>
        </w:rPr>
        <w:t>Supply Schedule</w:t>
      </w:r>
      <w:r>
        <w:rPr>
          <w:rFonts w:ascii="Arial" w:hAnsi="Arial" w:cs="Arial"/>
          <w:sz w:val="22"/>
          <w:szCs w:val="22"/>
        </w:rPr>
        <w:t>.</w:t>
      </w:r>
    </w:p>
    <w:p w:rsidR="003E77EF" w:rsidRPr="00AF0D4F" w:rsidRDefault="003E77EF" w:rsidP="003E77EF">
      <w:pPr>
        <w:numPr>
          <w:ilvl w:val="1"/>
          <w:numId w:val="10"/>
        </w:numPr>
        <w:tabs>
          <w:tab w:val="clear" w:pos="1440"/>
          <w:tab w:val="num" w:pos="630"/>
          <w:tab w:val="num" w:pos="1080"/>
        </w:tabs>
        <w:ind w:left="1080" w:hanging="1080"/>
        <w:jc w:val="both"/>
        <w:rPr>
          <w:rFonts w:ascii="Arial" w:hAnsi="Arial" w:cs="Arial"/>
          <w:sz w:val="22"/>
          <w:szCs w:val="22"/>
        </w:rPr>
      </w:pPr>
      <w:r w:rsidRPr="00C27906">
        <w:rPr>
          <w:rFonts w:ascii="Arial" w:hAnsi="Arial" w:cs="Arial"/>
          <w:sz w:val="22"/>
          <w:szCs w:val="22"/>
        </w:rPr>
        <w:t>Technical Specifications.</w:t>
      </w:r>
    </w:p>
    <w:p w:rsidR="003E77EF" w:rsidRPr="00AF0D4F" w:rsidRDefault="003E77EF" w:rsidP="003E77EF">
      <w:pPr>
        <w:numPr>
          <w:ilvl w:val="1"/>
          <w:numId w:val="10"/>
        </w:numPr>
        <w:tabs>
          <w:tab w:val="clear" w:pos="1440"/>
          <w:tab w:val="num" w:pos="630"/>
          <w:tab w:val="num" w:pos="1080"/>
        </w:tabs>
        <w:ind w:left="1080" w:hanging="1080"/>
        <w:jc w:val="both"/>
        <w:rPr>
          <w:rFonts w:ascii="Arial" w:hAnsi="Arial" w:cs="Arial"/>
          <w:sz w:val="22"/>
          <w:szCs w:val="22"/>
        </w:rPr>
      </w:pPr>
      <w:r w:rsidRPr="00C27906">
        <w:rPr>
          <w:rFonts w:ascii="Arial" w:hAnsi="Arial" w:cs="Arial"/>
          <w:sz w:val="22"/>
          <w:szCs w:val="22"/>
        </w:rPr>
        <w:t>Price Schedule submitted by the Bidder.</w:t>
      </w:r>
    </w:p>
    <w:p w:rsidR="003E77EF" w:rsidRPr="00AF0D4F" w:rsidRDefault="003E77EF" w:rsidP="003E77EF">
      <w:pPr>
        <w:numPr>
          <w:ilvl w:val="1"/>
          <w:numId w:val="10"/>
        </w:numPr>
        <w:tabs>
          <w:tab w:val="clear" w:pos="1440"/>
          <w:tab w:val="num" w:pos="630"/>
          <w:tab w:val="num" w:pos="1080"/>
        </w:tabs>
        <w:ind w:left="1080" w:hanging="1080"/>
        <w:jc w:val="both"/>
        <w:rPr>
          <w:rFonts w:ascii="Arial" w:hAnsi="Arial" w:cs="Arial"/>
          <w:sz w:val="22"/>
          <w:szCs w:val="22"/>
        </w:rPr>
      </w:pPr>
      <w:r w:rsidRPr="00C27906">
        <w:rPr>
          <w:rFonts w:ascii="Arial" w:hAnsi="Arial" w:cs="Arial"/>
          <w:sz w:val="22"/>
          <w:szCs w:val="22"/>
        </w:rPr>
        <w:t>Purchaser’s Notification of Award.</w:t>
      </w:r>
    </w:p>
    <w:p w:rsidR="003E77EF" w:rsidRPr="00AF0D4F" w:rsidRDefault="003E77EF" w:rsidP="003E77EF">
      <w:pPr>
        <w:numPr>
          <w:ilvl w:val="1"/>
          <w:numId w:val="10"/>
        </w:numPr>
        <w:tabs>
          <w:tab w:val="clear" w:pos="1440"/>
          <w:tab w:val="num" w:pos="630"/>
          <w:tab w:val="num" w:pos="1080"/>
        </w:tabs>
        <w:ind w:left="1080" w:hanging="1080"/>
        <w:jc w:val="both"/>
        <w:rPr>
          <w:rFonts w:ascii="Arial" w:hAnsi="Arial" w:cs="Arial"/>
          <w:sz w:val="22"/>
          <w:szCs w:val="22"/>
        </w:rPr>
      </w:pPr>
      <w:r w:rsidRPr="00C27906">
        <w:rPr>
          <w:rFonts w:ascii="Arial" w:hAnsi="Arial" w:cs="Arial"/>
          <w:sz w:val="22"/>
          <w:szCs w:val="22"/>
        </w:rPr>
        <w:t>Purchase Order.</w:t>
      </w:r>
    </w:p>
    <w:p w:rsidR="003E77EF" w:rsidRDefault="003E77EF" w:rsidP="003E77EF">
      <w:pPr>
        <w:numPr>
          <w:ilvl w:val="1"/>
          <w:numId w:val="10"/>
        </w:numPr>
        <w:tabs>
          <w:tab w:val="clear" w:pos="1440"/>
          <w:tab w:val="num" w:pos="630"/>
          <w:tab w:val="num" w:pos="1080"/>
        </w:tabs>
        <w:ind w:left="1080" w:hanging="1080"/>
        <w:jc w:val="both"/>
        <w:rPr>
          <w:rFonts w:ascii="Arial" w:hAnsi="Arial" w:cs="Arial"/>
          <w:sz w:val="22"/>
          <w:szCs w:val="22"/>
        </w:rPr>
      </w:pPr>
      <w:r w:rsidRPr="00C27906">
        <w:rPr>
          <w:rFonts w:ascii="Arial" w:hAnsi="Arial" w:cs="Arial"/>
          <w:sz w:val="22"/>
          <w:szCs w:val="22"/>
        </w:rPr>
        <w:t>Performance Security</w:t>
      </w:r>
      <w:r>
        <w:rPr>
          <w:rFonts w:ascii="Arial" w:hAnsi="Arial" w:cs="Arial"/>
          <w:sz w:val="22"/>
          <w:szCs w:val="22"/>
        </w:rPr>
        <w:t>.</w:t>
      </w:r>
    </w:p>
    <w:p w:rsidR="003E77EF" w:rsidRPr="00ED0F8E" w:rsidRDefault="003E77EF" w:rsidP="003E77EF">
      <w:pPr>
        <w:ind w:left="1440"/>
        <w:jc w:val="both"/>
        <w:rPr>
          <w:rFonts w:ascii="Arial" w:hAnsi="Arial" w:cs="Arial"/>
          <w:sz w:val="8"/>
          <w:szCs w:val="22"/>
        </w:rPr>
      </w:pPr>
    </w:p>
    <w:p w:rsidR="003E77EF" w:rsidRPr="00204967" w:rsidRDefault="003E77EF" w:rsidP="003E77EF">
      <w:pPr>
        <w:pStyle w:val="ListParagraph"/>
        <w:numPr>
          <w:ilvl w:val="0"/>
          <w:numId w:val="11"/>
        </w:numPr>
        <w:ind w:left="-450" w:hanging="450"/>
        <w:jc w:val="both"/>
        <w:rPr>
          <w:rFonts w:ascii="Arial" w:hAnsi="Arial" w:cs="Arial"/>
        </w:rPr>
      </w:pPr>
      <w:r w:rsidRPr="00204967">
        <w:rPr>
          <w:rFonts w:ascii="Arial" w:hAnsi="Arial" w:cs="Arial"/>
          <w:b/>
          <w:bCs/>
          <w:sz w:val="22"/>
          <w:szCs w:val="22"/>
          <w:u w:val="single"/>
        </w:rPr>
        <w:t>Interpretation</w:t>
      </w:r>
      <w:r w:rsidRPr="00204967">
        <w:rPr>
          <w:rFonts w:ascii="Arial" w:hAnsi="Arial" w:cs="Arial"/>
          <w:b/>
          <w:bCs/>
          <w:sz w:val="22"/>
          <w:szCs w:val="22"/>
        </w:rPr>
        <w:t xml:space="preserve">:  </w:t>
      </w:r>
      <w:r w:rsidRPr="00204967">
        <w:rPr>
          <w:rFonts w:ascii="Arial" w:hAnsi="Arial" w:cs="Arial"/>
          <w:sz w:val="22"/>
          <w:szCs w:val="22"/>
        </w:rPr>
        <w:t>In this Contract words and expressions shall have the same meanings as are respectively assigned to them in the General Conditions of this Contract herein</w:t>
      </w:r>
      <w:r>
        <w:rPr>
          <w:rFonts w:ascii="Arial" w:hAnsi="Arial" w:cs="Arial"/>
          <w:sz w:val="22"/>
          <w:szCs w:val="22"/>
        </w:rPr>
        <w:t xml:space="preserve"> </w:t>
      </w:r>
      <w:r w:rsidRPr="00204967">
        <w:rPr>
          <w:rFonts w:ascii="Arial" w:hAnsi="Arial" w:cs="Arial"/>
          <w:sz w:val="22"/>
          <w:szCs w:val="22"/>
        </w:rPr>
        <w:t>after referred to as “Contract”:</w:t>
      </w:r>
    </w:p>
    <w:p w:rsidR="003E77EF" w:rsidRPr="00C27906" w:rsidRDefault="003E77EF" w:rsidP="003E77EF">
      <w:pPr>
        <w:pStyle w:val="ListParagraph"/>
        <w:numPr>
          <w:ilvl w:val="0"/>
          <w:numId w:val="11"/>
        </w:numPr>
        <w:spacing w:before="120"/>
        <w:ind w:left="-450" w:hanging="450"/>
        <w:jc w:val="both"/>
        <w:rPr>
          <w:rFonts w:ascii="Arial" w:hAnsi="Arial" w:cs="Arial"/>
        </w:rPr>
      </w:pPr>
      <w:r w:rsidRPr="00C27906">
        <w:rPr>
          <w:rFonts w:ascii="Arial" w:hAnsi="Arial" w:cs="Arial"/>
          <w:b/>
          <w:bCs/>
          <w:sz w:val="22"/>
          <w:szCs w:val="22"/>
          <w:u w:val="single"/>
        </w:rPr>
        <w:t>Term of the Contract:</w:t>
      </w:r>
      <w:r>
        <w:rPr>
          <w:rFonts w:ascii="Arial" w:hAnsi="Arial" w:cs="Arial"/>
          <w:sz w:val="22"/>
          <w:szCs w:val="22"/>
        </w:rPr>
        <w:t xml:space="preserve"> </w:t>
      </w:r>
      <w:r w:rsidRPr="00C27906">
        <w:rPr>
          <w:rFonts w:ascii="Arial" w:hAnsi="Arial" w:cs="Arial"/>
          <w:sz w:val="22"/>
          <w:szCs w:val="22"/>
        </w:rPr>
        <w:t xml:space="preserve">This contract </w:t>
      </w:r>
      <w:r w:rsidRPr="00B23F2B">
        <w:rPr>
          <w:rFonts w:ascii="Arial" w:hAnsi="Arial" w:cs="Arial"/>
          <w:sz w:val="22"/>
          <w:szCs w:val="22"/>
        </w:rPr>
        <w:t>shall remain val</w:t>
      </w:r>
      <w:r w:rsidR="005F3D56">
        <w:rPr>
          <w:rFonts w:ascii="Arial" w:hAnsi="Arial" w:cs="Arial"/>
          <w:sz w:val="22"/>
          <w:szCs w:val="22"/>
        </w:rPr>
        <w:t>id till and up to 30th June 2024</w:t>
      </w:r>
      <w:r w:rsidRPr="00C27906">
        <w:rPr>
          <w:rFonts w:ascii="Arial" w:hAnsi="Arial" w:cs="Arial"/>
          <w:sz w:val="22"/>
          <w:szCs w:val="22"/>
        </w:rPr>
        <w:t xml:space="preserve">, unless amended by mutual consent. </w:t>
      </w:r>
    </w:p>
    <w:p w:rsidR="003E77EF" w:rsidRPr="00DD545A" w:rsidRDefault="003E77EF" w:rsidP="003E77EF">
      <w:pPr>
        <w:pStyle w:val="ListParagraph"/>
        <w:numPr>
          <w:ilvl w:val="0"/>
          <w:numId w:val="11"/>
        </w:numPr>
        <w:spacing w:before="120"/>
        <w:ind w:left="-450" w:hanging="450"/>
        <w:jc w:val="both"/>
        <w:rPr>
          <w:rFonts w:ascii="Arial" w:hAnsi="Arial" w:cs="Arial"/>
          <w:b/>
          <w:u w:val="single"/>
        </w:rPr>
      </w:pPr>
      <w:r w:rsidRPr="00DD545A">
        <w:rPr>
          <w:rFonts w:ascii="Arial" w:hAnsi="Arial" w:cs="Arial"/>
          <w:b/>
          <w:sz w:val="22"/>
          <w:szCs w:val="22"/>
          <w:u w:val="single"/>
        </w:rPr>
        <w:t>The Supplier declares as under:</w:t>
      </w:r>
    </w:p>
    <w:p w:rsidR="003E77EF" w:rsidRPr="00C27906" w:rsidRDefault="003E77EF" w:rsidP="003E77EF">
      <w:pPr>
        <w:pStyle w:val="ListParagraph"/>
        <w:spacing w:before="120"/>
        <w:ind w:left="-450"/>
        <w:jc w:val="both"/>
        <w:rPr>
          <w:rFonts w:ascii="Arial" w:hAnsi="Arial" w:cs="Arial"/>
        </w:rPr>
      </w:pPr>
      <w:r w:rsidRPr="00CE1234">
        <w:rPr>
          <w:rFonts w:ascii="Arial" w:hAnsi="Arial" w:cs="Arial"/>
          <w:sz w:val="22"/>
          <w:szCs w:val="22"/>
        </w:rPr>
        <w:t>(Name of Supplier)</w:t>
      </w:r>
      <w:r w:rsidRPr="00C27906">
        <w:rPr>
          <w:rFonts w:ascii="Arial" w:hAnsi="Arial" w:cs="Arial"/>
          <w:sz w:val="22"/>
          <w:szCs w:val="22"/>
        </w:rPr>
        <w:t xml:space="preserve"> hereby declares that it has not obtained or induced the procurement of any Contract, right, interest, privilege or other obligation or benefit from the Government of Khyber Pakhtunkhwa or any administrative subdivision or agency thereof or any other entity owned or controlled by it (Government of Khyber Pakhtunkhwa) through any corrupt business practice.</w:t>
      </w:r>
    </w:p>
    <w:p w:rsidR="003E77EF" w:rsidRPr="00C27906" w:rsidRDefault="003E77EF" w:rsidP="003E77EF">
      <w:pPr>
        <w:pStyle w:val="ListParagraph"/>
        <w:numPr>
          <w:ilvl w:val="1"/>
          <w:numId w:val="11"/>
        </w:numPr>
        <w:spacing w:before="120"/>
        <w:ind w:left="-630" w:hanging="90"/>
        <w:jc w:val="both"/>
        <w:rPr>
          <w:rFonts w:ascii="Arial" w:hAnsi="Arial" w:cs="Arial"/>
        </w:rPr>
      </w:pPr>
      <w:r w:rsidRPr="00C27906">
        <w:rPr>
          <w:rFonts w:ascii="Arial" w:hAnsi="Arial" w:cs="Arial"/>
          <w:sz w:val="22"/>
          <w:szCs w:val="22"/>
        </w:rPr>
        <w:t xml:space="preserve">Without limiting the generality of the foregoing, </w:t>
      </w:r>
      <w:r w:rsidRPr="00CE1234">
        <w:rPr>
          <w:rFonts w:ascii="Arial" w:hAnsi="Arial" w:cs="Arial"/>
          <w:sz w:val="22"/>
          <w:szCs w:val="22"/>
        </w:rPr>
        <w:t>(Name of Supplier)</w:t>
      </w:r>
      <w:r w:rsidRPr="00C27906">
        <w:rPr>
          <w:rFonts w:ascii="Arial" w:hAnsi="Arial" w:cs="Arial"/>
          <w:sz w:val="22"/>
          <w:szCs w:val="22"/>
        </w:rPr>
        <w:t xml:space="preserve">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including the procurement of a Contract, right interest, privilege or other obligation or benefit in whatsoever form from Government of Khyber Pakhtunkhwa, except that which has been expressly declared pursuant hereto.</w:t>
      </w:r>
    </w:p>
    <w:p w:rsidR="003E77EF" w:rsidRPr="00C27906" w:rsidRDefault="003E77EF" w:rsidP="003E77EF">
      <w:pPr>
        <w:pStyle w:val="ListParagraph"/>
        <w:numPr>
          <w:ilvl w:val="1"/>
          <w:numId w:val="11"/>
        </w:numPr>
        <w:spacing w:before="120"/>
        <w:ind w:left="-630" w:hanging="180"/>
        <w:jc w:val="both"/>
        <w:rPr>
          <w:rFonts w:ascii="Arial" w:hAnsi="Arial" w:cs="Arial"/>
        </w:rPr>
      </w:pPr>
      <w:r w:rsidRPr="00CE1234">
        <w:rPr>
          <w:rFonts w:ascii="Arial" w:hAnsi="Arial" w:cs="Arial"/>
          <w:sz w:val="22"/>
          <w:szCs w:val="22"/>
        </w:rPr>
        <w:t>(Name of Supplier)</w:t>
      </w:r>
      <w:r w:rsidRPr="00C27906">
        <w:rPr>
          <w:rFonts w:ascii="Arial" w:hAnsi="Arial" w:cs="Arial"/>
          <w:i/>
          <w:iCs/>
          <w:sz w:val="22"/>
          <w:szCs w:val="22"/>
        </w:rPr>
        <w:t xml:space="preserve"> </w:t>
      </w:r>
      <w:r w:rsidRPr="00C27906">
        <w:rPr>
          <w:rFonts w:ascii="Arial" w:hAnsi="Arial" w:cs="Arial"/>
          <w:sz w:val="22"/>
          <w:szCs w:val="22"/>
        </w:rPr>
        <w:t>certifies that has made and shall make full disclosure of all agreements and arrangements with all persons in respect of or related to the transaction with Government of Khyber Pakhtunkhwa and has not taken any action or shall not take any action to circumvent the above declaration, representation or warranty.</w:t>
      </w:r>
    </w:p>
    <w:p w:rsidR="003E77EF" w:rsidRPr="00C27906" w:rsidRDefault="003E77EF" w:rsidP="003E77EF">
      <w:pPr>
        <w:pStyle w:val="ListParagraph"/>
        <w:numPr>
          <w:ilvl w:val="1"/>
          <w:numId w:val="11"/>
        </w:numPr>
        <w:spacing w:before="120"/>
        <w:ind w:left="-630" w:hanging="180"/>
        <w:jc w:val="both"/>
        <w:rPr>
          <w:rFonts w:ascii="Arial" w:hAnsi="Arial" w:cs="Arial"/>
        </w:rPr>
      </w:pPr>
      <w:r w:rsidRPr="00CE1234">
        <w:rPr>
          <w:rFonts w:ascii="Arial" w:hAnsi="Arial" w:cs="Arial"/>
          <w:sz w:val="22"/>
          <w:szCs w:val="22"/>
        </w:rPr>
        <w:lastRenderedPageBreak/>
        <w:t>(Name of Supplier)</w:t>
      </w:r>
      <w:r w:rsidRPr="00C27906">
        <w:rPr>
          <w:rFonts w:ascii="Arial" w:hAnsi="Arial" w:cs="Arial"/>
          <w:i/>
          <w:iCs/>
          <w:sz w:val="22"/>
          <w:szCs w:val="22"/>
        </w:rPr>
        <w:t xml:space="preserve"> </w:t>
      </w:r>
      <w:r w:rsidRPr="00C27906">
        <w:rPr>
          <w:rFonts w:ascii="Arial" w:hAnsi="Arial" w:cs="Arial"/>
          <w:sz w:val="22"/>
          <w:szCs w:val="22"/>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Procuring Agency under any law, Contract or other instrument, be void able at the option of Procuring Agency.</w:t>
      </w:r>
    </w:p>
    <w:p w:rsidR="003E77EF" w:rsidRPr="00C27906" w:rsidRDefault="003E77EF" w:rsidP="003E77EF">
      <w:pPr>
        <w:pStyle w:val="ListParagraph"/>
        <w:numPr>
          <w:ilvl w:val="1"/>
          <w:numId w:val="11"/>
        </w:numPr>
        <w:spacing w:before="120"/>
        <w:ind w:left="-630" w:hanging="270"/>
        <w:jc w:val="both"/>
        <w:rPr>
          <w:rFonts w:ascii="Arial" w:hAnsi="Arial" w:cs="Arial"/>
        </w:rPr>
      </w:pPr>
      <w:r w:rsidRPr="00C27906">
        <w:rPr>
          <w:rFonts w:ascii="Arial" w:hAnsi="Arial" w:cs="Arial"/>
          <w:sz w:val="22"/>
          <w:szCs w:val="22"/>
        </w:rPr>
        <w:t>Not</w:t>
      </w:r>
      <w:r>
        <w:rPr>
          <w:rFonts w:ascii="Arial" w:hAnsi="Arial" w:cs="Arial"/>
          <w:sz w:val="22"/>
          <w:szCs w:val="22"/>
        </w:rPr>
        <w:t xml:space="preserve"> </w:t>
      </w:r>
      <w:r w:rsidRPr="00C27906">
        <w:rPr>
          <w:rFonts w:ascii="Arial" w:hAnsi="Arial" w:cs="Arial"/>
          <w:sz w:val="22"/>
          <w:szCs w:val="22"/>
        </w:rPr>
        <w:t>with</w:t>
      </w:r>
      <w:r>
        <w:rPr>
          <w:rFonts w:ascii="Arial" w:hAnsi="Arial" w:cs="Arial"/>
          <w:sz w:val="22"/>
          <w:szCs w:val="22"/>
        </w:rPr>
        <w:t xml:space="preserve"> </w:t>
      </w:r>
      <w:r w:rsidRPr="00C27906">
        <w:rPr>
          <w:rFonts w:ascii="Arial" w:hAnsi="Arial" w:cs="Arial"/>
          <w:sz w:val="22"/>
          <w:szCs w:val="22"/>
        </w:rPr>
        <w:t xml:space="preserve">standing any rights and remedies exercised by Procuring Agency in this regard, </w:t>
      </w:r>
      <w:r w:rsidRPr="00CE1234">
        <w:rPr>
          <w:rFonts w:ascii="Arial" w:hAnsi="Arial" w:cs="Arial"/>
          <w:sz w:val="22"/>
          <w:szCs w:val="22"/>
        </w:rPr>
        <w:t>(Name of Supplier)</w:t>
      </w:r>
      <w:r w:rsidRPr="00C27906">
        <w:rPr>
          <w:rFonts w:ascii="Arial" w:hAnsi="Arial" w:cs="Arial"/>
          <w:i/>
          <w:iCs/>
          <w:sz w:val="22"/>
          <w:szCs w:val="22"/>
        </w:rPr>
        <w:t xml:space="preserve"> </w:t>
      </w:r>
      <w:r w:rsidRPr="00C27906">
        <w:rPr>
          <w:rFonts w:ascii="Arial" w:hAnsi="Arial" w:cs="Arial"/>
          <w:sz w:val="22"/>
          <w:szCs w:val="22"/>
        </w:rPr>
        <w:t>agrees to indemnify Procuring Agency for any loss or damage incurred by it on account of its corrupt business practices and further pay compensation to Procuring Agency in an amount equivalent to ten time the sum of any commission, gratification, bribe, finder’s fee or kick</w:t>
      </w:r>
      <w:r>
        <w:rPr>
          <w:rFonts w:ascii="Arial" w:hAnsi="Arial" w:cs="Arial"/>
          <w:sz w:val="22"/>
          <w:szCs w:val="22"/>
        </w:rPr>
        <w:t xml:space="preserve"> </w:t>
      </w:r>
      <w:r w:rsidRPr="00C27906">
        <w:rPr>
          <w:rFonts w:ascii="Arial" w:hAnsi="Arial" w:cs="Arial"/>
          <w:sz w:val="22"/>
          <w:szCs w:val="22"/>
        </w:rPr>
        <w:t xml:space="preserve">back given by </w:t>
      </w:r>
      <w:r w:rsidRPr="00CE1234">
        <w:rPr>
          <w:rFonts w:ascii="Arial" w:hAnsi="Arial" w:cs="Arial"/>
          <w:sz w:val="22"/>
          <w:szCs w:val="22"/>
        </w:rPr>
        <w:t>(Name of Supplier)</w:t>
      </w:r>
      <w:r w:rsidRPr="00C27906">
        <w:rPr>
          <w:rFonts w:ascii="Arial" w:hAnsi="Arial" w:cs="Arial"/>
          <w:i/>
          <w:iCs/>
          <w:sz w:val="22"/>
          <w:szCs w:val="22"/>
        </w:rPr>
        <w:t xml:space="preserve"> </w:t>
      </w:r>
      <w:r w:rsidRPr="00C27906">
        <w:rPr>
          <w:rFonts w:ascii="Arial" w:hAnsi="Arial" w:cs="Arial"/>
          <w:sz w:val="22"/>
          <w:szCs w:val="22"/>
        </w:rPr>
        <w:t>as aforesaid for the purpose of obtaining or inducing the procurement of any Contract, right, interest, privilege or other obligation or benefit in whatsoever form from Procuring Agency.</w:t>
      </w:r>
    </w:p>
    <w:p w:rsidR="003E77EF" w:rsidRPr="00865288" w:rsidRDefault="003E77EF" w:rsidP="003E77EF">
      <w:pPr>
        <w:pStyle w:val="ListParagraph"/>
        <w:numPr>
          <w:ilvl w:val="1"/>
          <w:numId w:val="11"/>
        </w:numPr>
        <w:spacing w:before="120"/>
        <w:ind w:left="-630" w:hanging="270"/>
        <w:jc w:val="both"/>
        <w:rPr>
          <w:rFonts w:ascii="Arial" w:hAnsi="Arial" w:cs="Arial"/>
        </w:rPr>
      </w:pPr>
      <w:r w:rsidRPr="00C27906">
        <w:rPr>
          <w:rFonts w:ascii="Arial" w:hAnsi="Arial" w:cs="Arial"/>
          <w:sz w:val="22"/>
          <w:szCs w:val="22"/>
        </w:rPr>
        <w:t>In case of any dispute concerning the interpretation and/or application of this Contract shall be settled through arbitration under the Arbitration Act of 1940 (As amended from time to time).</w:t>
      </w:r>
    </w:p>
    <w:p w:rsidR="003E77EF" w:rsidRPr="00865288" w:rsidRDefault="003E77EF" w:rsidP="003E77EF">
      <w:pPr>
        <w:pStyle w:val="ListParagraph"/>
        <w:spacing w:before="120"/>
        <w:ind w:left="-630"/>
        <w:jc w:val="both"/>
        <w:rPr>
          <w:rFonts w:ascii="Arial" w:hAnsi="Arial" w:cs="Arial"/>
          <w:sz w:val="4"/>
        </w:rPr>
      </w:pPr>
    </w:p>
    <w:p w:rsidR="003E77EF" w:rsidRPr="00B23F2B" w:rsidRDefault="003E77EF" w:rsidP="003E77EF">
      <w:pPr>
        <w:pStyle w:val="ListParagraph"/>
        <w:numPr>
          <w:ilvl w:val="0"/>
          <w:numId w:val="11"/>
        </w:numPr>
        <w:ind w:left="-630" w:hanging="450"/>
        <w:jc w:val="both"/>
        <w:rPr>
          <w:rFonts w:ascii="Arial" w:hAnsi="Arial" w:cs="Arial"/>
          <w:b/>
          <w:bCs/>
          <w:sz w:val="22"/>
          <w:szCs w:val="22"/>
          <w:u w:val="single"/>
        </w:rPr>
      </w:pPr>
      <w:r w:rsidRPr="00BB795A">
        <w:rPr>
          <w:rFonts w:ascii="Arial" w:hAnsi="Arial" w:cs="Arial"/>
          <w:b/>
          <w:bCs/>
          <w:sz w:val="22"/>
          <w:szCs w:val="22"/>
          <w:u w:val="single"/>
        </w:rPr>
        <w:t>Rate Validity</w:t>
      </w:r>
      <w:r>
        <w:rPr>
          <w:rFonts w:ascii="Arial" w:hAnsi="Arial" w:cs="Arial"/>
          <w:b/>
          <w:bCs/>
          <w:sz w:val="22"/>
          <w:szCs w:val="22"/>
          <w:u w:val="single"/>
        </w:rPr>
        <w:t>:</w:t>
      </w:r>
      <w:r w:rsidRPr="00B23F2B">
        <w:rPr>
          <w:rFonts w:ascii="Arial" w:hAnsi="Arial" w:cs="Arial"/>
          <w:sz w:val="22"/>
          <w:szCs w:val="22"/>
        </w:rPr>
        <w:t xml:space="preserve"> The Supplier agrees that the approved price of all individual items quoted in the financial bids</w:t>
      </w:r>
      <w:r>
        <w:rPr>
          <w:rFonts w:ascii="Arial" w:hAnsi="Arial" w:cs="Arial"/>
          <w:sz w:val="22"/>
          <w:szCs w:val="22"/>
        </w:rPr>
        <w:t xml:space="preserve"> shall remain valid till and up </w:t>
      </w:r>
      <w:r w:rsidRPr="00B23F2B">
        <w:rPr>
          <w:rFonts w:ascii="Arial" w:hAnsi="Arial" w:cs="Arial"/>
          <w:sz w:val="22"/>
          <w:szCs w:val="22"/>
        </w:rPr>
        <w:t>to 30</w:t>
      </w:r>
      <w:r w:rsidRPr="005F3D56">
        <w:rPr>
          <w:rFonts w:ascii="Arial" w:hAnsi="Arial" w:cs="Arial"/>
          <w:sz w:val="22"/>
          <w:szCs w:val="22"/>
          <w:vertAlign w:val="superscript"/>
        </w:rPr>
        <w:t>th</w:t>
      </w:r>
      <w:r w:rsidR="005F3D56">
        <w:rPr>
          <w:rFonts w:ascii="Arial" w:hAnsi="Arial" w:cs="Arial"/>
          <w:sz w:val="22"/>
          <w:szCs w:val="22"/>
        </w:rPr>
        <w:t xml:space="preserve"> June 2024</w:t>
      </w:r>
      <w:r w:rsidRPr="00B23F2B">
        <w:rPr>
          <w:rFonts w:ascii="Arial" w:hAnsi="Arial" w:cs="Arial"/>
          <w:sz w:val="22"/>
          <w:szCs w:val="22"/>
        </w:rPr>
        <w:t>.</w:t>
      </w:r>
    </w:p>
    <w:p w:rsidR="003E77EF" w:rsidRPr="00204967" w:rsidRDefault="003E77EF" w:rsidP="003E77EF">
      <w:pPr>
        <w:pStyle w:val="ListParagraph"/>
        <w:numPr>
          <w:ilvl w:val="0"/>
          <w:numId w:val="11"/>
        </w:numPr>
        <w:ind w:left="-630" w:hanging="450"/>
        <w:jc w:val="both"/>
        <w:rPr>
          <w:rFonts w:ascii="Arial" w:hAnsi="Arial" w:cs="Arial"/>
        </w:rPr>
      </w:pPr>
      <w:r w:rsidRPr="00C27906">
        <w:rPr>
          <w:rFonts w:ascii="Arial" w:hAnsi="Arial" w:cs="Arial"/>
          <w:b/>
          <w:bCs/>
          <w:sz w:val="22"/>
          <w:szCs w:val="22"/>
          <w:u w:val="single"/>
        </w:rPr>
        <w:t>Items to be Supplied &amp; Agreed Unit Cost:</w:t>
      </w:r>
      <w:r w:rsidRPr="00C27906">
        <w:rPr>
          <w:rFonts w:ascii="Arial" w:hAnsi="Arial" w:cs="Arial"/>
          <w:sz w:val="22"/>
          <w:szCs w:val="22"/>
        </w:rPr>
        <w:tab/>
      </w:r>
    </w:p>
    <w:p w:rsidR="003E77EF" w:rsidRPr="00204967" w:rsidRDefault="003E77EF" w:rsidP="003E77EF">
      <w:pPr>
        <w:pStyle w:val="ListParagraph"/>
        <w:numPr>
          <w:ilvl w:val="0"/>
          <w:numId w:val="44"/>
        </w:numPr>
        <w:ind w:left="-630" w:hanging="450"/>
        <w:jc w:val="both"/>
        <w:rPr>
          <w:rFonts w:ascii="Arial" w:hAnsi="Arial" w:cs="Arial"/>
        </w:rPr>
      </w:pPr>
      <w:r w:rsidRPr="00204967">
        <w:rPr>
          <w:rFonts w:ascii="Arial" w:hAnsi="Arial" w:cs="Arial"/>
          <w:sz w:val="22"/>
          <w:szCs w:val="22"/>
        </w:rPr>
        <w:t xml:space="preserve">The Supplier shall provide to the Purchaser the items on the agreed cost more specifically described in the Price Schedule Submitted by the Bidder. </w:t>
      </w:r>
    </w:p>
    <w:p w:rsidR="003E77EF" w:rsidRPr="00204967" w:rsidRDefault="003E77EF" w:rsidP="003E77EF">
      <w:pPr>
        <w:pStyle w:val="ListParagraph"/>
        <w:numPr>
          <w:ilvl w:val="0"/>
          <w:numId w:val="44"/>
        </w:numPr>
        <w:ind w:left="-630" w:hanging="450"/>
        <w:jc w:val="both"/>
        <w:rPr>
          <w:rFonts w:ascii="Arial" w:hAnsi="Arial" w:cs="Arial"/>
          <w:sz w:val="22"/>
          <w:szCs w:val="22"/>
        </w:rPr>
      </w:pPr>
      <w:r w:rsidRPr="00204967">
        <w:rPr>
          <w:rFonts w:ascii="Arial" w:hAnsi="Arial" w:cs="Arial"/>
          <w:sz w:val="22"/>
          <w:szCs w:val="22"/>
        </w:rPr>
        <w:t>Each Items supplied shall strictly conform to the Schedule of Requirements and to the Technical Specifications prescribed by the Purchaser against each item.</w:t>
      </w:r>
    </w:p>
    <w:p w:rsidR="003E77EF" w:rsidRPr="00D72871" w:rsidRDefault="003E77EF" w:rsidP="003E77EF">
      <w:pPr>
        <w:pStyle w:val="ListParagraph"/>
        <w:numPr>
          <w:ilvl w:val="0"/>
          <w:numId w:val="44"/>
        </w:numPr>
        <w:ind w:left="-630" w:hanging="450"/>
        <w:jc w:val="both"/>
        <w:rPr>
          <w:rFonts w:ascii="Arial" w:hAnsi="Arial" w:cs="Arial"/>
        </w:rPr>
      </w:pPr>
      <w:r w:rsidRPr="00204967">
        <w:rPr>
          <w:rFonts w:ascii="Arial" w:hAnsi="Arial" w:cs="Arial"/>
          <w:sz w:val="22"/>
          <w:szCs w:val="22"/>
        </w:rPr>
        <w:t>The Unit Cost agreed in the Price Schedule, is inclusive of all taxation and costs associated with transportation and other agreed incidental costs.</w:t>
      </w:r>
    </w:p>
    <w:p w:rsidR="003E77EF" w:rsidRPr="00D72871" w:rsidRDefault="003E77EF" w:rsidP="003E77EF">
      <w:pPr>
        <w:pStyle w:val="ListParagraph"/>
        <w:ind w:left="-630"/>
        <w:jc w:val="both"/>
        <w:rPr>
          <w:rFonts w:ascii="Arial" w:hAnsi="Arial" w:cs="Arial"/>
          <w:sz w:val="4"/>
        </w:rPr>
      </w:pPr>
    </w:p>
    <w:p w:rsidR="003E77EF" w:rsidRPr="00882150" w:rsidRDefault="003E77EF" w:rsidP="003E77EF">
      <w:pPr>
        <w:pStyle w:val="ListParagraph"/>
        <w:numPr>
          <w:ilvl w:val="0"/>
          <w:numId w:val="11"/>
        </w:numPr>
        <w:ind w:left="-630" w:hanging="450"/>
        <w:jc w:val="both"/>
        <w:rPr>
          <w:rFonts w:ascii="Arial" w:hAnsi="Arial" w:cs="Arial"/>
        </w:rPr>
      </w:pPr>
      <w:r w:rsidRPr="00463C75">
        <w:rPr>
          <w:rFonts w:ascii="Arial" w:hAnsi="Arial" w:cs="Arial"/>
          <w:b/>
          <w:sz w:val="22"/>
          <w:szCs w:val="22"/>
          <w:u w:val="single"/>
        </w:rPr>
        <w:t>Shelf Life:</w:t>
      </w:r>
      <w:r w:rsidRPr="00463C75">
        <w:rPr>
          <w:rFonts w:ascii="Arial" w:hAnsi="Arial" w:cs="Arial"/>
          <w:b/>
          <w:sz w:val="22"/>
          <w:szCs w:val="22"/>
        </w:rPr>
        <w:t xml:space="preserve"> </w:t>
      </w:r>
      <w:r w:rsidRPr="001D0B54">
        <w:rPr>
          <w:rFonts w:ascii="Arial" w:hAnsi="Arial" w:cs="Arial"/>
          <w:sz w:val="22"/>
          <w:szCs w:val="22"/>
        </w:rPr>
        <w:t>Shelf life: 24 months or more from date of manufacture. Guaranteed</w:t>
      </w:r>
      <w:r w:rsidRPr="00463C75">
        <w:rPr>
          <w:rFonts w:ascii="Arial" w:hAnsi="Arial" w:cs="Arial"/>
        </w:rPr>
        <w:t xml:space="preserve"> </w:t>
      </w:r>
      <w:r w:rsidRPr="00463C75">
        <w:rPr>
          <w:rFonts w:ascii="Arial" w:hAnsi="Arial" w:cs="Arial"/>
          <w:sz w:val="22"/>
          <w:szCs w:val="22"/>
        </w:rPr>
        <w:t>minimum rem</w:t>
      </w:r>
      <w:r w:rsidR="00EC27A0">
        <w:rPr>
          <w:rFonts w:ascii="Arial" w:hAnsi="Arial" w:cs="Arial"/>
          <w:sz w:val="22"/>
          <w:szCs w:val="22"/>
        </w:rPr>
        <w:t>aining shelf life of at least 75</w:t>
      </w:r>
      <w:r w:rsidRPr="00463C75">
        <w:rPr>
          <w:rFonts w:ascii="Arial" w:hAnsi="Arial" w:cs="Arial"/>
          <w:sz w:val="22"/>
          <w:szCs w:val="22"/>
        </w:rPr>
        <w:t>% at the time of delivery in case of imported goods.</w:t>
      </w:r>
    </w:p>
    <w:p w:rsidR="003E77EF" w:rsidRPr="00882150" w:rsidRDefault="003E77EF" w:rsidP="003E77EF">
      <w:pPr>
        <w:pStyle w:val="ListParagraph"/>
        <w:numPr>
          <w:ilvl w:val="0"/>
          <w:numId w:val="11"/>
        </w:numPr>
        <w:ind w:left="-630" w:hanging="450"/>
        <w:jc w:val="both"/>
        <w:rPr>
          <w:rFonts w:ascii="Arial" w:hAnsi="Arial" w:cs="Arial"/>
          <w:sz w:val="22"/>
          <w:szCs w:val="22"/>
        </w:rPr>
      </w:pPr>
      <w:r w:rsidRPr="00882150">
        <w:rPr>
          <w:rFonts w:ascii="Arial" w:hAnsi="Arial" w:cs="Arial"/>
          <w:b/>
          <w:sz w:val="22"/>
          <w:szCs w:val="22"/>
          <w:u w:val="single"/>
        </w:rPr>
        <w:t>Labeling &amp; Packaging:</w:t>
      </w:r>
      <w:r w:rsidRPr="00882150">
        <w:rPr>
          <w:rFonts w:ascii="Arial" w:hAnsi="Arial" w:cs="Arial"/>
          <w:sz w:val="40"/>
          <w:szCs w:val="40"/>
        </w:rPr>
        <w:t xml:space="preserve"> </w:t>
      </w:r>
      <w:r w:rsidRPr="00882150">
        <w:rPr>
          <w:rFonts w:ascii="Arial" w:hAnsi="Arial" w:cs="Arial"/>
          <w:sz w:val="22"/>
          <w:szCs w:val="22"/>
        </w:rPr>
        <w:t>Item</w:t>
      </w:r>
      <w:r>
        <w:rPr>
          <w:rFonts w:ascii="Arial" w:hAnsi="Arial" w:cs="Arial"/>
          <w:sz w:val="22"/>
          <w:szCs w:val="22"/>
        </w:rPr>
        <w:t>s</w:t>
      </w:r>
      <w:r w:rsidRPr="00882150">
        <w:rPr>
          <w:rFonts w:ascii="Arial" w:hAnsi="Arial" w:cs="Arial"/>
          <w:sz w:val="22"/>
          <w:szCs w:val="22"/>
        </w:rPr>
        <w:t xml:space="preserve"> labeling and packaging should be as per the requirement mentioned in the Technical Specifications &amp; Ancillary Services. The packing should be labeled as </w:t>
      </w:r>
      <w:r w:rsidRPr="00882150">
        <w:rPr>
          <w:rFonts w:ascii="Arial" w:hAnsi="Arial" w:cs="Arial"/>
          <w:b/>
          <w:sz w:val="22"/>
          <w:szCs w:val="22"/>
        </w:rPr>
        <w:t>“Govt: Khyber Pakhtunkhwa, Not For Sale”</w:t>
      </w:r>
      <w:r w:rsidRPr="00882150">
        <w:rPr>
          <w:rFonts w:ascii="Arial" w:hAnsi="Arial" w:cs="Arial"/>
          <w:sz w:val="22"/>
          <w:szCs w:val="22"/>
        </w:rPr>
        <w:t xml:space="preserve">. </w:t>
      </w:r>
    </w:p>
    <w:p w:rsidR="003E77EF" w:rsidRPr="00C27906" w:rsidRDefault="003E77EF" w:rsidP="003E77EF">
      <w:pPr>
        <w:numPr>
          <w:ilvl w:val="0"/>
          <w:numId w:val="11"/>
        </w:numPr>
        <w:ind w:left="-630" w:hanging="450"/>
        <w:jc w:val="both"/>
        <w:rPr>
          <w:rFonts w:ascii="Arial" w:hAnsi="Arial" w:cs="Arial"/>
        </w:rPr>
      </w:pPr>
      <w:r w:rsidRPr="00C27906">
        <w:rPr>
          <w:rFonts w:ascii="Arial" w:hAnsi="Arial" w:cs="Arial"/>
          <w:b/>
          <w:bCs/>
          <w:sz w:val="22"/>
          <w:szCs w:val="22"/>
          <w:u w:val="single"/>
        </w:rPr>
        <w:t>Payments:</w:t>
      </w:r>
      <w:r w:rsidRPr="00C27906">
        <w:rPr>
          <w:rFonts w:ascii="Arial" w:hAnsi="Arial" w:cs="Arial"/>
          <w:sz w:val="22"/>
          <w:szCs w:val="22"/>
        </w:rPr>
        <w:tab/>
        <w:t>The Purchaser hereby covenants to pay the Supplier in consideration of the provision of the Goods and Services, as specified in the Schedule of Requirements and Technical Specifications in accordance with the Price Schedule submitted by the Supplier, the amount against the delivered items or such other sum as may become payable under the provisions of this Contract at the time and in the manner prescribed by this Contract.</w:t>
      </w:r>
    </w:p>
    <w:p w:rsidR="003E77EF" w:rsidRPr="00ED0F8E" w:rsidRDefault="003E77EF" w:rsidP="003E77EF">
      <w:pPr>
        <w:ind w:left="720"/>
        <w:jc w:val="both"/>
        <w:rPr>
          <w:rFonts w:ascii="Arial" w:hAnsi="Arial" w:cs="Arial"/>
          <w:sz w:val="8"/>
        </w:rPr>
      </w:pPr>
    </w:p>
    <w:p w:rsidR="003E77EF" w:rsidRPr="00C27906" w:rsidRDefault="003E77EF" w:rsidP="003E77EF">
      <w:pPr>
        <w:numPr>
          <w:ilvl w:val="0"/>
          <w:numId w:val="11"/>
        </w:numPr>
        <w:ind w:left="-630" w:hanging="450"/>
        <w:jc w:val="both"/>
        <w:rPr>
          <w:rFonts w:ascii="Arial" w:hAnsi="Arial" w:cs="Arial"/>
        </w:rPr>
      </w:pPr>
      <w:r w:rsidRPr="00C27906">
        <w:rPr>
          <w:rFonts w:ascii="Arial" w:hAnsi="Arial" w:cs="Arial"/>
          <w:b/>
          <w:bCs/>
          <w:sz w:val="22"/>
          <w:szCs w:val="22"/>
          <w:u w:val="single"/>
        </w:rPr>
        <w:t>Mode of Payment:</w:t>
      </w:r>
      <w:r w:rsidRPr="00C27906">
        <w:rPr>
          <w:rFonts w:ascii="Arial" w:hAnsi="Arial" w:cs="Arial"/>
          <w:sz w:val="22"/>
          <w:szCs w:val="22"/>
        </w:rPr>
        <w:tab/>
        <w:t xml:space="preserve">All payments to the Supplier shall be made through Crossed Cheques issued in the name of </w:t>
      </w:r>
      <w:r w:rsidRPr="00CE1234">
        <w:rPr>
          <w:rFonts w:ascii="Arial" w:hAnsi="Arial" w:cs="Arial"/>
          <w:sz w:val="22"/>
          <w:szCs w:val="22"/>
        </w:rPr>
        <w:t>(Name of Supplier)</w:t>
      </w:r>
      <w:r>
        <w:rPr>
          <w:rFonts w:ascii="Arial" w:hAnsi="Arial" w:cs="Arial"/>
          <w:sz w:val="22"/>
          <w:szCs w:val="22"/>
        </w:rPr>
        <w:t>.</w:t>
      </w:r>
    </w:p>
    <w:p w:rsidR="003E77EF" w:rsidRPr="00ED0F8E" w:rsidRDefault="003E77EF" w:rsidP="003E77EF">
      <w:pPr>
        <w:pStyle w:val="ListParagraph"/>
        <w:rPr>
          <w:rFonts w:ascii="Arial" w:hAnsi="Arial" w:cs="Arial"/>
          <w:sz w:val="8"/>
        </w:rPr>
      </w:pPr>
    </w:p>
    <w:p w:rsidR="003E77EF" w:rsidRPr="00D442A2" w:rsidRDefault="003E77EF" w:rsidP="003E77EF">
      <w:pPr>
        <w:numPr>
          <w:ilvl w:val="0"/>
          <w:numId w:val="11"/>
        </w:numPr>
        <w:ind w:left="-630" w:hanging="450"/>
        <w:jc w:val="both"/>
        <w:rPr>
          <w:rFonts w:ascii="Arial" w:hAnsi="Arial" w:cs="Arial"/>
        </w:rPr>
      </w:pPr>
      <w:r w:rsidRPr="00C27906">
        <w:rPr>
          <w:rFonts w:ascii="Arial" w:hAnsi="Arial" w:cs="Arial"/>
          <w:b/>
          <w:bCs/>
          <w:sz w:val="22"/>
          <w:szCs w:val="22"/>
          <w:u w:val="single"/>
        </w:rPr>
        <w:t>Payment Schedule</w:t>
      </w:r>
      <w:r w:rsidRPr="00C27906">
        <w:rPr>
          <w:rFonts w:ascii="Arial" w:hAnsi="Arial" w:cs="Arial"/>
          <w:sz w:val="22"/>
          <w:szCs w:val="22"/>
        </w:rPr>
        <w:t>: All payments to the Supplier shall be made in accordance with the SCC &amp; agreed Paymen</w:t>
      </w:r>
      <w:r>
        <w:rPr>
          <w:rFonts w:ascii="Arial" w:hAnsi="Arial" w:cs="Arial"/>
          <w:sz w:val="22"/>
          <w:szCs w:val="22"/>
        </w:rPr>
        <w:t xml:space="preserve">t Schedule </w:t>
      </w:r>
      <w:r w:rsidRPr="00C27906">
        <w:rPr>
          <w:rFonts w:ascii="Arial" w:hAnsi="Arial" w:cs="Arial"/>
          <w:sz w:val="22"/>
          <w:szCs w:val="22"/>
        </w:rPr>
        <w:t>of the Standard Bidding Documents, upon satisfactory completion of delivery and fulfillment of documentary and Codal formalities highlighted in the Payment Schedule.</w:t>
      </w:r>
    </w:p>
    <w:p w:rsidR="003E77EF" w:rsidRPr="00584761" w:rsidRDefault="003E77EF" w:rsidP="003E77EF">
      <w:pPr>
        <w:rPr>
          <w:rFonts w:ascii="Arial" w:hAnsi="Arial" w:cs="Arial"/>
          <w:sz w:val="10"/>
        </w:rPr>
      </w:pPr>
    </w:p>
    <w:p w:rsidR="003E77EF" w:rsidRDefault="003E77EF" w:rsidP="003E77EF">
      <w:pPr>
        <w:numPr>
          <w:ilvl w:val="0"/>
          <w:numId w:val="11"/>
        </w:numPr>
        <w:ind w:left="-630" w:hanging="450"/>
        <w:jc w:val="both"/>
        <w:rPr>
          <w:rFonts w:ascii="Arial" w:hAnsi="Arial" w:cs="Arial"/>
          <w:b/>
          <w:bCs/>
          <w:u w:val="single"/>
        </w:rPr>
      </w:pPr>
      <w:r w:rsidRPr="00C27906">
        <w:rPr>
          <w:rFonts w:ascii="Arial" w:hAnsi="Arial" w:cs="Arial"/>
          <w:b/>
          <w:bCs/>
          <w:sz w:val="22"/>
          <w:szCs w:val="22"/>
          <w:u w:val="single"/>
        </w:rPr>
        <w:t>Performance Guarantee:</w:t>
      </w:r>
      <w:r w:rsidRPr="00C27906">
        <w:rPr>
          <w:rFonts w:ascii="Arial" w:hAnsi="Arial" w:cs="Arial"/>
          <w:sz w:val="22"/>
          <w:szCs w:val="22"/>
        </w:rPr>
        <w:t xml:space="preserve"> </w:t>
      </w:r>
    </w:p>
    <w:p w:rsidR="003E77EF" w:rsidRPr="007062CF" w:rsidRDefault="003E77EF" w:rsidP="003E77EF">
      <w:pPr>
        <w:pStyle w:val="ListParagraph"/>
        <w:numPr>
          <w:ilvl w:val="2"/>
          <w:numId w:val="10"/>
        </w:numPr>
        <w:ind w:left="-630" w:hanging="360"/>
        <w:jc w:val="both"/>
        <w:rPr>
          <w:rFonts w:ascii="Arial" w:hAnsi="Arial" w:cs="Arial"/>
          <w:b/>
          <w:bCs/>
          <w:u w:val="single"/>
        </w:rPr>
      </w:pPr>
      <w:r w:rsidRPr="007062CF">
        <w:rPr>
          <w:rFonts w:ascii="Arial" w:hAnsi="Arial" w:cs="Arial"/>
          <w:sz w:val="22"/>
          <w:szCs w:val="22"/>
        </w:rPr>
        <w:t>T</w:t>
      </w:r>
      <w:r>
        <w:rPr>
          <w:rFonts w:ascii="Arial" w:hAnsi="Arial" w:cs="Arial"/>
          <w:sz w:val="22"/>
          <w:szCs w:val="22"/>
        </w:rPr>
        <w:t xml:space="preserve">he Supplier </w:t>
      </w:r>
      <w:r w:rsidRPr="007062CF">
        <w:rPr>
          <w:rFonts w:ascii="Arial" w:hAnsi="Arial" w:cs="Arial"/>
          <w:sz w:val="22"/>
          <w:szCs w:val="22"/>
        </w:rPr>
        <w:t xml:space="preserve">shall provide to the Purchaser a Performance Security </w:t>
      </w:r>
      <w:r w:rsidRPr="007062CF">
        <w:rPr>
          <w:rFonts w:ascii="Arial" w:hAnsi="Arial" w:cs="Arial"/>
          <w:sz w:val="22"/>
          <w:szCs w:val="22"/>
          <w:u w:val="single"/>
        </w:rPr>
        <w:t xml:space="preserve">equivalent to 10% </w:t>
      </w:r>
      <w:r w:rsidRPr="008A0E38">
        <w:rPr>
          <w:rFonts w:ascii="Arial" w:hAnsi="Arial" w:cs="Arial"/>
          <w:sz w:val="22"/>
          <w:szCs w:val="22"/>
          <w:u w:val="single"/>
        </w:rPr>
        <w:t>of the total value of the each individual supply order</w:t>
      </w:r>
      <w:r>
        <w:rPr>
          <w:rFonts w:ascii="Arial" w:hAnsi="Arial" w:cs="Arial"/>
          <w:sz w:val="22"/>
          <w:szCs w:val="22"/>
        </w:rPr>
        <w:t xml:space="preserve"> in the shape of Bank Guarantee / Call Deposit Receipt (CDR) in respect of Programme Manager. This Performance security</w:t>
      </w:r>
      <w:r w:rsidRPr="007062CF">
        <w:rPr>
          <w:rFonts w:ascii="Arial" w:hAnsi="Arial" w:cs="Arial"/>
          <w:sz w:val="22"/>
          <w:szCs w:val="22"/>
        </w:rPr>
        <w:t xml:space="preserve"> shall be released to the Supplier upon successful completion of the Contract. </w:t>
      </w:r>
    </w:p>
    <w:p w:rsidR="003E77EF" w:rsidRPr="00091954" w:rsidRDefault="003E77EF" w:rsidP="003E77EF">
      <w:pPr>
        <w:pStyle w:val="ListParagraph"/>
        <w:numPr>
          <w:ilvl w:val="2"/>
          <w:numId w:val="10"/>
        </w:numPr>
        <w:ind w:left="-630" w:hanging="360"/>
        <w:jc w:val="both"/>
        <w:rPr>
          <w:rFonts w:ascii="Arial" w:hAnsi="Arial" w:cs="Arial"/>
          <w:b/>
          <w:bCs/>
          <w:u w:val="single"/>
        </w:rPr>
      </w:pPr>
      <w:r w:rsidRPr="007062CF">
        <w:rPr>
          <w:rFonts w:ascii="Arial" w:hAnsi="Arial" w:cs="Arial"/>
          <w:sz w:val="22"/>
          <w:szCs w:val="22"/>
        </w:rPr>
        <w:t>Supplier’s Bid Security already submitted with the Bid shall only be released upon satisfactory sub</w:t>
      </w:r>
      <w:r>
        <w:rPr>
          <w:rFonts w:ascii="Arial" w:hAnsi="Arial" w:cs="Arial"/>
          <w:sz w:val="22"/>
          <w:szCs w:val="22"/>
        </w:rPr>
        <w:t>mission of a Performance Security</w:t>
      </w:r>
      <w:r w:rsidRPr="007062CF">
        <w:rPr>
          <w:rFonts w:ascii="Arial" w:hAnsi="Arial" w:cs="Arial"/>
          <w:sz w:val="22"/>
          <w:szCs w:val="22"/>
        </w:rPr>
        <w:t xml:space="preserve">. </w:t>
      </w:r>
    </w:p>
    <w:p w:rsidR="003E77EF" w:rsidRPr="00ED0F8E" w:rsidRDefault="003E77EF" w:rsidP="003E77EF">
      <w:pPr>
        <w:rPr>
          <w:rFonts w:ascii="Arial" w:hAnsi="Arial" w:cs="Arial"/>
          <w:sz w:val="10"/>
          <w:u w:val="single"/>
        </w:rPr>
      </w:pPr>
    </w:p>
    <w:p w:rsidR="003E77EF" w:rsidRPr="005803FC" w:rsidRDefault="003E77EF" w:rsidP="003E77EF">
      <w:pPr>
        <w:numPr>
          <w:ilvl w:val="0"/>
          <w:numId w:val="11"/>
        </w:numPr>
        <w:ind w:left="-630" w:hanging="450"/>
        <w:jc w:val="both"/>
        <w:rPr>
          <w:rFonts w:ascii="Arial" w:hAnsi="Arial" w:cs="Arial"/>
          <w:u w:val="single"/>
        </w:rPr>
      </w:pPr>
      <w:r w:rsidRPr="00733488">
        <w:rPr>
          <w:rFonts w:ascii="Arial" w:hAnsi="Arial" w:cs="Arial"/>
          <w:b/>
          <w:u w:val="single"/>
        </w:rPr>
        <w:t>Warranty</w:t>
      </w:r>
      <w:r>
        <w:rPr>
          <w:rFonts w:ascii="Arial" w:hAnsi="Arial" w:cs="Arial"/>
          <w:b/>
          <w:u w:val="single"/>
        </w:rPr>
        <w:t>:</w:t>
      </w:r>
      <w:r w:rsidRPr="009A4E45">
        <w:rPr>
          <w:rFonts w:ascii="Arial" w:hAnsi="Arial" w:cs="Arial"/>
          <w:sz w:val="22"/>
          <w:szCs w:val="22"/>
        </w:rPr>
        <w:t xml:space="preserve"> </w:t>
      </w:r>
      <w:r w:rsidRPr="00733488">
        <w:rPr>
          <w:rFonts w:ascii="Arial" w:hAnsi="Arial" w:cs="Arial"/>
          <w:sz w:val="22"/>
          <w:szCs w:val="22"/>
        </w:rPr>
        <w:t xml:space="preserve">The supplier shall provide </w:t>
      </w:r>
      <w:r>
        <w:rPr>
          <w:rFonts w:ascii="Arial" w:hAnsi="Arial" w:cs="Arial"/>
          <w:sz w:val="22"/>
          <w:szCs w:val="22"/>
        </w:rPr>
        <w:t xml:space="preserve">one year repair and spare parts </w:t>
      </w:r>
      <w:r w:rsidRPr="00733488">
        <w:rPr>
          <w:rFonts w:ascii="Arial" w:hAnsi="Arial" w:cs="Arial"/>
          <w:sz w:val="22"/>
          <w:szCs w:val="22"/>
        </w:rPr>
        <w:t>warranty</w:t>
      </w:r>
      <w:r>
        <w:rPr>
          <w:rFonts w:ascii="Arial" w:hAnsi="Arial" w:cs="Arial"/>
          <w:sz w:val="22"/>
          <w:szCs w:val="22"/>
        </w:rPr>
        <w:t xml:space="preserve"> where applicable</w:t>
      </w:r>
      <w:r w:rsidRPr="00733488">
        <w:rPr>
          <w:rFonts w:ascii="Arial" w:hAnsi="Arial" w:cs="Arial"/>
          <w:sz w:val="22"/>
          <w:szCs w:val="22"/>
        </w:rPr>
        <w:t>.</w:t>
      </w:r>
    </w:p>
    <w:p w:rsidR="003E77EF" w:rsidRDefault="003E77EF" w:rsidP="003E77EF">
      <w:pPr>
        <w:jc w:val="both"/>
        <w:rPr>
          <w:rFonts w:ascii="Arial" w:hAnsi="Arial" w:cs="Arial"/>
          <w:u w:val="single"/>
        </w:rPr>
      </w:pPr>
    </w:p>
    <w:p w:rsidR="003E77EF" w:rsidRDefault="003E77EF" w:rsidP="003E77EF">
      <w:pPr>
        <w:jc w:val="both"/>
        <w:rPr>
          <w:rFonts w:ascii="Arial" w:hAnsi="Arial" w:cs="Arial"/>
          <w:u w:val="single"/>
        </w:rPr>
      </w:pPr>
    </w:p>
    <w:p w:rsidR="003E77EF" w:rsidRPr="00733488" w:rsidRDefault="003E77EF" w:rsidP="003E77EF">
      <w:pPr>
        <w:jc w:val="both"/>
        <w:rPr>
          <w:rFonts w:ascii="Arial" w:hAnsi="Arial" w:cs="Arial"/>
          <w:u w:val="single"/>
        </w:rPr>
      </w:pPr>
    </w:p>
    <w:p w:rsidR="003E77EF" w:rsidRDefault="003E77EF" w:rsidP="003E77EF">
      <w:pPr>
        <w:numPr>
          <w:ilvl w:val="0"/>
          <w:numId w:val="11"/>
        </w:numPr>
        <w:ind w:left="-630" w:hanging="450"/>
        <w:jc w:val="both"/>
        <w:rPr>
          <w:rFonts w:ascii="Arial" w:hAnsi="Arial" w:cs="Arial"/>
          <w:u w:val="single"/>
        </w:rPr>
      </w:pPr>
      <w:r w:rsidRPr="00C27906">
        <w:rPr>
          <w:rFonts w:ascii="Arial" w:hAnsi="Arial" w:cs="Arial"/>
          <w:b/>
          <w:bCs/>
          <w:sz w:val="22"/>
          <w:szCs w:val="22"/>
          <w:u w:val="single"/>
        </w:rPr>
        <w:lastRenderedPageBreak/>
        <w:t>Penalties/ Liquidated Damages.</w:t>
      </w:r>
    </w:p>
    <w:p w:rsidR="003E77EF" w:rsidRPr="00D94C88" w:rsidRDefault="003E77EF" w:rsidP="003E77EF">
      <w:pPr>
        <w:pStyle w:val="ListParagraph"/>
        <w:numPr>
          <w:ilvl w:val="0"/>
          <w:numId w:val="45"/>
        </w:numPr>
        <w:ind w:left="-630" w:hanging="360"/>
        <w:jc w:val="both"/>
        <w:rPr>
          <w:rFonts w:ascii="Arial" w:hAnsi="Arial" w:cs="Arial"/>
          <w:sz w:val="22"/>
          <w:szCs w:val="22"/>
        </w:rPr>
      </w:pPr>
      <w:r w:rsidRPr="00D94C88">
        <w:rPr>
          <w:rFonts w:ascii="Arial" w:hAnsi="Arial" w:cs="Arial"/>
          <w:sz w:val="22"/>
          <w:szCs w:val="22"/>
        </w:rPr>
        <w:t>Wherein the Supplier fails to make deliveries as per purchase order and within the stipulated time frame specified in the Schedule of Requirement, the Contract to the extent of delivered portion of supplies shall stand cancelled.</w:t>
      </w:r>
    </w:p>
    <w:p w:rsidR="003E77EF" w:rsidRPr="00D94C88" w:rsidRDefault="003E77EF" w:rsidP="003E77EF">
      <w:pPr>
        <w:pStyle w:val="ListParagraph"/>
        <w:numPr>
          <w:ilvl w:val="0"/>
          <w:numId w:val="45"/>
        </w:numPr>
        <w:ind w:left="-630" w:hanging="360"/>
        <w:jc w:val="both"/>
        <w:rPr>
          <w:rFonts w:ascii="Arial" w:hAnsi="Arial" w:cs="Arial"/>
          <w:u w:val="single"/>
        </w:rPr>
      </w:pPr>
      <w:r w:rsidRPr="00D94C88">
        <w:rPr>
          <w:rFonts w:ascii="Arial" w:hAnsi="Arial" w:cs="Arial"/>
          <w:sz w:val="22"/>
          <w:szCs w:val="22"/>
        </w:rPr>
        <w:t xml:space="preserve">After the cancellation of the Contract no supplies shall be accepted and the amount of Performance Guaranty/Security to the extent of un–delivered portion of supplies shall be forfeited. </w:t>
      </w:r>
    </w:p>
    <w:p w:rsidR="003E77EF" w:rsidRPr="008D286C" w:rsidRDefault="003E77EF" w:rsidP="003E77EF">
      <w:pPr>
        <w:pStyle w:val="ListParagraph"/>
        <w:numPr>
          <w:ilvl w:val="0"/>
          <w:numId w:val="45"/>
        </w:numPr>
        <w:ind w:left="-630" w:hanging="360"/>
        <w:jc w:val="both"/>
        <w:rPr>
          <w:rFonts w:ascii="Arial" w:hAnsi="Arial" w:cs="Arial"/>
          <w:u w:val="single"/>
        </w:rPr>
      </w:pPr>
      <w:r w:rsidRPr="00D94C88">
        <w:rPr>
          <w:rFonts w:ascii="Arial" w:hAnsi="Arial" w:cs="Arial"/>
          <w:sz w:val="22"/>
          <w:szCs w:val="22"/>
        </w:rPr>
        <w:t xml:space="preserve">If the Supplier fails to supply the whole consignment, the entire amount of Performance Guaranty/ Security shall be forfeited to the Government account and the firm shall be debarred minimum for two years for future participation. </w:t>
      </w:r>
    </w:p>
    <w:p w:rsidR="003E77EF" w:rsidRPr="008D286C" w:rsidRDefault="003E77EF" w:rsidP="003E77EF">
      <w:pPr>
        <w:pStyle w:val="ListParagraph"/>
        <w:numPr>
          <w:ilvl w:val="0"/>
          <w:numId w:val="45"/>
        </w:numPr>
        <w:ind w:left="-630" w:hanging="360"/>
        <w:jc w:val="both"/>
        <w:rPr>
          <w:rFonts w:ascii="Arial" w:hAnsi="Arial" w:cs="Arial"/>
          <w:u w:val="single"/>
        </w:rPr>
      </w:pPr>
      <w:r w:rsidRPr="008D286C">
        <w:rPr>
          <w:rFonts w:ascii="Arial" w:hAnsi="Arial" w:cs="Arial"/>
          <w:sz w:val="22"/>
          <w:szCs w:val="22"/>
        </w:rPr>
        <w:t>The exact time frame for making supplies with and without penalty shall be indicated in subsequent purchase orders.</w:t>
      </w:r>
    </w:p>
    <w:p w:rsidR="003E77EF" w:rsidRPr="00E24421" w:rsidRDefault="003E77EF" w:rsidP="003E77EF">
      <w:pPr>
        <w:pStyle w:val="ListParagraph"/>
        <w:numPr>
          <w:ilvl w:val="0"/>
          <w:numId w:val="45"/>
        </w:numPr>
        <w:ind w:left="-630" w:hanging="360"/>
        <w:jc w:val="both"/>
        <w:rPr>
          <w:rFonts w:ascii="Arial" w:hAnsi="Arial" w:cs="Arial"/>
          <w:sz w:val="22"/>
          <w:szCs w:val="22"/>
        </w:rPr>
      </w:pPr>
      <w:r w:rsidRPr="00E24421">
        <w:rPr>
          <w:rFonts w:ascii="Arial" w:hAnsi="Arial" w:cs="Arial"/>
          <w:sz w:val="22"/>
          <w:szCs w:val="22"/>
        </w:rPr>
        <w:t>In case of late delivery of goods beyond the periods specified in the Schedule of Requirements and subsequent purchase order, a penalty @ 0.067% per day</w:t>
      </w:r>
      <w:r>
        <w:rPr>
          <w:rFonts w:ascii="Arial" w:hAnsi="Arial" w:cs="Arial"/>
          <w:sz w:val="22"/>
          <w:szCs w:val="22"/>
        </w:rPr>
        <w:t xml:space="preserve"> from 91 to 120 days of supply</w:t>
      </w:r>
      <w:r w:rsidRPr="00E24421">
        <w:rPr>
          <w:rFonts w:ascii="Arial" w:hAnsi="Arial" w:cs="Arial"/>
          <w:sz w:val="22"/>
          <w:szCs w:val="22"/>
        </w:rPr>
        <w:t xml:space="preserve"> order and a penalty @ 5% from 121 to 1</w:t>
      </w:r>
      <w:r>
        <w:rPr>
          <w:rFonts w:ascii="Arial" w:hAnsi="Arial" w:cs="Arial"/>
          <w:sz w:val="22"/>
          <w:szCs w:val="22"/>
        </w:rPr>
        <w:t>50 days of the supply order a</w:t>
      </w:r>
      <w:r w:rsidRPr="00E24421">
        <w:rPr>
          <w:rFonts w:ascii="Arial" w:hAnsi="Arial" w:cs="Arial"/>
          <w:sz w:val="22"/>
          <w:szCs w:val="22"/>
        </w:rPr>
        <w:t>mount) shall be imposed upon the Supplier.</w:t>
      </w:r>
    </w:p>
    <w:p w:rsidR="003E77EF" w:rsidRPr="00E24421" w:rsidRDefault="003E77EF" w:rsidP="003E77EF">
      <w:pPr>
        <w:pStyle w:val="ListParagraph"/>
        <w:numPr>
          <w:ilvl w:val="0"/>
          <w:numId w:val="45"/>
        </w:numPr>
        <w:ind w:left="-630" w:hanging="360"/>
        <w:jc w:val="both"/>
        <w:rPr>
          <w:rFonts w:ascii="Arial" w:hAnsi="Arial" w:cs="Arial"/>
          <w:sz w:val="22"/>
          <w:szCs w:val="22"/>
        </w:rPr>
      </w:pPr>
      <w:r w:rsidRPr="00F127F4">
        <w:rPr>
          <w:rFonts w:ascii="Arial" w:hAnsi="Arial" w:cs="Arial"/>
          <w:sz w:val="22"/>
          <w:szCs w:val="22"/>
        </w:rPr>
        <w:t>Fa</w:t>
      </w:r>
      <w:r>
        <w:rPr>
          <w:rFonts w:ascii="Arial" w:hAnsi="Arial" w:cs="Arial"/>
          <w:sz w:val="22"/>
          <w:szCs w:val="22"/>
        </w:rPr>
        <w:t>ilure to deliver the goods within</w:t>
      </w:r>
      <w:r w:rsidRPr="00F127F4">
        <w:rPr>
          <w:rFonts w:ascii="Arial" w:hAnsi="Arial" w:cs="Arial"/>
          <w:sz w:val="22"/>
          <w:szCs w:val="22"/>
        </w:rPr>
        <w:t xml:space="preserve"> 150 days will lead to termination of contract for default and </w:t>
      </w:r>
      <w:r w:rsidRPr="00C27906">
        <w:rPr>
          <w:rFonts w:ascii="Arial" w:hAnsi="Arial" w:cs="Arial"/>
          <w:color w:val="000000" w:themeColor="text1"/>
        </w:rPr>
        <w:t>forfeit</w:t>
      </w:r>
      <w:r>
        <w:rPr>
          <w:rFonts w:ascii="Arial" w:hAnsi="Arial" w:cs="Arial"/>
          <w:sz w:val="22"/>
          <w:szCs w:val="22"/>
        </w:rPr>
        <w:t xml:space="preserve"> of</w:t>
      </w:r>
      <w:r w:rsidRPr="00F127F4">
        <w:rPr>
          <w:rFonts w:ascii="Arial" w:hAnsi="Arial" w:cs="Arial"/>
          <w:sz w:val="22"/>
          <w:szCs w:val="22"/>
        </w:rPr>
        <w:t xml:space="preserve"> Performance Security of the Supplier.</w:t>
      </w:r>
    </w:p>
    <w:p w:rsidR="003E77EF" w:rsidRDefault="003E77EF" w:rsidP="003E77EF">
      <w:pPr>
        <w:tabs>
          <w:tab w:val="num" w:pos="1440"/>
          <w:tab w:val="num" w:pos="2070"/>
        </w:tabs>
        <w:ind w:left="-540" w:hanging="450"/>
        <w:jc w:val="both"/>
        <w:rPr>
          <w:rFonts w:ascii="Arial" w:hAnsi="Arial" w:cs="Arial"/>
          <w:sz w:val="22"/>
          <w:szCs w:val="22"/>
        </w:rPr>
      </w:pPr>
      <w:r>
        <w:rPr>
          <w:rFonts w:ascii="Arial" w:hAnsi="Arial" w:cs="Arial"/>
          <w:sz w:val="22"/>
          <w:szCs w:val="22"/>
        </w:rPr>
        <w:t xml:space="preserve">VI) </w:t>
      </w:r>
      <w:r w:rsidRPr="00C27906">
        <w:rPr>
          <w:rFonts w:ascii="Arial" w:hAnsi="Arial" w:cs="Arial"/>
          <w:sz w:val="22"/>
          <w:szCs w:val="22"/>
        </w:rPr>
        <w:t>The raw material source and grade be clearly shown and accordingly the same be used in all supplies; if found changed anywhere in supply of the same product, the firm/supplier will be liable for black-listing for all its products and forfeiting all its call deposits and performance guarantees</w:t>
      </w:r>
      <w:r>
        <w:rPr>
          <w:rFonts w:ascii="Arial" w:hAnsi="Arial" w:cs="Arial"/>
          <w:sz w:val="22"/>
          <w:szCs w:val="22"/>
        </w:rPr>
        <w:t>.</w:t>
      </w:r>
    </w:p>
    <w:p w:rsidR="003E77EF" w:rsidRPr="00C27906" w:rsidRDefault="003E77EF" w:rsidP="003E77EF">
      <w:pPr>
        <w:tabs>
          <w:tab w:val="num" w:pos="1440"/>
          <w:tab w:val="num" w:pos="2070"/>
        </w:tabs>
        <w:ind w:left="-540" w:hanging="450"/>
        <w:jc w:val="both"/>
        <w:rPr>
          <w:rFonts w:ascii="Arial" w:hAnsi="Arial" w:cs="Arial"/>
          <w:sz w:val="22"/>
          <w:szCs w:val="22"/>
        </w:rPr>
      </w:pPr>
      <w:r>
        <w:rPr>
          <w:rFonts w:ascii="Arial" w:hAnsi="Arial" w:cs="Arial"/>
          <w:sz w:val="22"/>
          <w:szCs w:val="22"/>
        </w:rPr>
        <w:t>VIII) The procuring entity</w:t>
      </w:r>
      <w:r w:rsidRPr="00C27906">
        <w:rPr>
          <w:rFonts w:ascii="Arial" w:hAnsi="Arial" w:cs="Arial"/>
          <w:sz w:val="22"/>
          <w:szCs w:val="22"/>
        </w:rPr>
        <w:t xml:space="preserve"> buying units and the manufacturers / suppliers are bo</w:t>
      </w:r>
      <w:r>
        <w:rPr>
          <w:rFonts w:ascii="Arial" w:hAnsi="Arial" w:cs="Arial"/>
          <w:sz w:val="22"/>
          <w:szCs w:val="22"/>
        </w:rPr>
        <w:t xml:space="preserve">und to make sure the receipt of </w:t>
      </w:r>
      <w:r w:rsidRPr="00C27906">
        <w:rPr>
          <w:rFonts w:ascii="Arial" w:hAnsi="Arial" w:cs="Arial"/>
          <w:sz w:val="22"/>
          <w:szCs w:val="22"/>
        </w:rPr>
        <w:t>copy of Supp</w:t>
      </w:r>
      <w:r>
        <w:rPr>
          <w:rFonts w:ascii="Arial" w:hAnsi="Arial" w:cs="Arial"/>
          <w:sz w:val="22"/>
          <w:szCs w:val="22"/>
        </w:rPr>
        <w:t>ly Order to the procuring entity</w:t>
      </w:r>
      <w:r w:rsidRPr="00C27906">
        <w:rPr>
          <w:rFonts w:ascii="Arial" w:hAnsi="Arial" w:cs="Arial"/>
          <w:sz w:val="22"/>
          <w:szCs w:val="22"/>
        </w:rPr>
        <w:t xml:space="preserve"> for consolidation of total supplies along with amount in PKR issued.</w:t>
      </w:r>
    </w:p>
    <w:p w:rsidR="003E77EF" w:rsidRPr="002A7F1B" w:rsidRDefault="003E77EF" w:rsidP="003E77EF">
      <w:pPr>
        <w:pStyle w:val="ListParagraph"/>
        <w:spacing w:before="120"/>
        <w:ind w:hanging="1170"/>
        <w:jc w:val="both"/>
        <w:rPr>
          <w:rFonts w:ascii="Arial" w:hAnsi="Arial" w:cs="Arial"/>
          <w:u w:val="single"/>
        </w:rPr>
      </w:pPr>
      <w:r w:rsidRPr="00C27906">
        <w:rPr>
          <w:rFonts w:ascii="Arial" w:hAnsi="Arial" w:cs="Arial"/>
          <w:sz w:val="22"/>
          <w:szCs w:val="22"/>
        </w:rPr>
        <w:t>Those who did not fulfill the above criteri</w:t>
      </w:r>
      <w:r>
        <w:rPr>
          <w:rFonts w:ascii="Arial" w:hAnsi="Arial" w:cs="Arial"/>
          <w:sz w:val="22"/>
          <w:szCs w:val="22"/>
        </w:rPr>
        <w:t xml:space="preserve">a’s are liable to be proceeded </w:t>
      </w:r>
      <w:r w:rsidRPr="00C27906">
        <w:rPr>
          <w:rFonts w:ascii="Arial" w:hAnsi="Arial" w:cs="Arial"/>
          <w:sz w:val="22"/>
          <w:szCs w:val="22"/>
        </w:rPr>
        <w:t>against and be black listed</w:t>
      </w:r>
    </w:p>
    <w:p w:rsidR="003E77EF" w:rsidRPr="00C27906" w:rsidRDefault="003E77EF" w:rsidP="003E77EF">
      <w:pPr>
        <w:numPr>
          <w:ilvl w:val="0"/>
          <w:numId w:val="11"/>
        </w:numPr>
        <w:ind w:left="-450" w:hanging="450"/>
        <w:jc w:val="both"/>
        <w:rPr>
          <w:rFonts w:ascii="Arial" w:hAnsi="Arial" w:cs="Arial"/>
        </w:rPr>
      </w:pPr>
      <w:r w:rsidRPr="00C27906">
        <w:rPr>
          <w:rFonts w:ascii="Arial" w:hAnsi="Arial" w:cs="Arial"/>
          <w:b/>
          <w:bCs/>
          <w:sz w:val="22"/>
          <w:szCs w:val="22"/>
          <w:u w:val="single"/>
        </w:rPr>
        <w:t>Notices:</w:t>
      </w:r>
      <w:r w:rsidRPr="00C27906">
        <w:rPr>
          <w:rFonts w:ascii="Arial" w:hAnsi="Arial" w:cs="Arial"/>
          <w:b/>
          <w:bCs/>
          <w:sz w:val="22"/>
          <w:szCs w:val="22"/>
        </w:rPr>
        <w:tab/>
      </w:r>
      <w:r w:rsidRPr="00C27906">
        <w:rPr>
          <w:rFonts w:ascii="Arial" w:hAnsi="Arial" w:cs="Arial"/>
          <w:sz w:val="22"/>
          <w:szCs w:val="22"/>
        </w:rPr>
        <w:t>All notices and correspondences incidental to this contract shall be in English language and shall be addressed to:</w:t>
      </w:r>
    </w:p>
    <w:p w:rsidR="003E77EF" w:rsidRPr="00C27906" w:rsidRDefault="003E77EF" w:rsidP="003E77EF">
      <w:pPr>
        <w:jc w:val="both"/>
        <w:rPr>
          <w:rFonts w:ascii="Arial" w:hAnsi="Arial" w:cs="Arial"/>
          <w:b/>
          <w:bCs/>
          <w:sz w:val="22"/>
          <w:szCs w:val="22"/>
        </w:rPr>
      </w:pPr>
    </w:p>
    <w:p w:rsidR="003E77EF" w:rsidRDefault="003E77EF" w:rsidP="003E77EF">
      <w:pPr>
        <w:ind w:left="720" w:hanging="1170"/>
        <w:jc w:val="both"/>
        <w:rPr>
          <w:rFonts w:ascii="Arial" w:hAnsi="Arial" w:cs="Arial"/>
          <w:b/>
          <w:bCs/>
          <w:sz w:val="22"/>
          <w:szCs w:val="22"/>
        </w:rPr>
      </w:pPr>
      <w:r w:rsidRPr="00C27906">
        <w:rPr>
          <w:rFonts w:ascii="Arial" w:hAnsi="Arial" w:cs="Arial"/>
          <w:b/>
          <w:bCs/>
          <w:sz w:val="22"/>
          <w:szCs w:val="22"/>
        </w:rPr>
        <w:t>For the Purchaser:</w:t>
      </w:r>
    </w:p>
    <w:p w:rsidR="003E77EF" w:rsidRDefault="003E77EF" w:rsidP="005F3D56">
      <w:pPr>
        <w:ind w:left="720" w:hanging="1170"/>
        <w:jc w:val="both"/>
        <w:rPr>
          <w:rFonts w:ascii="Arial" w:hAnsi="Arial" w:cs="Arial"/>
          <w:b/>
          <w:bCs/>
          <w:spacing w:val="-2"/>
          <w:sz w:val="22"/>
          <w:szCs w:val="22"/>
        </w:rPr>
      </w:pPr>
      <w:r>
        <w:rPr>
          <w:rFonts w:ascii="Arial" w:hAnsi="Arial" w:cs="Arial"/>
          <w:b/>
          <w:bCs/>
          <w:spacing w:val="-2"/>
          <w:sz w:val="22"/>
          <w:szCs w:val="22"/>
        </w:rPr>
        <w:t xml:space="preserve">Integrated Vector Control Program </w:t>
      </w:r>
    </w:p>
    <w:p w:rsidR="003E77EF" w:rsidRPr="00D94C88" w:rsidRDefault="003E77EF" w:rsidP="003E77EF">
      <w:pPr>
        <w:ind w:left="720" w:hanging="1170"/>
        <w:jc w:val="both"/>
        <w:rPr>
          <w:rFonts w:ascii="Arial" w:hAnsi="Arial" w:cs="Arial"/>
          <w:b/>
          <w:bCs/>
          <w:sz w:val="22"/>
          <w:szCs w:val="22"/>
        </w:rPr>
      </w:pPr>
      <w:r>
        <w:rPr>
          <w:rFonts w:ascii="Arial" w:hAnsi="Arial" w:cs="Arial"/>
          <w:b/>
          <w:bCs/>
          <w:spacing w:val="-2"/>
          <w:sz w:val="22"/>
          <w:szCs w:val="22"/>
        </w:rPr>
        <w:t>Khyber Pakhtunkhwa</w:t>
      </w:r>
    </w:p>
    <w:p w:rsidR="003E77EF" w:rsidRPr="00ED0F8E" w:rsidRDefault="003E77EF" w:rsidP="003E77E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720" w:hanging="720"/>
        <w:rPr>
          <w:rFonts w:ascii="Arial" w:hAnsi="Arial" w:cs="Arial"/>
          <w:b/>
          <w:bCs/>
          <w:spacing w:val="-2"/>
          <w:sz w:val="8"/>
          <w:szCs w:val="22"/>
        </w:rPr>
      </w:pPr>
    </w:p>
    <w:p w:rsidR="003E77EF" w:rsidRPr="00C27906" w:rsidRDefault="003E77EF" w:rsidP="003E77EF">
      <w:pPr>
        <w:suppressAutoHyphens/>
        <w:ind w:left="540" w:hanging="1080"/>
        <w:jc w:val="both"/>
        <w:rPr>
          <w:rFonts w:ascii="Arial" w:hAnsi="Arial" w:cs="Arial"/>
          <w:bCs/>
          <w:sz w:val="22"/>
          <w:szCs w:val="22"/>
        </w:rPr>
      </w:pPr>
      <w:r>
        <w:rPr>
          <w:rFonts w:ascii="Arial" w:hAnsi="Arial" w:cs="Arial"/>
          <w:bCs/>
          <w:sz w:val="22"/>
          <w:szCs w:val="22"/>
        </w:rPr>
        <w:t xml:space="preserve">  Tel: </w:t>
      </w:r>
    </w:p>
    <w:p w:rsidR="003E77EF" w:rsidRPr="00584761" w:rsidRDefault="003E77EF" w:rsidP="00AC6698">
      <w:pPr>
        <w:suppressAutoHyphens/>
        <w:ind w:left="540" w:hanging="990"/>
        <w:jc w:val="both"/>
        <w:rPr>
          <w:rFonts w:ascii="Arial" w:hAnsi="Arial" w:cs="Arial"/>
          <w:bCs/>
          <w:sz w:val="22"/>
          <w:szCs w:val="22"/>
        </w:rPr>
      </w:pPr>
      <w:r w:rsidRPr="00C27906">
        <w:rPr>
          <w:rFonts w:ascii="Arial" w:hAnsi="Arial" w:cs="Arial"/>
          <w:bCs/>
          <w:sz w:val="22"/>
          <w:szCs w:val="22"/>
        </w:rPr>
        <w:t xml:space="preserve">Email: </w:t>
      </w:r>
      <w:hyperlink r:id="rId12" w:history="1">
        <w:r w:rsidRPr="0071031A">
          <w:rPr>
            <w:rStyle w:val="Hyperlink"/>
            <w:rFonts w:ascii="Arial" w:hAnsi="Arial" w:cs="Arial"/>
            <w:bCs/>
            <w:sz w:val="22"/>
            <w:szCs w:val="22"/>
          </w:rPr>
          <w:t>rbmkpk@gmail.com</w:t>
        </w:r>
      </w:hyperlink>
    </w:p>
    <w:p w:rsidR="003E77EF" w:rsidRPr="00DF4A30" w:rsidRDefault="003E77EF" w:rsidP="003E77EF">
      <w:pPr>
        <w:jc w:val="center"/>
        <w:rPr>
          <w:rFonts w:ascii="Arial" w:hAnsi="Arial" w:cs="Arial"/>
          <w:b/>
          <w:bCs/>
        </w:rPr>
      </w:pPr>
      <w:r>
        <w:rPr>
          <w:rFonts w:ascii="Arial" w:hAnsi="Arial" w:cs="Arial"/>
          <w:b/>
          <w:bCs/>
          <w:sz w:val="22"/>
          <w:szCs w:val="22"/>
        </w:rPr>
        <w:t xml:space="preserve">                                                        </w:t>
      </w:r>
      <w:r w:rsidRPr="00C27906">
        <w:rPr>
          <w:rFonts w:ascii="Arial" w:hAnsi="Arial" w:cs="Arial"/>
          <w:b/>
          <w:bCs/>
          <w:sz w:val="22"/>
          <w:szCs w:val="22"/>
        </w:rPr>
        <w:t>Signed/ Sealed: For the Purchaser.</w:t>
      </w:r>
    </w:p>
    <w:p w:rsidR="003E77EF" w:rsidRPr="00C27906" w:rsidRDefault="003E77EF" w:rsidP="003E77EF">
      <w:pPr>
        <w:rPr>
          <w:rFonts w:ascii="Arial" w:hAnsi="Arial" w:cs="Arial"/>
        </w:rPr>
      </w:pPr>
    </w:p>
    <w:p w:rsidR="003E77EF" w:rsidRDefault="003E77EF" w:rsidP="003E77EF">
      <w:pPr>
        <w:ind w:left="3600"/>
        <w:rPr>
          <w:rFonts w:ascii="Arial" w:hAnsi="Arial" w:cs="Arial"/>
          <w:sz w:val="22"/>
          <w:szCs w:val="22"/>
        </w:rPr>
      </w:pPr>
      <w:r w:rsidRPr="00C27906">
        <w:rPr>
          <w:rFonts w:ascii="Arial" w:hAnsi="Arial" w:cs="Arial"/>
          <w:sz w:val="22"/>
          <w:szCs w:val="22"/>
        </w:rPr>
        <w:t>Signature:</w:t>
      </w:r>
      <w:r w:rsidRPr="00C27906">
        <w:rPr>
          <w:rFonts w:ascii="Arial" w:hAnsi="Arial" w:cs="Arial"/>
          <w:sz w:val="22"/>
          <w:szCs w:val="22"/>
        </w:rPr>
        <w:tab/>
        <w:t>____________________________</w:t>
      </w:r>
    </w:p>
    <w:p w:rsidR="003E77EF" w:rsidRDefault="003E77EF" w:rsidP="003E77EF">
      <w:pPr>
        <w:rPr>
          <w:rFonts w:ascii="Arial" w:hAnsi="Arial" w:cs="Arial"/>
          <w:sz w:val="22"/>
          <w:szCs w:val="22"/>
        </w:rPr>
      </w:pPr>
    </w:p>
    <w:p w:rsidR="003E77EF" w:rsidRPr="00C27906" w:rsidRDefault="003E77EF" w:rsidP="003E77EF">
      <w:pPr>
        <w:ind w:left="3600"/>
        <w:rPr>
          <w:rFonts w:ascii="Arial" w:hAnsi="Arial" w:cs="Arial"/>
        </w:rPr>
      </w:pPr>
      <w:r>
        <w:rPr>
          <w:rFonts w:ascii="Arial" w:hAnsi="Arial" w:cs="Arial"/>
          <w:sz w:val="22"/>
          <w:szCs w:val="22"/>
        </w:rPr>
        <w:t>Stamp:            ____________________________</w:t>
      </w:r>
    </w:p>
    <w:p w:rsidR="003E77EF" w:rsidRPr="00C27906" w:rsidRDefault="003E77EF" w:rsidP="003E77EF">
      <w:pPr>
        <w:ind w:left="3600"/>
        <w:rPr>
          <w:rFonts w:ascii="Arial" w:hAnsi="Arial" w:cs="Arial"/>
        </w:rPr>
      </w:pPr>
      <w:r w:rsidRPr="00C27906">
        <w:rPr>
          <w:rFonts w:ascii="Arial" w:hAnsi="Arial" w:cs="Arial"/>
          <w:sz w:val="22"/>
          <w:szCs w:val="22"/>
        </w:rPr>
        <w:t>Name:</w:t>
      </w:r>
      <w:r>
        <w:rPr>
          <w:rFonts w:ascii="Arial" w:hAnsi="Arial" w:cs="Arial"/>
          <w:sz w:val="22"/>
          <w:szCs w:val="22"/>
        </w:rPr>
        <w:t xml:space="preserve">             </w:t>
      </w:r>
    </w:p>
    <w:p w:rsidR="003E77EF" w:rsidRPr="00C27906" w:rsidRDefault="003E77EF" w:rsidP="003E77EF">
      <w:pPr>
        <w:ind w:left="2160" w:firstLine="720"/>
        <w:rPr>
          <w:rFonts w:ascii="Arial" w:hAnsi="Arial" w:cs="Arial"/>
        </w:rPr>
      </w:pPr>
      <w:r>
        <w:rPr>
          <w:rFonts w:ascii="Arial" w:hAnsi="Arial" w:cs="Arial"/>
          <w:sz w:val="22"/>
          <w:szCs w:val="22"/>
        </w:rPr>
        <w:t xml:space="preserve">            </w:t>
      </w:r>
      <w:r w:rsidRPr="00C27906">
        <w:rPr>
          <w:rFonts w:ascii="Arial" w:hAnsi="Arial" w:cs="Arial"/>
          <w:sz w:val="22"/>
          <w:szCs w:val="22"/>
        </w:rPr>
        <w:t xml:space="preserve">Designation:  </w:t>
      </w:r>
      <w:r>
        <w:rPr>
          <w:rFonts w:ascii="Arial" w:hAnsi="Arial" w:cs="Arial"/>
          <w:sz w:val="22"/>
          <w:szCs w:val="22"/>
        </w:rPr>
        <w:t xml:space="preserve">  </w:t>
      </w:r>
    </w:p>
    <w:p w:rsidR="003E77EF" w:rsidRPr="00AC6698" w:rsidRDefault="003E77EF" w:rsidP="003E77EF">
      <w:pPr>
        <w:rPr>
          <w:rFonts w:ascii="Arial" w:hAnsi="Arial" w:cs="Arial"/>
          <w:sz w:val="16"/>
        </w:rPr>
      </w:pPr>
    </w:p>
    <w:p w:rsidR="003E77EF" w:rsidRPr="00C27906" w:rsidRDefault="003E77EF" w:rsidP="003E77EF">
      <w:pPr>
        <w:ind w:firstLine="5040"/>
        <w:rPr>
          <w:rFonts w:ascii="Arial" w:hAnsi="Arial" w:cs="Arial"/>
          <w:b/>
          <w:bCs/>
        </w:rPr>
      </w:pPr>
      <w:r w:rsidRPr="00C27906">
        <w:rPr>
          <w:rFonts w:ascii="Arial" w:hAnsi="Arial" w:cs="Arial"/>
          <w:b/>
          <w:bCs/>
          <w:sz w:val="22"/>
          <w:szCs w:val="22"/>
        </w:rPr>
        <w:t>Signed/ Sealed: For the Manufacturer/</w:t>
      </w:r>
    </w:p>
    <w:p w:rsidR="003E77EF" w:rsidRPr="00DF4A30" w:rsidRDefault="003E77EF" w:rsidP="003E77EF">
      <w:pPr>
        <w:ind w:left="4320" w:firstLine="720"/>
        <w:rPr>
          <w:rFonts w:ascii="Arial" w:hAnsi="Arial" w:cs="Arial"/>
          <w:b/>
          <w:bCs/>
          <w:sz w:val="22"/>
          <w:szCs w:val="22"/>
        </w:rPr>
      </w:pPr>
      <w:r>
        <w:rPr>
          <w:rFonts w:ascii="Arial" w:hAnsi="Arial" w:cs="Arial"/>
          <w:b/>
          <w:bCs/>
          <w:sz w:val="22"/>
          <w:szCs w:val="22"/>
        </w:rPr>
        <w:t xml:space="preserve">Authorized </w:t>
      </w:r>
      <w:r w:rsidRPr="00C27906">
        <w:rPr>
          <w:rFonts w:ascii="Arial" w:hAnsi="Arial" w:cs="Arial"/>
          <w:b/>
          <w:bCs/>
          <w:sz w:val="22"/>
          <w:szCs w:val="22"/>
        </w:rPr>
        <w:t>Agent.</w:t>
      </w:r>
    </w:p>
    <w:p w:rsidR="003E77EF" w:rsidRPr="00C27906" w:rsidRDefault="003E77EF" w:rsidP="003E77EF">
      <w:pPr>
        <w:rPr>
          <w:rFonts w:ascii="Arial" w:hAnsi="Arial" w:cs="Arial"/>
          <w:b/>
          <w:bCs/>
        </w:rPr>
      </w:pPr>
    </w:p>
    <w:p w:rsidR="003E77EF" w:rsidRDefault="003E77EF" w:rsidP="003E77EF">
      <w:pPr>
        <w:ind w:left="3600"/>
        <w:rPr>
          <w:rFonts w:ascii="Arial" w:hAnsi="Arial" w:cs="Arial"/>
          <w:sz w:val="22"/>
          <w:szCs w:val="22"/>
        </w:rPr>
      </w:pPr>
      <w:r w:rsidRPr="00C27906">
        <w:rPr>
          <w:rFonts w:ascii="Arial" w:hAnsi="Arial" w:cs="Arial"/>
          <w:sz w:val="22"/>
          <w:szCs w:val="22"/>
        </w:rPr>
        <w:t>Signature:</w:t>
      </w:r>
      <w:r w:rsidRPr="00C27906">
        <w:rPr>
          <w:rFonts w:ascii="Arial" w:hAnsi="Arial" w:cs="Arial"/>
          <w:sz w:val="22"/>
          <w:szCs w:val="22"/>
        </w:rPr>
        <w:tab/>
        <w:t>____________________________</w:t>
      </w:r>
    </w:p>
    <w:p w:rsidR="003E77EF" w:rsidRPr="00865288" w:rsidRDefault="003E77EF" w:rsidP="003E77EF">
      <w:pPr>
        <w:rPr>
          <w:rFonts w:ascii="Arial" w:hAnsi="Arial" w:cs="Arial"/>
          <w:sz w:val="12"/>
          <w:szCs w:val="22"/>
        </w:rPr>
      </w:pPr>
    </w:p>
    <w:p w:rsidR="003E77EF" w:rsidRPr="00865288" w:rsidRDefault="003E77EF" w:rsidP="003E77EF">
      <w:pPr>
        <w:ind w:left="3600"/>
        <w:rPr>
          <w:rFonts w:ascii="Arial" w:hAnsi="Arial" w:cs="Arial"/>
          <w:sz w:val="4"/>
          <w:szCs w:val="22"/>
        </w:rPr>
      </w:pPr>
    </w:p>
    <w:p w:rsidR="003E77EF" w:rsidRPr="00C27906" w:rsidRDefault="003E77EF" w:rsidP="003E77EF">
      <w:pPr>
        <w:ind w:left="3600"/>
        <w:rPr>
          <w:rFonts w:ascii="Arial" w:hAnsi="Arial" w:cs="Arial"/>
        </w:rPr>
      </w:pPr>
      <w:r>
        <w:rPr>
          <w:rFonts w:ascii="Arial" w:hAnsi="Arial" w:cs="Arial"/>
          <w:sz w:val="22"/>
          <w:szCs w:val="22"/>
        </w:rPr>
        <w:t>Stamp:            ____________________________</w:t>
      </w:r>
    </w:p>
    <w:p w:rsidR="003E77EF" w:rsidRDefault="003E77EF" w:rsidP="003E77EF">
      <w:pPr>
        <w:ind w:left="3600"/>
        <w:rPr>
          <w:rFonts w:ascii="Arial" w:hAnsi="Arial" w:cs="Arial"/>
          <w:sz w:val="22"/>
          <w:szCs w:val="22"/>
        </w:rPr>
      </w:pPr>
      <w:r w:rsidRPr="00C27906">
        <w:rPr>
          <w:rFonts w:ascii="Arial" w:hAnsi="Arial" w:cs="Arial"/>
          <w:sz w:val="22"/>
          <w:szCs w:val="22"/>
        </w:rPr>
        <w:t xml:space="preserve">Name:             </w:t>
      </w:r>
    </w:p>
    <w:p w:rsidR="003E77EF" w:rsidRPr="00C27906" w:rsidRDefault="003E77EF" w:rsidP="003E77EF">
      <w:pPr>
        <w:ind w:left="3600"/>
        <w:rPr>
          <w:rFonts w:ascii="Arial" w:hAnsi="Arial" w:cs="Arial"/>
        </w:rPr>
      </w:pPr>
      <w:r>
        <w:rPr>
          <w:rFonts w:ascii="Arial" w:hAnsi="Arial" w:cs="Arial"/>
          <w:sz w:val="22"/>
          <w:szCs w:val="22"/>
        </w:rPr>
        <w:t xml:space="preserve">CNIC No:        </w:t>
      </w:r>
    </w:p>
    <w:p w:rsidR="003E77EF" w:rsidRDefault="003E77EF" w:rsidP="003E77EF">
      <w:pPr>
        <w:ind w:left="2160" w:firstLine="720"/>
        <w:rPr>
          <w:rFonts w:ascii="Arial" w:hAnsi="Arial" w:cs="Arial"/>
          <w:sz w:val="22"/>
          <w:szCs w:val="22"/>
        </w:rPr>
      </w:pPr>
      <w:r>
        <w:rPr>
          <w:rFonts w:ascii="Arial" w:hAnsi="Arial" w:cs="Arial"/>
          <w:sz w:val="22"/>
          <w:szCs w:val="22"/>
        </w:rPr>
        <w:t xml:space="preserve">            </w:t>
      </w:r>
      <w:r w:rsidRPr="00C27906">
        <w:rPr>
          <w:rFonts w:ascii="Arial" w:hAnsi="Arial" w:cs="Arial"/>
          <w:sz w:val="22"/>
          <w:szCs w:val="22"/>
        </w:rPr>
        <w:t xml:space="preserve">Designation:  </w:t>
      </w:r>
      <w:r>
        <w:rPr>
          <w:rFonts w:ascii="Arial" w:hAnsi="Arial" w:cs="Arial"/>
          <w:sz w:val="22"/>
          <w:szCs w:val="22"/>
        </w:rPr>
        <w:t xml:space="preserve"> </w:t>
      </w:r>
    </w:p>
    <w:p w:rsidR="003E77EF" w:rsidRPr="00584761" w:rsidRDefault="003E77EF" w:rsidP="003E77EF">
      <w:pPr>
        <w:ind w:left="2160" w:firstLine="720"/>
        <w:rPr>
          <w:rFonts w:ascii="Arial" w:hAnsi="Arial" w:cs="Arial"/>
        </w:rPr>
      </w:pPr>
      <w:r>
        <w:rPr>
          <w:rFonts w:ascii="Arial" w:hAnsi="Arial" w:cs="Arial"/>
          <w:sz w:val="22"/>
          <w:szCs w:val="22"/>
        </w:rPr>
        <w:t xml:space="preserve">            Firm Name:     </w:t>
      </w:r>
    </w:p>
    <w:p w:rsidR="003E77EF" w:rsidRDefault="003E77EF" w:rsidP="003E77EF">
      <w:pPr>
        <w:ind w:left="2880" w:firstLine="720"/>
        <w:rPr>
          <w:rFonts w:ascii="Arial" w:hAnsi="Arial" w:cs="Arial"/>
          <w:sz w:val="22"/>
          <w:szCs w:val="22"/>
        </w:rPr>
      </w:pPr>
    </w:p>
    <w:p w:rsidR="003E77EF" w:rsidRDefault="003E77EF" w:rsidP="003E77EF">
      <w:pPr>
        <w:ind w:left="2880" w:firstLine="720"/>
        <w:rPr>
          <w:rFonts w:ascii="Arial" w:hAnsi="Arial" w:cs="Arial"/>
          <w:sz w:val="22"/>
          <w:szCs w:val="22"/>
        </w:rPr>
      </w:pPr>
      <w:r>
        <w:rPr>
          <w:rFonts w:ascii="Arial" w:hAnsi="Arial" w:cs="Arial"/>
          <w:sz w:val="22"/>
          <w:szCs w:val="22"/>
        </w:rPr>
        <w:t>Signature:       ____________________________</w:t>
      </w:r>
    </w:p>
    <w:p w:rsidR="003E77EF" w:rsidRDefault="003E77EF" w:rsidP="003E77EF">
      <w:pPr>
        <w:ind w:left="2880" w:firstLine="720"/>
        <w:rPr>
          <w:rFonts w:ascii="Arial" w:hAnsi="Arial" w:cs="Arial"/>
          <w:sz w:val="22"/>
          <w:szCs w:val="22"/>
        </w:rPr>
      </w:pPr>
      <w:r w:rsidRPr="00C27906">
        <w:rPr>
          <w:rFonts w:ascii="Arial" w:hAnsi="Arial" w:cs="Arial"/>
          <w:sz w:val="22"/>
          <w:szCs w:val="22"/>
        </w:rPr>
        <w:t>Witnesses</w:t>
      </w:r>
      <w:r>
        <w:rPr>
          <w:rFonts w:ascii="Arial" w:hAnsi="Arial" w:cs="Arial"/>
          <w:sz w:val="22"/>
          <w:szCs w:val="22"/>
        </w:rPr>
        <w:t xml:space="preserve">:     </w:t>
      </w:r>
    </w:p>
    <w:p w:rsidR="003E77EF" w:rsidRDefault="003E77EF" w:rsidP="003E77EF">
      <w:pPr>
        <w:ind w:left="2880" w:firstLine="720"/>
        <w:rPr>
          <w:rFonts w:ascii="Arial" w:hAnsi="Arial" w:cs="Arial"/>
          <w:sz w:val="22"/>
          <w:szCs w:val="22"/>
        </w:rPr>
      </w:pPr>
      <w:r>
        <w:rPr>
          <w:rFonts w:ascii="Arial" w:hAnsi="Arial" w:cs="Arial"/>
          <w:sz w:val="22"/>
          <w:szCs w:val="22"/>
        </w:rPr>
        <w:t xml:space="preserve">CNIC No:       </w:t>
      </w:r>
    </w:p>
    <w:p w:rsidR="009B3DB5" w:rsidRPr="00584761" w:rsidRDefault="003E77EF" w:rsidP="00AC6698">
      <w:pPr>
        <w:ind w:left="2880" w:firstLine="720"/>
        <w:rPr>
          <w:rFonts w:ascii="Arial" w:hAnsi="Arial" w:cs="Arial"/>
        </w:rPr>
      </w:pPr>
      <w:r>
        <w:rPr>
          <w:rFonts w:ascii="Arial" w:hAnsi="Arial" w:cs="Arial"/>
          <w:sz w:val="22"/>
          <w:szCs w:val="22"/>
        </w:rPr>
        <w:t xml:space="preserve">Father Name: </w:t>
      </w:r>
    </w:p>
    <w:sectPr w:rsidR="009B3DB5" w:rsidRPr="00584761" w:rsidSect="003564B8">
      <w:headerReference w:type="default" r:id="rId13"/>
      <w:footerReference w:type="default" r:id="rId14"/>
      <w:pgSz w:w="11909" w:h="16834" w:code="9"/>
      <w:pgMar w:top="1440" w:right="1199" w:bottom="1440" w:left="1440" w:header="432"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614" w:rsidRPr="00477DC2" w:rsidRDefault="00AE7614" w:rsidP="00D80A43">
      <w:r>
        <w:separator/>
      </w:r>
    </w:p>
  </w:endnote>
  <w:endnote w:type="continuationSeparator" w:id="0">
    <w:p w:rsidR="00AE7614" w:rsidRPr="00477DC2" w:rsidRDefault="00AE7614" w:rsidP="00D80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TimesNewRomanPSMT-Identity-H">
    <w:panose1 w:val="00000000000000000000"/>
    <w:charset w:val="00"/>
    <w:family w:val="auto"/>
    <w:notTrueType/>
    <w:pitch w:val="default"/>
    <w:sig w:usb0="00000003" w:usb1="00000000" w:usb2="00000000" w:usb3="00000000" w:csb0="00000001" w:csb1="00000000"/>
  </w:font>
  <w:font w:name="ArialMT">
    <w:altName w:val="Malgun Gothic Semilight"/>
    <w:panose1 w:val="00000000000000000000"/>
    <w:charset w:val="88"/>
    <w:family w:val="auto"/>
    <w:notTrueType/>
    <w:pitch w:val="default"/>
    <w:sig w:usb0="00000000" w:usb1="08080000" w:usb2="0000001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2943575"/>
      <w:docPartObj>
        <w:docPartGallery w:val="Page Numbers (Bottom of Page)"/>
        <w:docPartUnique/>
      </w:docPartObj>
    </w:sdtPr>
    <w:sdtEndPr/>
    <w:sdtContent>
      <w:p w:rsidR="005A3F24" w:rsidRDefault="005A3F24">
        <w:pPr>
          <w:pStyle w:val="Footer"/>
          <w:jc w:val="right"/>
        </w:pPr>
        <w:r>
          <w:fldChar w:fldCharType="begin"/>
        </w:r>
        <w:r>
          <w:instrText xml:space="preserve"> PAGE   \* MERGEFORMAT </w:instrText>
        </w:r>
        <w:r>
          <w:fldChar w:fldCharType="separate"/>
        </w:r>
        <w:r w:rsidR="00430521">
          <w:rPr>
            <w:noProof/>
          </w:rPr>
          <w:t>69</w:t>
        </w:r>
        <w:r>
          <w:rPr>
            <w:noProof/>
          </w:rPr>
          <w:fldChar w:fldCharType="end"/>
        </w:r>
      </w:p>
    </w:sdtContent>
  </w:sdt>
  <w:p w:rsidR="005A3F24" w:rsidRDefault="005A3F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614" w:rsidRPr="00477DC2" w:rsidRDefault="00AE7614" w:rsidP="00D80A43">
      <w:r>
        <w:separator/>
      </w:r>
    </w:p>
  </w:footnote>
  <w:footnote w:type="continuationSeparator" w:id="0">
    <w:p w:rsidR="00AE7614" w:rsidRPr="00477DC2" w:rsidRDefault="00AE7614" w:rsidP="00D80A43">
      <w:r>
        <w:continuationSeparator/>
      </w:r>
    </w:p>
  </w:footnote>
  <w:footnote w:id="1">
    <w:p w:rsidR="005A3F24" w:rsidRDefault="005A3F24" w:rsidP="00D3577A">
      <w:pPr>
        <w:pStyle w:val="FootnoteText"/>
      </w:pPr>
      <w:r w:rsidRPr="0090644B">
        <w:rPr>
          <w:rStyle w:val="FootnoteReference"/>
          <w:rFonts w:ascii="Arial" w:hAnsi="Arial" w:cs="Arial"/>
          <w:sz w:val="18"/>
          <w:szCs w:val="18"/>
        </w:rPr>
        <w:footnoteRef/>
      </w:r>
      <w:r w:rsidRPr="0090644B">
        <w:rPr>
          <w:rFonts w:ascii="Arial" w:hAnsi="Arial" w:cs="Arial"/>
          <w:sz w:val="18"/>
          <w:szCs w:val="18"/>
        </w:rPr>
        <w:t xml:space="preserve"> Bidders should only initial against those requirements that they are attaching with the form 3(a). In case they do not have any document to attach the corresponding cell in column 2 should be left blank.</w:t>
      </w:r>
    </w:p>
  </w:footnote>
  <w:footnote w:id="2">
    <w:p w:rsidR="005A3F24" w:rsidRDefault="005A3F24" w:rsidP="00D3577A">
      <w:pPr>
        <w:pStyle w:val="FootnoteText"/>
      </w:pPr>
      <w:r>
        <w:rPr>
          <w:rStyle w:val="FootnoteReference"/>
        </w:rPr>
        <w:footnoteRef/>
      </w:r>
      <w:r w:rsidRPr="005248EE">
        <w:rPr>
          <w:rFonts w:ascii="Arial" w:hAnsi="Arial" w:cs="Arial"/>
          <w:sz w:val="18"/>
          <w:szCs w:val="18"/>
        </w:rPr>
        <w:t>Bidders are required to mention the exact page number of relevant document</w:t>
      </w:r>
      <w:r>
        <w:rPr>
          <w:rFonts w:ascii="Arial" w:hAnsi="Arial" w:cs="Arial"/>
          <w:sz w:val="18"/>
          <w:szCs w:val="18"/>
        </w:rPr>
        <w:t xml:space="preserve"> placed in the Bid.</w:t>
      </w:r>
    </w:p>
  </w:footnote>
  <w:footnote w:id="3">
    <w:p w:rsidR="005A3F24" w:rsidRDefault="005A3F24" w:rsidP="00D3577A">
      <w:pPr>
        <w:pStyle w:val="FootnoteText"/>
      </w:pPr>
      <w:r w:rsidRPr="0090644B">
        <w:rPr>
          <w:rStyle w:val="FootnoteReference"/>
          <w:rFonts w:ascii="Arial" w:hAnsi="Arial" w:cs="Arial"/>
          <w:sz w:val="18"/>
          <w:szCs w:val="18"/>
        </w:rPr>
        <w:footnoteRef/>
      </w:r>
      <w:r w:rsidRPr="0090644B">
        <w:rPr>
          <w:rFonts w:ascii="Arial" w:hAnsi="Arial" w:cs="Arial"/>
          <w:sz w:val="18"/>
          <w:szCs w:val="18"/>
        </w:rPr>
        <w:t>Bidders are advised to attach all Supporting documents with this form in the order of the requirement as mentioned in column 1.</w:t>
      </w:r>
    </w:p>
  </w:footnote>
  <w:footnote w:id="4">
    <w:p w:rsidR="005A3F24" w:rsidRDefault="005A3F24" w:rsidP="00D3577A">
      <w:pPr>
        <w:pStyle w:val="FootnoteText"/>
      </w:pPr>
      <w:r>
        <w:rPr>
          <w:rStyle w:val="FootnoteReference"/>
        </w:rPr>
        <w:footnoteRef/>
      </w:r>
      <w:r w:rsidRPr="0090644B">
        <w:rPr>
          <w:rFonts w:ascii="Arial" w:hAnsi="Arial" w:cs="Arial"/>
          <w:sz w:val="18"/>
          <w:szCs w:val="18"/>
        </w:rPr>
        <w:t>This letter of authority should be on the letterhead of the Manufacturer and should be signed by a person competent and having the power of attorney to bind the Manufacturer. It should be included by the Bidder in its bid.</w:t>
      </w:r>
    </w:p>
  </w:footnote>
  <w:footnote w:id="5">
    <w:p w:rsidR="005A3F24" w:rsidRDefault="005A3F24" w:rsidP="00BF5368">
      <w:pPr>
        <w:pStyle w:val="FootnoteText"/>
      </w:pPr>
      <w:r>
        <w:rPr>
          <w:rStyle w:val="FootnoteReference"/>
        </w:rPr>
        <w:footnoteRef/>
      </w:r>
      <w:r>
        <w:t xml:space="preserve"> Bidders may use additional Sheets if required.</w:t>
      </w:r>
    </w:p>
  </w:footnote>
  <w:footnote w:id="6">
    <w:p w:rsidR="005A3F24" w:rsidRDefault="005A3F24" w:rsidP="00BF5368">
      <w:pPr>
        <w:pStyle w:val="FootnoteText"/>
      </w:pPr>
      <w:r>
        <w:rPr>
          <w:rStyle w:val="FootnoteReference"/>
        </w:rPr>
        <w:footnoteRef/>
      </w:r>
      <w:r>
        <w:t xml:space="preserve"> All certificates are to be attached with this form.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F24" w:rsidRPr="00AD1014" w:rsidRDefault="005A3F24" w:rsidP="00887216">
    <w:pPr>
      <w:pStyle w:val="NoteLevel11"/>
      <w:ind w:left="-540" w:right="-720" w:hanging="270"/>
      <w:jc w:val="center"/>
      <w:rPr>
        <w:rFonts w:ascii="Arial" w:hAnsi="Arial" w:cs="Arial"/>
        <w:b/>
        <w:sz w:val="20"/>
        <w:szCs w:val="20"/>
      </w:rPr>
    </w:pPr>
    <w:r w:rsidRPr="00FC33B4">
      <w:rPr>
        <w:rFonts w:ascii="Arial" w:hAnsi="Arial" w:cs="Arial"/>
        <w:b/>
        <w:sz w:val="22"/>
        <w:szCs w:val="20"/>
      </w:rPr>
      <w:t xml:space="preserve">Integrated </w:t>
    </w:r>
    <w:r>
      <w:rPr>
        <w:rFonts w:ascii="Arial" w:hAnsi="Arial" w:cs="Arial"/>
        <w:b/>
        <w:sz w:val="22"/>
        <w:szCs w:val="20"/>
      </w:rPr>
      <w:t>Vector Control Program</w:t>
    </w:r>
    <w:r w:rsidRPr="00FC33B4">
      <w:rPr>
        <w:rFonts w:ascii="Arial" w:hAnsi="Arial" w:cs="Arial"/>
        <w:b/>
        <w:sz w:val="22"/>
        <w:szCs w:val="20"/>
      </w:rPr>
      <w:t>,</w:t>
    </w:r>
    <w:r w:rsidRPr="009D2495">
      <w:rPr>
        <w:rFonts w:ascii="Arial" w:hAnsi="Arial" w:cs="Arial"/>
        <w:b/>
        <w:sz w:val="22"/>
        <w:szCs w:val="20"/>
      </w:rPr>
      <w:t xml:space="preserve"> Khyber Pakhtunkhwa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B2B05A"/>
    <w:lvl w:ilvl="0">
      <w:start w:val="1"/>
      <w:numFmt w:val="bullet"/>
      <w:pStyle w:val="NoteLevel11"/>
      <w:lvlText w:val=""/>
      <w:lvlJc w:val="left"/>
      <w:pPr>
        <w:tabs>
          <w:tab w:val="num" w:pos="810"/>
        </w:tabs>
        <w:ind w:left="810" w:firstLine="0"/>
      </w:pPr>
      <w:rPr>
        <w:rFonts w:ascii="Symbol" w:hAnsi="Symbol" w:hint="default"/>
      </w:rPr>
    </w:lvl>
    <w:lvl w:ilvl="1">
      <w:start w:val="1"/>
      <w:numFmt w:val="bullet"/>
      <w:pStyle w:val="NoteLevel21"/>
      <w:lvlText w:val=""/>
      <w:lvlJc w:val="left"/>
      <w:pPr>
        <w:tabs>
          <w:tab w:val="num" w:pos="1530"/>
        </w:tabs>
        <w:ind w:left="1890" w:hanging="360"/>
      </w:pPr>
      <w:rPr>
        <w:rFonts w:ascii="Symbol" w:hAnsi="Symbol" w:hint="default"/>
      </w:rPr>
    </w:lvl>
    <w:lvl w:ilvl="2">
      <w:start w:val="1"/>
      <w:numFmt w:val="bullet"/>
      <w:pStyle w:val="NoteLevel31"/>
      <w:lvlText w:val="o"/>
      <w:lvlJc w:val="left"/>
      <w:pPr>
        <w:tabs>
          <w:tab w:val="num" w:pos="2250"/>
        </w:tabs>
        <w:ind w:left="2610" w:hanging="360"/>
      </w:pPr>
      <w:rPr>
        <w:rFonts w:ascii="Courier New" w:hAnsi="Courier New" w:cs="Courier New" w:hint="default"/>
      </w:rPr>
    </w:lvl>
    <w:lvl w:ilvl="3">
      <w:start w:val="1"/>
      <w:numFmt w:val="bullet"/>
      <w:pStyle w:val="NoteLevel41"/>
      <w:lvlText w:val=""/>
      <w:lvlJc w:val="left"/>
      <w:pPr>
        <w:tabs>
          <w:tab w:val="num" w:pos="2970"/>
        </w:tabs>
        <w:ind w:left="3330" w:hanging="360"/>
      </w:pPr>
      <w:rPr>
        <w:rFonts w:ascii="Wingdings" w:hAnsi="Wingdings" w:hint="default"/>
      </w:rPr>
    </w:lvl>
    <w:lvl w:ilvl="4">
      <w:start w:val="1"/>
      <w:numFmt w:val="bullet"/>
      <w:pStyle w:val="NoteLevel51"/>
      <w:lvlText w:val=""/>
      <w:lvlJc w:val="left"/>
      <w:pPr>
        <w:tabs>
          <w:tab w:val="num" w:pos="3690"/>
        </w:tabs>
        <w:ind w:left="4050" w:hanging="360"/>
      </w:pPr>
      <w:rPr>
        <w:rFonts w:ascii="Wingdings" w:hAnsi="Wingdings" w:hint="default"/>
      </w:rPr>
    </w:lvl>
    <w:lvl w:ilvl="5">
      <w:start w:val="1"/>
      <w:numFmt w:val="bullet"/>
      <w:pStyle w:val="NoteLevel61"/>
      <w:lvlText w:val=""/>
      <w:lvlJc w:val="left"/>
      <w:pPr>
        <w:tabs>
          <w:tab w:val="num" w:pos="4410"/>
        </w:tabs>
        <w:ind w:left="4770" w:hanging="360"/>
      </w:pPr>
      <w:rPr>
        <w:rFonts w:ascii="Symbol" w:hAnsi="Symbol" w:hint="default"/>
      </w:rPr>
    </w:lvl>
    <w:lvl w:ilvl="6">
      <w:start w:val="1"/>
      <w:numFmt w:val="bullet"/>
      <w:pStyle w:val="NoteLevel71"/>
      <w:lvlText w:val="o"/>
      <w:lvlJc w:val="left"/>
      <w:pPr>
        <w:tabs>
          <w:tab w:val="num" w:pos="5130"/>
        </w:tabs>
        <w:ind w:left="5490" w:hanging="360"/>
      </w:pPr>
      <w:rPr>
        <w:rFonts w:ascii="Courier New" w:hAnsi="Courier New" w:cs="Courier New" w:hint="default"/>
      </w:rPr>
    </w:lvl>
    <w:lvl w:ilvl="7">
      <w:start w:val="1"/>
      <w:numFmt w:val="bullet"/>
      <w:pStyle w:val="NoteLevel81"/>
      <w:lvlText w:val=""/>
      <w:lvlJc w:val="left"/>
      <w:pPr>
        <w:tabs>
          <w:tab w:val="num" w:pos="5850"/>
        </w:tabs>
        <w:ind w:left="6210" w:hanging="360"/>
      </w:pPr>
      <w:rPr>
        <w:rFonts w:ascii="Wingdings" w:hAnsi="Wingdings" w:hint="default"/>
      </w:rPr>
    </w:lvl>
    <w:lvl w:ilvl="8">
      <w:start w:val="1"/>
      <w:numFmt w:val="bullet"/>
      <w:pStyle w:val="NoteLevel91"/>
      <w:lvlText w:val=""/>
      <w:lvlJc w:val="left"/>
      <w:pPr>
        <w:tabs>
          <w:tab w:val="num" w:pos="6570"/>
        </w:tabs>
        <w:ind w:left="6930" w:hanging="360"/>
      </w:pPr>
      <w:rPr>
        <w:rFonts w:ascii="Wingdings" w:hAnsi="Wingdings" w:hint="default"/>
      </w:rPr>
    </w:lvl>
  </w:abstractNum>
  <w:abstractNum w:abstractNumId="1">
    <w:nsid w:val="00C363AF"/>
    <w:multiLevelType w:val="hybridMultilevel"/>
    <w:tmpl w:val="DA3CCBE0"/>
    <w:lvl w:ilvl="0" w:tplc="EA8C7D34">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
    <w:nsid w:val="03DB11AD"/>
    <w:multiLevelType w:val="hybridMultilevel"/>
    <w:tmpl w:val="746E1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D5E73"/>
    <w:multiLevelType w:val="hybridMultilevel"/>
    <w:tmpl w:val="4F3E5406"/>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4072D8"/>
    <w:multiLevelType w:val="hybridMultilevel"/>
    <w:tmpl w:val="3E3AB846"/>
    <w:lvl w:ilvl="0" w:tplc="CFB61F4E">
      <w:start w:val="1"/>
      <w:numFmt w:val="decimal"/>
      <w:lvlText w:val="%1."/>
      <w:lvlJc w:val="right"/>
      <w:pPr>
        <w:ind w:left="720" w:hanging="360"/>
      </w:pPr>
      <w:rPr>
        <w:rFonts w:asciiTheme="majorBidi" w:hAnsiTheme="majorBidi" w:cstheme="majorBidi" w:hint="default"/>
        <w:b/>
        <w:bCs/>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915BE4"/>
    <w:multiLevelType w:val="hybridMultilevel"/>
    <w:tmpl w:val="BEFEB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105D31"/>
    <w:multiLevelType w:val="hybridMultilevel"/>
    <w:tmpl w:val="F7B20238"/>
    <w:lvl w:ilvl="0" w:tplc="BE1CE258">
      <w:start w:val="1"/>
      <w:numFmt w:val="lowerLetter"/>
      <w:lvlText w:val="(%1)"/>
      <w:lvlJc w:val="left"/>
      <w:pPr>
        <w:ind w:left="1080" w:hanging="54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170D7E9B"/>
    <w:multiLevelType w:val="hybridMultilevel"/>
    <w:tmpl w:val="8CC4A0A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366AD3"/>
    <w:multiLevelType w:val="hybridMultilevel"/>
    <w:tmpl w:val="C70EF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396149"/>
    <w:multiLevelType w:val="hybridMultilevel"/>
    <w:tmpl w:val="5C3274D8"/>
    <w:lvl w:ilvl="0" w:tplc="0AFEFC32">
      <w:start w:val="3"/>
      <w:numFmt w:val="decimal"/>
      <w:lvlText w:val="%1."/>
      <w:lvlJc w:val="left"/>
      <w:pPr>
        <w:ind w:left="720" w:hanging="360"/>
      </w:pPr>
      <w:rPr>
        <w:rFonts w:cs="Times New Roman" w:hint="default"/>
        <w:b w:val="0"/>
        <w:bCs/>
      </w:rPr>
    </w:lvl>
    <w:lvl w:ilvl="1" w:tplc="0409001B">
      <w:start w:val="1"/>
      <w:numFmt w:val="lowerRoman"/>
      <w:lvlText w:val="%2."/>
      <w:lvlJc w:val="righ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234B1C37"/>
    <w:multiLevelType w:val="hybridMultilevel"/>
    <w:tmpl w:val="474EE0E4"/>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94783F"/>
    <w:multiLevelType w:val="hybridMultilevel"/>
    <w:tmpl w:val="04B87D7A"/>
    <w:lvl w:ilvl="0" w:tplc="E6A6FF90">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117F01"/>
    <w:multiLevelType w:val="hybridMultilevel"/>
    <w:tmpl w:val="2E4EBB24"/>
    <w:lvl w:ilvl="0" w:tplc="4478FE6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7121E56"/>
    <w:multiLevelType w:val="hybridMultilevel"/>
    <w:tmpl w:val="C11E0EB8"/>
    <w:lvl w:ilvl="0" w:tplc="01F8E4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6F02D7"/>
    <w:multiLevelType w:val="hybridMultilevel"/>
    <w:tmpl w:val="34D65D8C"/>
    <w:lvl w:ilvl="0" w:tplc="0409001B">
      <w:start w:val="1"/>
      <w:numFmt w:val="low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385674"/>
    <w:multiLevelType w:val="hybridMultilevel"/>
    <w:tmpl w:val="1436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305EC4"/>
    <w:multiLevelType w:val="hybridMultilevel"/>
    <w:tmpl w:val="B67AD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BD248A"/>
    <w:multiLevelType w:val="hybridMultilevel"/>
    <w:tmpl w:val="07A83372"/>
    <w:lvl w:ilvl="0" w:tplc="0E7ADFD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F16DA5"/>
    <w:multiLevelType w:val="hybridMultilevel"/>
    <w:tmpl w:val="434E9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DA0574E"/>
    <w:multiLevelType w:val="hybridMultilevel"/>
    <w:tmpl w:val="077A4AF2"/>
    <w:lvl w:ilvl="0" w:tplc="930011C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EF56C92"/>
    <w:multiLevelType w:val="hybridMultilevel"/>
    <w:tmpl w:val="F2983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443F15"/>
    <w:multiLevelType w:val="hybridMultilevel"/>
    <w:tmpl w:val="8DBCE45E"/>
    <w:lvl w:ilvl="0" w:tplc="04090001">
      <w:start w:val="1"/>
      <w:numFmt w:val="bullet"/>
      <w:lvlText w:val=""/>
      <w:lvlJc w:val="left"/>
      <w:pPr>
        <w:ind w:left="2505" w:hanging="360"/>
      </w:pPr>
      <w:rPr>
        <w:rFonts w:ascii="Symbol" w:hAnsi="Symbol" w:hint="default"/>
      </w:rPr>
    </w:lvl>
    <w:lvl w:ilvl="1" w:tplc="04090003" w:tentative="1">
      <w:start w:val="1"/>
      <w:numFmt w:val="bullet"/>
      <w:lvlText w:val="o"/>
      <w:lvlJc w:val="left"/>
      <w:pPr>
        <w:ind w:left="3225" w:hanging="360"/>
      </w:pPr>
      <w:rPr>
        <w:rFonts w:ascii="Courier New" w:hAnsi="Courier New" w:cs="Courier New" w:hint="default"/>
      </w:rPr>
    </w:lvl>
    <w:lvl w:ilvl="2" w:tplc="04090005" w:tentative="1">
      <w:start w:val="1"/>
      <w:numFmt w:val="bullet"/>
      <w:lvlText w:val=""/>
      <w:lvlJc w:val="left"/>
      <w:pPr>
        <w:ind w:left="3945" w:hanging="360"/>
      </w:pPr>
      <w:rPr>
        <w:rFonts w:ascii="Wingdings" w:hAnsi="Wingdings" w:hint="default"/>
      </w:rPr>
    </w:lvl>
    <w:lvl w:ilvl="3" w:tplc="04090001" w:tentative="1">
      <w:start w:val="1"/>
      <w:numFmt w:val="bullet"/>
      <w:lvlText w:val=""/>
      <w:lvlJc w:val="left"/>
      <w:pPr>
        <w:ind w:left="4665" w:hanging="360"/>
      </w:pPr>
      <w:rPr>
        <w:rFonts w:ascii="Symbol" w:hAnsi="Symbol" w:hint="default"/>
      </w:rPr>
    </w:lvl>
    <w:lvl w:ilvl="4" w:tplc="04090003" w:tentative="1">
      <w:start w:val="1"/>
      <w:numFmt w:val="bullet"/>
      <w:lvlText w:val="o"/>
      <w:lvlJc w:val="left"/>
      <w:pPr>
        <w:ind w:left="5385" w:hanging="360"/>
      </w:pPr>
      <w:rPr>
        <w:rFonts w:ascii="Courier New" w:hAnsi="Courier New" w:cs="Courier New" w:hint="default"/>
      </w:rPr>
    </w:lvl>
    <w:lvl w:ilvl="5" w:tplc="04090005" w:tentative="1">
      <w:start w:val="1"/>
      <w:numFmt w:val="bullet"/>
      <w:lvlText w:val=""/>
      <w:lvlJc w:val="left"/>
      <w:pPr>
        <w:ind w:left="6105" w:hanging="360"/>
      </w:pPr>
      <w:rPr>
        <w:rFonts w:ascii="Wingdings" w:hAnsi="Wingdings" w:hint="default"/>
      </w:rPr>
    </w:lvl>
    <w:lvl w:ilvl="6" w:tplc="04090001" w:tentative="1">
      <w:start w:val="1"/>
      <w:numFmt w:val="bullet"/>
      <w:lvlText w:val=""/>
      <w:lvlJc w:val="left"/>
      <w:pPr>
        <w:ind w:left="6825" w:hanging="360"/>
      </w:pPr>
      <w:rPr>
        <w:rFonts w:ascii="Symbol" w:hAnsi="Symbol" w:hint="default"/>
      </w:rPr>
    </w:lvl>
    <w:lvl w:ilvl="7" w:tplc="04090003" w:tentative="1">
      <w:start w:val="1"/>
      <w:numFmt w:val="bullet"/>
      <w:lvlText w:val="o"/>
      <w:lvlJc w:val="left"/>
      <w:pPr>
        <w:ind w:left="7545" w:hanging="360"/>
      </w:pPr>
      <w:rPr>
        <w:rFonts w:ascii="Courier New" w:hAnsi="Courier New" w:cs="Courier New" w:hint="default"/>
      </w:rPr>
    </w:lvl>
    <w:lvl w:ilvl="8" w:tplc="04090005" w:tentative="1">
      <w:start w:val="1"/>
      <w:numFmt w:val="bullet"/>
      <w:lvlText w:val=""/>
      <w:lvlJc w:val="left"/>
      <w:pPr>
        <w:ind w:left="8265" w:hanging="360"/>
      </w:pPr>
      <w:rPr>
        <w:rFonts w:ascii="Wingdings" w:hAnsi="Wingdings" w:hint="default"/>
      </w:rPr>
    </w:lvl>
  </w:abstractNum>
  <w:abstractNum w:abstractNumId="22">
    <w:nsid w:val="426313EB"/>
    <w:multiLevelType w:val="hybridMultilevel"/>
    <w:tmpl w:val="ADB816A2"/>
    <w:lvl w:ilvl="0" w:tplc="92AE9F1A">
      <w:start w:val="6"/>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28932BB"/>
    <w:multiLevelType w:val="hybridMultilevel"/>
    <w:tmpl w:val="CE1A6344"/>
    <w:lvl w:ilvl="0" w:tplc="C2ACD6EE">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A08BD"/>
    <w:multiLevelType w:val="hybridMultilevel"/>
    <w:tmpl w:val="97344E58"/>
    <w:lvl w:ilvl="0" w:tplc="0480F2AE">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3239D"/>
    <w:multiLevelType w:val="hybridMultilevel"/>
    <w:tmpl w:val="FDDA4B66"/>
    <w:lvl w:ilvl="0" w:tplc="0409001B">
      <w:start w:val="1"/>
      <w:numFmt w:val="lowerRoman"/>
      <w:lvlText w:val="%1."/>
      <w:lvlJc w:val="righ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6D45CA"/>
    <w:multiLevelType w:val="hybridMultilevel"/>
    <w:tmpl w:val="666CAC44"/>
    <w:lvl w:ilvl="0" w:tplc="0409000F">
      <w:start w:val="1"/>
      <w:numFmt w:val="decimal"/>
      <w:lvlText w:val="%1."/>
      <w:lvlJc w:val="left"/>
      <w:pPr>
        <w:tabs>
          <w:tab w:val="num" w:pos="720"/>
        </w:tabs>
        <w:ind w:left="720" w:hanging="360"/>
      </w:pPr>
      <w:rPr>
        <w:rFonts w:cs="Times New Roman" w:hint="default"/>
      </w:rPr>
    </w:lvl>
    <w:lvl w:ilvl="1" w:tplc="3AC891C2">
      <w:start w:val="1"/>
      <w:numFmt w:val="lowerLetter"/>
      <w:lvlText w:val="%2."/>
      <w:lvlJc w:val="left"/>
      <w:pPr>
        <w:tabs>
          <w:tab w:val="num" w:pos="1440"/>
        </w:tabs>
        <w:ind w:left="1440" w:hanging="360"/>
      </w:pPr>
      <w:rPr>
        <w:rFonts w:cs="Times New Roman"/>
        <w:b w:val="0"/>
      </w:rPr>
    </w:lvl>
    <w:lvl w:ilvl="2" w:tplc="CE5668A0">
      <w:start w:val="1"/>
      <w:numFmt w:val="lowerRoman"/>
      <w:lvlText w:val="%3)"/>
      <w:lvlJc w:val="left"/>
      <w:pPr>
        <w:ind w:left="2700" w:hanging="720"/>
      </w:pPr>
      <w:rPr>
        <w:rFonts w:cs="Times New Roman" w:hint="default"/>
      </w:rPr>
    </w:lvl>
    <w:lvl w:ilvl="3" w:tplc="4BBE1922">
      <w:start w:val="1"/>
      <w:numFmt w:val="decimal"/>
      <w:lvlText w:val="%4)"/>
      <w:lvlJc w:val="left"/>
      <w:pPr>
        <w:ind w:left="2880" w:hanging="360"/>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535955F9"/>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554F0C71"/>
    <w:multiLevelType w:val="hybridMultilevel"/>
    <w:tmpl w:val="50E836D0"/>
    <w:lvl w:ilvl="0" w:tplc="B1E07984">
      <w:start w:val="1"/>
      <w:numFmt w:val="lowerRoman"/>
      <w:lvlText w:val="(%1)"/>
      <w:lvlJc w:val="left"/>
      <w:pPr>
        <w:ind w:left="720" w:hanging="72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56F4E5A"/>
    <w:multiLevelType w:val="hybridMultilevel"/>
    <w:tmpl w:val="15B4E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E7932"/>
    <w:multiLevelType w:val="hybridMultilevel"/>
    <w:tmpl w:val="9FC48AFC"/>
    <w:lvl w:ilvl="0" w:tplc="04090001">
      <w:start w:val="1"/>
      <w:numFmt w:val="bullet"/>
      <w:lvlText w:val=""/>
      <w:lvlJc w:val="left"/>
      <w:pPr>
        <w:ind w:left="1987" w:hanging="360"/>
      </w:pPr>
      <w:rPr>
        <w:rFonts w:ascii="Symbol" w:hAnsi="Symbol"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31">
    <w:nsid w:val="5A5E08C7"/>
    <w:multiLevelType w:val="hybridMultilevel"/>
    <w:tmpl w:val="DEA4E908"/>
    <w:lvl w:ilvl="0" w:tplc="A754F3F0">
      <w:start w:val="1"/>
      <w:numFmt w:val="lowerRoman"/>
      <w:lvlText w:val="%1)"/>
      <w:lvlJc w:val="left"/>
      <w:pPr>
        <w:ind w:left="702" w:hanging="72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2">
    <w:nsid w:val="5A860C24"/>
    <w:multiLevelType w:val="hybridMultilevel"/>
    <w:tmpl w:val="1C204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FD0188"/>
    <w:multiLevelType w:val="hybridMultilevel"/>
    <w:tmpl w:val="D7B6DFDE"/>
    <w:lvl w:ilvl="0" w:tplc="3A60CB46">
      <w:start w:val="1"/>
      <w:numFmt w:val="decimal"/>
      <w:lvlText w:val="%1."/>
      <w:lvlJc w:val="left"/>
      <w:pPr>
        <w:ind w:left="1065" w:hanging="465"/>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4">
    <w:nsid w:val="5FC266A4"/>
    <w:multiLevelType w:val="hybridMultilevel"/>
    <w:tmpl w:val="0A7479E8"/>
    <w:lvl w:ilvl="0" w:tplc="FE8865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006271"/>
    <w:multiLevelType w:val="hybridMultilevel"/>
    <w:tmpl w:val="9482B9DC"/>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81037E"/>
    <w:multiLevelType w:val="hybridMultilevel"/>
    <w:tmpl w:val="6546A208"/>
    <w:lvl w:ilvl="0" w:tplc="04090017">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5F7B0D"/>
    <w:multiLevelType w:val="hybridMultilevel"/>
    <w:tmpl w:val="FA9005A8"/>
    <w:lvl w:ilvl="0" w:tplc="1DB060E6">
      <w:start w:val="1"/>
      <w:numFmt w:val="bullet"/>
      <w:pStyle w:val="4DIbullets"/>
      <w:lvlText w:val=""/>
      <w:lvlJc w:val="left"/>
      <w:pPr>
        <w:tabs>
          <w:tab w:val="num" w:pos="2778"/>
        </w:tabs>
        <w:ind w:left="2778" w:hanging="720"/>
      </w:pPr>
      <w:rPr>
        <w:rFonts w:ascii="Wingdings" w:hAnsi="Wingdings" w:hint="default"/>
      </w:rPr>
    </w:lvl>
    <w:lvl w:ilvl="1" w:tplc="08090003">
      <w:start w:val="1"/>
      <w:numFmt w:val="bullet"/>
      <w:lvlText w:val="o"/>
      <w:lvlJc w:val="left"/>
      <w:pPr>
        <w:tabs>
          <w:tab w:val="num" w:pos="3498"/>
        </w:tabs>
        <w:ind w:left="3498" w:hanging="360"/>
      </w:pPr>
      <w:rPr>
        <w:rFonts w:ascii="Courier New" w:hAnsi="Courier New" w:hint="default"/>
      </w:rPr>
    </w:lvl>
    <w:lvl w:ilvl="2" w:tplc="08090005">
      <w:start w:val="1"/>
      <w:numFmt w:val="bullet"/>
      <w:lvlText w:val=""/>
      <w:lvlJc w:val="left"/>
      <w:pPr>
        <w:tabs>
          <w:tab w:val="num" w:pos="4218"/>
        </w:tabs>
        <w:ind w:left="4218" w:hanging="360"/>
      </w:pPr>
      <w:rPr>
        <w:rFonts w:ascii="Wingdings" w:hAnsi="Wingdings" w:hint="default"/>
      </w:rPr>
    </w:lvl>
    <w:lvl w:ilvl="3" w:tplc="08090001">
      <w:start w:val="1"/>
      <w:numFmt w:val="bullet"/>
      <w:lvlText w:val=""/>
      <w:lvlJc w:val="left"/>
      <w:pPr>
        <w:tabs>
          <w:tab w:val="num" w:pos="4938"/>
        </w:tabs>
        <w:ind w:left="4938" w:hanging="360"/>
      </w:pPr>
      <w:rPr>
        <w:rFonts w:ascii="Symbol" w:hAnsi="Symbol" w:hint="default"/>
      </w:rPr>
    </w:lvl>
    <w:lvl w:ilvl="4" w:tplc="08090003">
      <w:start w:val="1"/>
      <w:numFmt w:val="bullet"/>
      <w:lvlText w:val="o"/>
      <w:lvlJc w:val="left"/>
      <w:pPr>
        <w:tabs>
          <w:tab w:val="num" w:pos="5658"/>
        </w:tabs>
        <w:ind w:left="5658" w:hanging="360"/>
      </w:pPr>
      <w:rPr>
        <w:rFonts w:ascii="Courier New" w:hAnsi="Courier New" w:hint="default"/>
      </w:rPr>
    </w:lvl>
    <w:lvl w:ilvl="5" w:tplc="08090005">
      <w:start w:val="1"/>
      <w:numFmt w:val="bullet"/>
      <w:lvlText w:val=""/>
      <w:lvlJc w:val="left"/>
      <w:pPr>
        <w:tabs>
          <w:tab w:val="num" w:pos="6378"/>
        </w:tabs>
        <w:ind w:left="6378" w:hanging="360"/>
      </w:pPr>
      <w:rPr>
        <w:rFonts w:ascii="Wingdings" w:hAnsi="Wingdings" w:hint="default"/>
      </w:rPr>
    </w:lvl>
    <w:lvl w:ilvl="6" w:tplc="08090001">
      <w:start w:val="1"/>
      <w:numFmt w:val="bullet"/>
      <w:lvlText w:val=""/>
      <w:lvlJc w:val="left"/>
      <w:pPr>
        <w:tabs>
          <w:tab w:val="num" w:pos="7098"/>
        </w:tabs>
        <w:ind w:left="7098" w:hanging="360"/>
      </w:pPr>
      <w:rPr>
        <w:rFonts w:ascii="Symbol" w:hAnsi="Symbol" w:hint="default"/>
      </w:rPr>
    </w:lvl>
    <w:lvl w:ilvl="7" w:tplc="08090003">
      <w:start w:val="1"/>
      <w:numFmt w:val="bullet"/>
      <w:lvlText w:val="o"/>
      <w:lvlJc w:val="left"/>
      <w:pPr>
        <w:tabs>
          <w:tab w:val="num" w:pos="7818"/>
        </w:tabs>
        <w:ind w:left="7818" w:hanging="360"/>
      </w:pPr>
      <w:rPr>
        <w:rFonts w:ascii="Courier New" w:hAnsi="Courier New" w:hint="default"/>
      </w:rPr>
    </w:lvl>
    <w:lvl w:ilvl="8" w:tplc="08090005">
      <w:start w:val="1"/>
      <w:numFmt w:val="bullet"/>
      <w:lvlText w:val=""/>
      <w:lvlJc w:val="left"/>
      <w:pPr>
        <w:tabs>
          <w:tab w:val="num" w:pos="8538"/>
        </w:tabs>
        <w:ind w:left="8538" w:hanging="360"/>
      </w:pPr>
      <w:rPr>
        <w:rFonts w:ascii="Wingdings" w:hAnsi="Wingdings" w:hint="default"/>
      </w:rPr>
    </w:lvl>
  </w:abstractNum>
  <w:abstractNum w:abstractNumId="38">
    <w:nsid w:val="6E7002FB"/>
    <w:multiLevelType w:val="hybridMultilevel"/>
    <w:tmpl w:val="2F8466B2"/>
    <w:lvl w:ilvl="0" w:tplc="0409001B">
      <w:start w:val="1"/>
      <w:numFmt w:val="low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E712189"/>
    <w:multiLevelType w:val="hybridMultilevel"/>
    <w:tmpl w:val="B27250F2"/>
    <w:lvl w:ilvl="0" w:tplc="E94836C0">
      <w:start w:val="1"/>
      <w:numFmt w:val="low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BC3604"/>
    <w:multiLevelType w:val="hybridMultilevel"/>
    <w:tmpl w:val="414A2C88"/>
    <w:lvl w:ilvl="0" w:tplc="CF8CB90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2D76F30"/>
    <w:multiLevelType w:val="hybridMultilevel"/>
    <w:tmpl w:val="8F4E39F4"/>
    <w:lvl w:ilvl="0" w:tplc="0409001B">
      <w:start w:val="1"/>
      <w:numFmt w:val="lowerRoman"/>
      <w:lvlText w:val="%1."/>
      <w:lvlJc w:val="righ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8374ED"/>
    <w:multiLevelType w:val="hybridMultilevel"/>
    <w:tmpl w:val="EB7A4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2E143F"/>
    <w:multiLevelType w:val="hybridMultilevel"/>
    <w:tmpl w:val="E1F2A6F2"/>
    <w:lvl w:ilvl="0" w:tplc="0B369124">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62F3B17"/>
    <w:multiLevelType w:val="hybridMultilevel"/>
    <w:tmpl w:val="5D2CC70E"/>
    <w:lvl w:ilvl="0" w:tplc="BA525A8A">
      <w:start w:val="1"/>
      <w:numFmt w:val="lowerRoman"/>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5">
    <w:nsid w:val="76B43863"/>
    <w:multiLevelType w:val="hybridMultilevel"/>
    <w:tmpl w:val="25DA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8C1CAD"/>
    <w:multiLevelType w:val="hybridMultilevel"/>
    <w:tmpl w:val="B51C9312"/>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7">
    <w:nsid w:val="7E06769A"/>
    <w:multiLevelType w:val="hybridMultilevel"/>
    <w:tmpl w:val="CB5647A2"/>
    <w:lvl w:ilvl="0" w:tplc="79C60BE0">
      <w:start w:val="1"/>
      <w:numFmt w:val="decimal"/>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8">
    <w:nsid w:val="7EB00443"/>
    <w:multiLevelType w:val="multilevel"/>
    <w:tmpl w:val="0809001D"/>
    <w:styleLink w:val="Style1"/>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44"/>
  </w:num>
  <w:num w:numId="3">
    <w:abstractNumId w:val="36"/>
  </w:num>
  <w:num w:numId="4">
    <w:abstractNumId w:val="7"/>
  </w:num>
  <w:num w:numId="5">
    <w:abstractNumId w:val="34"/>
  </w:num>
  <w:num w:numId="6">
    <w:abstractNumId w:val="20"/>
  </w:num>
  <w:num w:numId="7">
    <w:abstractNumId w:val="8"/>
  </w:num>
  <w:num w:numId="8">
    <w:abstractNumId w:val="18"/>
  </w:num>
  <w:num w:numId="9">
    <w:abstractNumId w:val="37"/>
  </w:num>
  <w:num w:numId="10">
    <w:abstractNumId w:val="26"/>
  </w:num>
  <w:num w:numId="11">
    <w:abstractNumId w:val="9"/>
  </w:num>
  <w:num w:numId="12">
    <w:abstractNumId w:val="33"/>
  </w:num>
  <w:num w:numId="13">
    <w:abstractNumId w:val="27"/>
  </w:num>
  <w:num w:numId="14">
    <w:abstractNumId w:val="48"/>
  </w:num>
  <w:num w:numId="15">
    <w:abstractNumId w:val="19"/>
  </w:num>
  <w:num w:numId="16">
    <w:abstractNumId w:val="21"/>
  </w:num>
  <w:num w:numId="17">
    <w:abstractNumId w:val="42"/>
  </w:num>
  <w:num w:numId="18">
    <w:abstractNumId w:val="11"/>
  </w:num>
  <w:num w:numId="19">
    <w:abstractNumId w:val="2"/>
  </w:num>
  <w:num w:numId="20">
    <w:abstractNumId w:val="17"/>
  </w:num>
  <w:num w:numId="21">
    <w:abstractNumId w:val="46"/>
  </w:num>
  <w:num w:numId="22">
    <w:abstractNumId w:val="43"/>
  </w:num>
  <w:num w:numId="23">
    <w:abstractNumId w:val="30"/>
  </w:num>
  <w:num w:numId="24">
    <w:abstractNumId w:val="45"/>
  </w:num>
  <w:num w:numId="25">
    <w:abstractNumId w:val="24"/>
  </w:num>
  <w:num w:numId="26">
    <w:abstractNumId w:val="10"/>
  </w:num>
  <w:num w:numId="27">
    <w:abstractNumId w:val="3"/>
  </w:num>
  <w:num w:numId="28">
    <w:abstractNumId w:val="35"/>
  </w:num>
  <w:num w:numId="29">
    <w:abstractNumId w:val="14"/>
  </w:num>
  <w:num w:numId="30">
    <w:abstractNumId w:val="41"/>
  </w:num>
  <w:num w:numId="31">
    <w:abstractNumId w:val="25"/>
  </w:num>
  <w:num w:numId="32">
    <w:abstractNumId w:val="39"/>
  </w:num>
  <w:num w:numId="33">
    <w:abstractNumId w:val="4"/>
  </w:num>
  <w:num w:numId="34">
    <w:abstractNumId w:val="38"/>
  </w:num>
  <w:num w:numId="35">
    <w:abstractNumId w:val="6"/>
  </w:num>
  <w:num w:numId="36">
    <w:abstractNumId w:val="31"/>
  </w:num>
  <w:num w:numId="37">
    <w:abstractNumId w:val="1"/>
  </w:num>
  <w:num w:numId="38">
    <w:abstractNumId w:val="29"/>
  </w:num>
  <w:num w:numId="39">
    <w:abstractNumId w:val="22"/>
  </w:num>
  <w:num w:numId="40">
    <w:abstractNumId w:val="23"/>
  </w:num>
  <w:num w:numId="41">
    <w:abstractNumId w:val="13"/>
  </w:num>
  <w:num w:numId="42">
    <w:abstractNumId w:val="15"/>
  </w:num>
  <w:num w:numId="43">
    <w:abstractNumId w:val="47"/>
  </w:num>
  <w:num w:numId="44">
    <w:abstractNumId w:val="28"/>
  </w:num>
  <w:num w:numId="45">
    <w:abstractNumId w:val="12"/>
  </w:num>
  <w:num w:numId="46">
    <w:abstractNumId w:val="40"/>
  </w:num>
  <w:num w:numId="47">
    <w:abstractNumId w:val="32"/>
  </w:num>
  <w:num w:numId="48">
    <w:abstractNumId w:val="5"/>
  </w:num>
  <w:num w:numId="49">
    <w:abstractNumId w:val="16"/>
  </w:num>
  <w:numIdMacAtCleanup w:val="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80A43"/>
    <w:rsid w:val="00001154"/>
    <w:rsid w:val="0000292F"/>
    <w:rsid w:val="000040A8"/>
    <w:rsid w:val="00005641"/>
    <w:rsid w:val="00005C16"/>
    <w:rsid w:val="00006575"/>
    <w:rsid w:val="00010A4F"/>
    <w:rsid w:val="00011FB7"/>
    <w:rsid w:val="00012904"/>
    <w:rsid w:val="00014D39"/>
    <w:rsid w:val="00015CCB"/>
    <w:rsid w:val="000167E3"/>
    <w:rsid w:val="000174A7"/>
    <w:rsid w:val="00017540"/>
    <w:rsid w:val="000226DC"/>
    <w:rsid w:val="000227BE"/>
    <w:rsid w:val="00023656"/>
    <w:rsid w:val="00023C8C"/>
    <w:rsid w:val="000243BD"/>
    <w:rsid w:val="00024BE3"/>
    <w:rsid w:val="00025F21"/>
    <w:rsid w:val="00036B55"/>
    <w:rsid w:val="00040115"/>
    <w:rsid w:val="0004018D"/>
    <w:rsid w:val="00040F82"/>
    <w:rsid w:val="000411F0"/>
    <w:rsid w:val="00042EF7"/>
    <w:rsid w:val="0004352C"/>
    <w:rsid w:val="00043966"/>
    <w:rsid w:val="0004465A"/>
    <w:rsid w:val="00044981"/>
    <w:rsid w:val="0004670D"/>
    <w:rsid w:val="00047413"/>
    <w:rsid w:val="000508F3"/>
    <w:rsid w:val="00050E32"/>
    <w:rsid w:val="00051232"/>
    <w:rsid w:val="00051519"/>
    <w:rsid w:val="00051FED"/>
    <w:rsid w:val="00052D9B"/>
    <w:rsid w:val="0005361B"/>
    <w:rsid w:val="00053EE2"/>
    <w:rsid w:val="00054168"/>
    <w:rsid w:val="000559ED"/>
    <w:rsid w:val="000561D6"/>
    <w:rsid w:val="00056E13"/>
    <w:rsid w:val="00063D75"/>
    <w:rsid w:val="00064E5E"/>
    <w:rsid w:val="00065D28"/>
    <w:rsid w:val="000736A2"/>
    <w:rsid w:val="000745BE"/>
    <w:rsid w:val="00075E0C"/>
    <w:rsid w:val="0007617D"/>
    <w:rsid w:val="00077CAD"/>
    <w:rsid w:val="00080592"/>
    <w:rsid w:val="00082282"/>
    <w:rsid w:val="000827FE"/>
    <w:rsid w:val="000837A7"/>
    <w:rsid w:val="00084EC4"/>
    <w:rsid w:val="000852BD"/>
    <w:rsid w:val="00087EC1"/>
    <w:rsid w:val="00087F84"/>
    <w:rsid w:val="00090731"/>
    <w:rsid w:val="00091D5A"/>
    <w:rsid w:val="00093297"/>
    <w:rsid w:val="000938BB"/>
    <w:rsid w:val="00093973"/>
    <w:rsid w:val="00094BDA"/>
    <w:rsid w:val="00097863"/>
    <w:rsid w:val="0009788E"/>
    <w:rsid w:val="00097A87"/>
    <w:rsid w:val="000A0BED"/>
    <w:rsid w:val="000A133B"/>
    <w:rsid w:val="000A29DA"/>
    <w:rsid w:val="000A3033"/>
    <w:rsid w:val="000A397B"/>
    <w:rsid w:val="000A3AB7"/>
    <w:rsid w:val="000A3BBC"/>
    <w:rsid w:val="000A4616"/>
    <w:rsid w:val="000A60CA"/>
    <w:rsid w:val="000A7486"/>
    <w:rsid w:val="000B0982"/>
    <w:rsid w:val="000B278F"/>
    <w:rsid w:val="000B31B7"/>
    <w:rsid w:val="000B39DD"/>
    <w:rsid w:val="000B3CC2"/>
    <w:rsid w:val="000B58B9"/>
    <w:rsid w:val="000B61B6"/>
    <w:rsid w:val="000C0A78"/>
    <w:rsid w:val="000C0CC4"/>
    <w:rsid w:val="000C11DD"/>
    <w:rsid w:val="000C2D0D"/>
    <w:rsid w:val="000C3972"/>
    <w:rsid w:val="000C46E7"/>
    <w:rsid w:val="000C5C29"/>
    <w:rsid w:val="000C5F74"/>
    <w:rsid w:val="000D419C"/>
    <w:rsid w:val="000D7CAC"/>
    <w:rsid w:val="000E007E"/>
    <w:rsid w:val="000E627E"/>
    <w:rsid w:val="000E706D"/>
    <w:rsid w:val="000E7A5B"/>
    <w:rsid w:val="000F0716"/>
    <w:rsid w:val="000F10E3"/>
    <w:rsid w:val="000F2201"/>
    <w:rsid w:val="000F3123"/>
    <w:rsid w:val="000F3799"/>
    <w:rsid w:val="000F3BB2"/>
    <w:rsid w:val="000F45C2"/>
    <w:rsid w:val="000F4642"/>
    <w:rsid w:val="000F63F0"/>
    <w:rsid w:val="000F693E"/>
    <w:rsid w:val="001011FE"/>
    <w:rsid w:val="00101372"/>
    <w:rsid w:val="001034BF"/>
    <w:rsid w:val="00104635"/>
    <w:rsid w:val="00104FDF"/>
    <w:rsid w:val="00105808"/>
    <w:rsid w:val="00106AAE"/>
    <w:rsid w:val="0011078E"/>
    <w:rsid w:val="00111CE2"/>
    <w:rsid w:val="001126B5"/>
    <w:rsid w:val="00117A51"/>
    <w:rsid w:val="001204AF"/>
    <w:rsid w:val="00121B89"/>
    <w:rsid w:val="001239E9"/>
    <w:rsid w:val="00124126"/>
    <w:rsid w:val="00124A86"/>
    <w:rsid w:val="00125CC4"/>
    <w:rsid w:val="00126CC2"/>
    <w:rsid w:val="001318F4"/>
    <w:rsid w:val="00132AF6"/>
    <w:rsid w:val="00132EB1"/>
    <w:rsid w:val="00133612"/>
    <w:rsid w:val="001350F6"/>
    <w:rsid w:val="00135EF5"/>
    <w:rsid w:val="00141026"/>
    <w:rsid w:val="001415AB"/>
    <w:rsid w:val="001415C2"/>
    <w:rsid w:val="0014285A"/>
    <w:rsid w:val="00143408"/>
    <w:rsid w:val="001444D1"/>
    <w:rsid w:val="00144F4A"/>
    <w:rsid w:val="001459E6"/>
    <w:rsid w:val="00145D27"/>
    <w:rsid w:val="001501EF"/>
    <w:rsid w:val="001513AD"/>
    <w:rsid w:val="00151DBB"/>
    <w:rsid w:val="00151F93"/>
    <w:rsid w:val="001524BB"/>
    <w:rsid w:val="00152ACE"/>
    <w:rsid w:val="00152ED8"/>
    <w:rsid w:val="00153700"/>
    <w:rsid w:val="001545DF"/>
    <w:rsid w:val="001622DD"/>
    <w:rsid w:val="00165955"/>
    <w:rsid w:val="00165B5F"/>
    <w:rsid w:val="00166A21"/>
    <w:rsid w:val="00171F67"/>
    <w:rsid w:val="00174208"/>
    <w:rsid w:val="00174956"/>
    <w:rsid w:val="00174C7A"/>
    <w:rsid w:val="001761E2"/>
    <w:rsid w:val="00176409"/>
    <w:rsid w:val="00176C02"/>
    <w:rsid w:val="00176FEB"/>
    <w:rsid w:val="00177B13"/>
    <w:rsid w:val="001817AE"/>
    <w:rsid w:val="00182EC4"/>
    <w:rsid w:val="00183E88"/>
    <w:rsid w:val="00185032"/>
    <w:rsid w:val="00186A7B"/>
    <w:rsid w:val="00190D4C"/>
    <w:rsid w:val="001917D4"/>
    <w:rsid w:val="0019394D"/>
    <w:rsid w:val="00194EA2"/>
    <w:rsid w:val="0019745D"/>
    <w:rsid w:val="00197486"/>
    <w:rsid w:val="001A0B8C"/>
    <w:rsid w:val="001A0FB0"/>
    <w:rsid w:val="001A2FE2"/>
    <w:rsid w:val="001A4A36"/>
    <w:rsid w:val="001A7B92"/>
    <w:rsid w:val="001B0DF2"/>
    <w:rsid w:val="001B1CEE"/>
    <w:rsid w:val="001B2C31"/>
    <w:rsid w:val="001B47F0"/>
    <w:rsid w:val="001B5512"/>
    <w:rsid w:val="001B6DEC"/>
    <w:rsid w:val="001B77A5"/>
    <w:rsid w:val="001B7A03"/>
    <w:rsid w:val="001C043D"/>
    <w:rsid w:val="001C1499"/>
    <w:rsid w:val="001C2C74"/>
    <w:rsid w:val="001C3A36"/>
    <w:rsid w:val="001C3A51"/>
    <w:rsid w:val="001C43AC"/>
    <w:rsid w:val="001C5FE1"/>
    <w:rsid w:val="001C738B"/>
    <w:rsid w:val="001D022C"/>
    <w:rsid w:val="001D1CED"/>
    <w:rsid w:val="001D204F"/>
    <w:rsid w:val="001D3331"/>
    <w:rsid w:val="001D35AC"/>
    <w:rsid w:val="001D3F62"/>
    <w:rsid w:val="001D5F4B"/>
    <w:rsid w:val="001D5F96"/>
    <w:rsid w:val="001D6415"/>
    <w:rsid w:val="001D6D9E"/>
    <w:rsid w:val="001D772A"/>
    <w:rsid w:val="001E0A95"/>
    <w:rsid w:val="001E0B6E"/>
    <w:rsid w:val="001E237E"/>
    <w:rsid w:val="001E2AC7"/>
    <w:rsid w:val="001E3CEA"/>
    <w:rsid w:val="001E419C"/>
    <w:rsid w:val="001F0303"/>
    <w:rsid w:val="001F3432"/>
    <w:rsid w:val="001F4998"/>
    <w:rsid w:val="001F6647"/>
    <w:rsid w:val="00200063"/>
    <w:rsid w:val="00200242"/>
    <w:rsid w:val="00200738"/>
    <w:rsid w:val="00200AA1"/>
    <w:rsid w:val="00201D0C"/>
    <w:rsid w:val="0020264B"/>
    <w:rsid w:val="002039FB"/>
    <w:rsid w:val="00205321"/>
    <w:rsid w:val="0020535B"/>
    <w:rsid w:val="00206E83"/>
    <w:rsid w:val="00211B36"/>
    <w:rsid w:val="002127E7"/>
    <w:rsid w:val="00213D6C"/>
    <w:rsid w:val="00215832"/>
    <w:rsid w:val="00216198"/>
    <w:rsid w:val="0021746A"/>
    <w:rsid w:val="00221B09"/>
    <w:rsid w:val="00221EB3"/>
    <w:rsid w:val="002222CE"/>
    <w:rsid w:val="0022421C"/>
    <w:rsid w:val="00225B4D"/>
    <w:rsid w:val="00225DFF"/>
    <w:rsid w:val="00226226"/>
    <w:rsid w:val="00226787"/>
    <w:rsid w:val="00226BFC"/>
    <w:rsid w:val="0023083C"/>
    <w:rsid w:val="00230F11"/>
    <w:rsid w:val="00233FDE"/>
    <w:rsid w:val="00234FE7"/>
    <w:rsid w:val="002368A0"/>
    <w:rsid w:val="00237C6E"/>
    <w:rsid w:val="002415ED"/>
    <w:rsid w:val="00243294"/>
    <w:rsid w:val="00243AB9"/>
    <w:rsid w:val="00244433"/>
    <w:rsid w:val="00245043"/>
    <w:rsid w:val="00245E5F"/>
    <w:rsid w:val="00246679"/>
    <w:rsid w:val="002501F1"/>
    <w:rsid w:val="002518DF"/>
    <w:rsid w:val="00251D6A"/>
    <w:rsid w:val="0025248D"/>
    <w:rsid w:val="00252757"/>
    <w:rsid w:val="0025535E"/>
    <w:rsid w:val="00255B87"/>
    <w:rsid w:val="002565F7"/>
    <w:rsid w:val="002573D2"/>
    <w:rsid w:val="00260E62"/>
    <w:rsid w:val="00261259"/>
    <w:rsid w:val="00262939"/>
    <w:rsid w:val="00263180"/>
    <w:rsid w:val="0026443A"/>
    <w:rsid w:val="00266E1C"/>
    <w:rsid w:val="00270E5A"/>
    <w:rsid w:val="002729B9"/>
    <w:rsid w:val="002742E0"/>
    <w:rsid w:val="00275D1D"/>
    <w:rsid w:val="002808B8"/>
    <w:rsid w:val="0028108E"/>
    <w:rsid w:val="00287781"/>
    <w:rsid w:val="00293D12"/>
    <w:rsid w:val="0029438D"/>
    <w:rsid w:val="00295C5C"/>
    <w:rsid w:val="0029636C"/>
    <w:rsid w:val="0029680A"/>
    <w:rsid w:val="00297803"/>
    <w:rsid w:val="002A0530"/>
    <w:rsid w:val="002A0F7D"/>
    <w:rsid w:val="002A114D"/>
    <w:rsid w:val="002A2A24"/>
    <w:rsid w:val="002A4BF5"/>
    <w:rsid w:val="002A6B92"/>
    <w:rsid w:val="002A6E9C"/>
    <w:rsid w:val="002B04BA"/>
    <w:rsid w:val="002B1404"/>
    <w:rsid w:val="002B3125"/>
    <w:rsid w:val="002B4256"/>
    <w:rsid w:val="002B4B52"/>
    <w:rsid w:val="002B5319"/>
    <w:rsid w:val="002B6384"/>
    <w:rsid w:val="002B6B77"/>
    <w:rsid w:val="002B6F74"/>
    <w:rsid w:val="002B7F3F"/>
    <w:rsid w:val="002C0E9A"/>
    <w:rsid w:val="002C1A89"/>
    <w:rsid w:val="002C2DC2"/>
    <w:rsid w:val="002C30F9"/>
    <w:rsid w:val="002C326B"/>
    <w:rsid w:val="002C3E0C"/>
    <w:rsid w:val="002C7E3D"/>
    <w:rsid w:val="002C7FC1"/>
    <w:rsid w:val="002D2FAF"/>
    <w:rsid w:val="002D3A57"/>
    <w:rsid w:val="002D3C00"/>
    <w:rsid w:val="002D3CA3"/>
    <w:rsid w:val="002D4211"/>
    <w:rsid w:val="002D4A89"/>
    <w:rsid w:val="002D4F0D"/>
    <w:rsid w:val="002D673E"/>
    <w:rsid w:val="002D6F20"/>
    <w:rsid w:val="002D7011"/>
    <w:rsid w:val="002E00D1"/>
    <w:rsid w:val="002E0C57"/>
    <w:rsid w:val="002E0E1A"/>
    <w:rsid w:val="002E19C3"/>
    <w:rsid w:val="002E1F2A"/>
    <w:rsid w:val="002E522D"/>
    <w:rsid w:val="002E630B"/>
    <w:rsid w:val="002F004F"/>
    <w:rsid w:val="002F03D8"/>
    <w:rsid w:val="002F0A92"/>
    <w:rsid w:val="002F2DB9"/>
    <w:rsid w:val="002F3799"/>
    <w:rsid w:val="002F3E51"/>
    <w:rsid w:val="002F3ED2"/>
    <w:rsid w:val="002F42CB"/>
    <w:rsid w:val="002F4DA1"/>
    <w:rsid w:val="002F57C7"/>
    <w:rsid w:val="003000B0"/>
    <w:rsid w:val="003005F0"/>
    <w:rsid w:val="00300BF7"/>
    <w:rsid w:val="00301055"/>
    <w:rsid w:val="00303682"/>
    <w:rsid w:val="00303CA5"/>
    <w:rsid w:val="0031231B"/>
    <w:rsid w:val="00313015"/>
    <w:rsid w:val="00320310"/>
    <w:rsid w:val="00320677"/>
    <w:rsid w:val="00321AA4"/>
    <w:rsid w:val="00323CFA"/>
    <w:rsid w:val="003243FC"/>
    <w:rsid w:val="0032728C"/>
    <w:rsid w:val="0033129D"/>
    <w:rsid w:val="00333056"/>
    <w:rsid w:val="00333ABA"/>
    <w:rsid w:val="003350D4"/>
    <w:rsid w:val="00335577"/>
    <w:rsid w:val="00335817"/>
    <w:rsid w:val="003361DD"/>
    <w:rsid w:val="00336CE4"/>
    <w:rsid w:val="003372D4"/>
    <w:rsid w:val="0033735D"/>
    <w:rsid w:val="00337540"/>
    <w:rsid w:val="00337B82"/>
    <w:rsid w:val="00341959"/>
    <w:rsid w:val="003421D7"/>
    <w:rsid w:val="00342CCE"/>
    <w:rsid w:val="00344940"/>
    <w:rsid w:val="00345BC9"/>
    <w:rsid w:val="003465DF"/>
    <w:rsid w:val="003474C2"/>
    <w:rsid w:val="00350FE9"/>
    <w:rsid w:val="00352C85"/>
    <w:rsid w:val="003539F9"/>
    <w:rsid w:val="00354F45"/>
    <w:rsid w:val="00355565"/>
    <w:rsid w:val="003564B8"/>
    <w:rsid w:val="00356EDE"/>
    <w:rsid w:val="0035787D"/>
    <w:rsid w:val="00361DC4"/>
    <w:rsid w:val="003644DC"/>
    <w:rsid w:val="003646D5"/>
    <w:rsid w:val="003700D0"/>
    <w:rsid w:val="00370CBB"/>
    <w:rsid w:val="00371553"/>
    <w:rsid w:val="00375E1A"/>
    <w:rsid w:val="00376F35"/>
    <w:rsid w:val="00380E20"/>
    <w:rsid w:val="00380FC6"/>
    <w:rsid w:val="00381769"/>
    <w:rsid w:val="00382EDC"/>
    <w:rsid w:val="00384381"/>
    <w:rsid w:val="00390B16"/>
    <w:rsid w:val="0039153F"/>
    <w:rsid w:val="00391E37"/>
    <w:rsid w:val="00392A5A"/>
    <w:rsid w:val="00394499"/>
    <w:rsid w:val="00397F8B"/>
    <w:rsid w:val="003A074A"/>
    <w:rsid w:val="003A13FA"/>
    <w:rsid w:val="003A1974"/>
    <w:rsid w:val="003A251B"/>
    <w:rsid w:val="003A3033"/>
    <w:rsid w:val="003A4FC8"/>
    <w:rsid w:val="003A63FF"/>
    <w:rsid w:val="003A705D"/>
    <w:rsid w:val="003A795C"/>
    <w:rsid w:val="003B030C"/>
    <w:rsid w:val="003B0F8A"/>
    <w:rsid w:val="003B17AE"/>
    <w:rsid w:val="003B1DFF"/>
    <w:rsid w:val="003B24B0"/>
    <w:rsid w:val="003B311E"/>
    <w:rsid w:val="003B3650"/>
    <w:rsid w:val="003B5673"/>
    <w:rsid w:val="003C00C8"/>
    <w:rsid w:val="003C0FA0"/>
    <w:rsid w:val="003C14CA"/>
    <w:rsid w:val="003C207E"/>
    <w:rsid w:val="003C3139"/>
    <w:rsid w:val="003C349F"/>
    <w:rsid w:val="003C3973"/>
    <w:rsid w:val="003C457F"/>
    <w:rsid w:val="003C4809"/>
    <w:rsid w:val="003C4A0A"/>
    <w:rsid w:val="003C56F1"/>
    <w:rsid w:val="003C6932"/>
    <w:rsid w:val="003D0C5B"/>
    <w:rsid w:val="003D1515"/>
    <w:rsid w:val="003D1F07"/>
    <w:rsid w:val="003D5155"/>
    <w:rsid w:val="003D7364"/>
    <w:rsid w:val="003E0B2D"/>
    <w:rsid w:val="003E40FE"/>
    <w:rsid w:val="003E4D59"/>
    <w:rsid w:val="003E5089"/>
    <w:rsid w:val="003E6BFC"/>
    <w:rsid w:val="003E71D4"/>
    <w:rsid w:val="003E77EF"/>
    <w:rsid w:val="003F0AA2"/>
    <w:rsid w:val="003F1B48"/>
    <w:rsid w:val="003F4F4E"/>
    <w:rsid w:val="003F5060"/>
    <w:rsid w:val="003F5B46"/>
    <w:rsid w:val="004009D3"/>
    <w:rsid w:val="00401883"/>
    <w:rsid w:val="00401C6E"/>
    <w:rsid w:val="004021ED"/>
    <w:rsid w:val="00402A66"/>
    <w:rsid w:val="004036F4"/>
    <w:rsid w:val="004076F2"/>
    <w:rsid w:val="00410087"/>
    <w:rsid w:val="00412661"/>
    <w:rsid w:val="00412C7F"/>
    <w:rsid w:val="00415255"/>
    <w:rsid w:val="00415E08"/>
    <w:rsid w:val="004170C9"/>
    <w:rsid w:val="0041732E"/>
    <w:rsid w:val="004205B1"/>
    <w:rsid w:val="004207C5"/>
    <w:rsid w:val="00420D7E"/>
    <w:rsid w:val="00422F66"/>
    <w:rsid w:val="0042386D"/>
    <w:rsid w:val="00424952"/>
    <w:rsid w:val="00426034"/>
    <w:rsid w:val="0042797A"/>
    <w:rsid w:val="00427E37"/>
    <w:rsid w:val="00430521"/>
    <w:rsid w:val="00430834"/>
    <w:rsid w:val="0043190D"/>
    <w:rsid w:val="004328C7"/>
    <w:rsid w:val="004346D8"/>
    <w:rsid w:val="00437532"/>
    <w:rsid w:val="0043773D"/>
    <w:rsid w:val="00437D0F"/>
    <w:rsid w:val="00440A3E"/>
    <w:rsid w:val="00441769"/>
    <w:rsid w:val="00441BFC"/>
    <w:rsid w:val="00441C19"/>
    <w:rsid w:val="004421C6"/>
    <w:rsid w:val="004452B2"/>
    <w:rsid w:val="0044546D"/>
    <w:rsid w:val="004467EB"/>
    <w:rsid w:val="004469BF"/>
    <w:rsid w:val="00446A81"/>
    <w:rsid w:val="0045177A"/>
    <w:rsid w:val="00453322"/>
    <w:rsid w:val="004533D4"/>
    <w:rsid w:val="00453C80"/>
    <w:rsid w:val="0045444E"/>
    <w:rsid w:val="0045456F"/>
    <w:rsid w:val="00454E1A"/>
    <w:rsid w:val="004562DB"/>
    <w:rsid w:val="00461133"/>
    <w:rsid w:val="0046266A"/>
    <w:rsid w:val="004630DF"/>
    <w:rsid w:val="004716BF"/>
    <w:rsid w:val="00471FC0"/>
    <w:rsid w:val="00475E95"/>
    <w:rsid w:val="00476DD8"/>
    <w:rsid w:val="00481114"/>
    <w:rsid w:val="00485983"/>
    <w:rsid w:val="00485CB5"/>
    <w:rsid w:val="00485DF2"/>
    <w:rsid w:val="00485E90"/>
    <w:rsid w:val="0048661E"/>
    <w:rsid w:val="00487FB8"/>
    <w:rsid w:val="00490357"/>
    <w:rsid w:val="00490807"/>
    <w:rsid w:val="004947FF"/>
    <w:rsid w:val="00495A84"/>
    <w:rsid w:val="00495E73"/>
    <w:rsid w:val="0049676E"/>
    <w:rsid w:val="00496849"/>
    <w:rsid w:val="00496999"/>
    <w:rsid w:val="00496C2B"/>
    <w:rsid w:val="00496DA9"/>
    <w:rsid w:val="00496E57"/>
    <w:rsid w:val="004A00CA"/>
    <w:rsid w:val="004A0409"/>
    <w:rsid w:val="004A2218"/>
    <w:rsid w:val="004A2DD3"/>
    <w:rsid w:val="004A37C9"/>
    <w:rsid w:val="004A4753"/>
    <w:rsid w:val="004A4806"/>
    <w:rsid w:val="004A6682"/>
    <w:rsid w:val="004A705C"/>
    <w:rsid w:val="004A79A2"/>
    <w:rsid w:val="004A7FED"/>
    <w:rsid w:val="004B0069"/>
    <w:rsid w:val="004B2C4E"/>
    <w:rsid w:val="004B454C"/>
    <w:rsid w:val="004B4680"/>
    <w:rsid w:val="004B5D8F"/>
    <w:rsid w:val="004B7EBC"/>
    <w:rsid w:val="004C028A"/>
    <w:rsid w:val="004C0400"/>
    <w:rsid w:val="004C1BFE"/>
    <w:rsid w:val="004C1F32"/>
    <w:rsid w:val="004C2F5D"/>
    <w:rsid w:val="004C390F"/>
    <w:rsid w:val="004C4D80"/>
    <w:rsid w:val="004C691B"/>
    <w:rsid w:val="004C6A2E"/>
    <w:rsid w:val="004C7997"/>
    <w:rsid w:val="004C7C33"/>
    <w:rsid w:val="004D0917"/>
    <w:rsid w:val="004D1830"/>
    <w:rsid w:val="004D3A19"/>
    <w:rsid w:val="004D51C2"/>
    <w:rsid w:val="004D53E0"/>
    <w:rsid w:val="004E0081"/>
    <w:rsid w:val="004E073A"/>
    <w:rsid w:val="004E099F"/>
    <w:rsid w:val="004E0A64"/>
    <w:rsid w:val="004E1601"/>
    <w:rsid w:val="004E2038"/>
    <w:rsid w:val="004E2990"/>
    <w:rsid w:val="004E3426"/>
    <w:rsid w:val="004E5C4A"/>
    <w:rsid w:val="004E6C06"/>
    <w:rsid w:val="004F2330"/>
    <w:rsid w:val="004F460E"/>
    <w:rsid w:val="004F47B2"/>
    <w:rsid w:val="004F5179"/>
    <w:rsid w:val="004F6134"/>
    <w:rsid w:val="004F7195"/>
    <w:rsid w:val="004F7BF4"/>
    <w:rsid w:val="00500DEF"/>
    <w:rsid w:val="00501E00"/>
    <w:rsid w:val="0050298D"/>
    <w:rsid w:val="00502D68"/>
    <w:rsid w:val="00503354"/>
    <w:rsid w:val="00503438"/>
    <w:rsid w:val="00504950"/>
    <w:rsid w:val="00505F5E"/>
    <w:rsid w:val="005124B6"/>
    <w:rsid w:val="00512610"/>
    <w:rsid w:val="00512C23"/>
    <w:rsid w:val="0051322F"/>
    <w:rsid w:val="005140CE"/>
    <w:rsid w:val="00514541"/>
    <w:rsid w:val="00514CA8"/>
    <w:rsid w:val="00515714"/>
    <w:rsid w:val="00515A76"/>
    <w:rsid w:val="00516026"/>
    <w:rsid w:val="00524010"/>
    <w:rsid w:val="00524485"/>
    <w:rsid w:val="0052499F"/>
    <w:rsid w:val="005313B8"/>
    <w:rsid w:val="0053297D"/>
    <w:rsid w:val="00532B73"/>
    <w:rsid w:val="00532C87"/>
    <w:rsid w:val="005332F6"/>
    <w:rsid w:val="00534724"/>
    <w:rsid w:val="005354F4"/>
    <w:rsid w:val="005363C6"/>
    <w:rsid w:val="0053709C"/>
    <w:rsid w:val="0054006E"/>
    <w:rsid w:val="005401F2"/>
    <w:rsid w:val="005414A0"/>
    <w:rsid w:val="005439BB"/>
    <w:rsid w:val="00544AE8"/>
    <w:rsid w:val="00544F5D"/>
    <w:rsid w:val="0054694E"/>
    <w:rsid w:val="00546B4E"/>
    <w:rsid w:val="00550FC4"/>
    <w:rsid w:val="0055120F"/>
    <w:rsid w:val="00551780"/>
    <w:rsid w:val="005532AA"/>
    <w:rsid w:val="00556ACC"/>
    <w:rsid w:val="00560F55"/>
    <w:rsid w:val="00563930"/>
    <w:rsid w:val="00564154"/>
    <w:rsid w:val="005654F3"/>
    <w:rsid w:val="00565C18"/>
    <w:rsid w:val="0056690F"/>
    <w:rsid w:val="00566EDD"/>
    <w:rsid w:val="00572F4C"/>
    <w:rsid w:val="00573AB6"/>
    <w:rsid w:val="005745DE"/>
    <w:rsid w:val="00575E36"/>
    <w:rsid w:val="005826D3"/>
    <w:rsid w:val="00582B97"/>
    <w:rsid w:val="00582D29"/>
    <w:rsid w:val="00583509"/>
    <w:rsid w:val="00584188"/>
    <w:rsid w:val="00584761"/>
    <w:rsid w:val="005875C6"/>
    <w:rsid w:val="0058798A"/>
    <w:rsid w:val="005907B6"/>
    <w:rsid w:val="005924AC"/>
    <w:rsid w:val="00593016"/>
    <w:rsid w:val="0059597D"/>
    <w:rsid w:val="005960B1"/>
    <w:rsid w:val="005966F7"/>
    <w:rsid w:val="00596946"/>
    <w:rsid w:val="00596A26"/>
    <w:rsid w:val="005A0E22"/>
    <w:rsid w:val="005A11A5"/>
    <w:rsid w:val="005A12B1"/>
    <w:rsid w:val="005A3F24"/>
    <w:rsid w:val="005A4C89"/>
    <w:rsid w:val="005A529B"/>
    <w:rsid w:val="005A6112"/>
    <w:rsid w:val="005A6496"/>
    <w:rsid w:val="005A6B3B"/>
    <w:rsid w:val="005B0A7F"/>
    <w:rsid w:val="005B33A6"/>
    <w:rsid w:val="005B350E"/>
    <w:rsid w:val="005B4BA2"/>
    <w:rsid w:val="005B4DEC"/>
    <w:rsid w:val="005B7C97"/>
    <w:rsid w:val="005C1CC3"/>
    <w:rsid w:val="005C3A51"/>
    <w:rsid w:val="005C3F4F"/>
    <w:rsid w:val="005C520E"/>
    <w:rsid w:val="005D0C89"/>
    <w:rsid w:val="005D24F2"/>
    <w:rsid w:val="005D272F"/>
    <w:rsid w:val="005D4066"/>
    <w:rsid w:val="005D481D"/>
    <w:rsid w:val="005D4A09"/>
    <w:rsid w:val="005D4E09"/>
    <w:rsid w:val="005D6190"/>
    <w:rsid w:val="005D61C4"/>
    <w:rsid w:val="005E068F"/>
    <w:rsid w:val="005E1832"/>
    <w:rsid w:val="005E5C70"/>
    <w:rsid w:val="005E5F0B"/>
    <w:rsid w:val="005E5FDC"/>
    <w:rsid w:val="005E62AE"/>
    <w:rsid w:val="005E6A5D"/>
    <w:rsid w:val="005E7891"/>
    <w:rsid w:val="005F092C"/>
    <w:rsid w:val="005F2803"/>
    <w:rsid w:val="005F3D56"/>
    <w:rsid w:val="005F4D7C"/>
    <w:rsid w:val="005F617D"/>
    <w:rsid w:val="005F6826"/>
    <w:rsid w:val="005F7CD4"/>
    <w:rsid w:val="006017AF"/>
    <w:rsid w:val="00602116"/>
    <w:rsid w:val="00602E5A"/>
    <w:rsid w:val="006051C6"/>
    <w:rsid w:val="00605D26"/>
    <w:rsid w:val="0060643F"/>
    <w:rsid w:val="00606810"/>
    <w:rsid w:val="00606C75"/>
    <w:rsid w:val="00607B10"/>
    <w:rsid w:val="00607F0C"/>
    <w:rsid w:val="00610434"/>
    <w:rsid w:val="00610BE5"/>
    <w:rsid w:val="00610F7E"/>
    <w:rsid w:val="00611394"/>
    <w:rsid w:val="0061141D"/>
    <w:rsid w:val="00611DDE"/>
    <w:rsid w:val="00614BC2"/>
    <w:rsid w:val="006167D9"/>
    <w:rsid w:val="00616E82"/>
    <w:rsid w:val="00622633"/>
    <w:rsid w:val="00622707"/>
    <w:rsid w:val="00622FBA"/>
    <w:rsid w:val="00623757"/>
    <w:rsid w:val="00624A3B"/>
    <w:rsid w:val="006253FC"/>
    <w:rsid w:val="00625885"/>
    <w:rsid w:val="0062615B"/>
    <w:rsid w:val="0062674B"/>
    <w:rsid w:val="00627366"/>
    <w:rsid w:val="00627EED"/>
    <w:rsid w:val="006312B0"/>
    <w:rsid w:val="00631A06"/>
    <w:rsid w:val="00631ABC"/>
    <w:rsid w:val="00631DE7"/>
    <w:rsid w:val="00635026"/>
    <w:rsid w:val="006356D6"/>
    <w:rsid w:val="0063594A"/>
    <w:rsid w:val="00637DB9"/>
    <w:rsid w:val="0064461B"/>
    <w:rsid w:val="00644881"/>
    <w:rsid w:val="00644EB3"/>
    <w:rsid w:val="0064527E"/>
    <w:rsid w:val="0064532A"/>
    <w:rsid w:val="00645A6C"/>
    <w:rsid w:val="006513C5"/>
    <w:rsid w:val="0065286D"/>
    <w:rsid w:val="00652937"/>
    <w:rsid w:val="00652C0A"/>
    <w:rsid w:val="006539AF"/>
    <w:rsid w:val="00653B99"/>
    <w:rsid w:val="00653D8E"/>
    <w:rsid w:val="0065418E"/>
    <w:rsid w:val="00655883"/>
    <w:rsid w:val="00657DE9"/>
    <w:rsid w:val="00661A0B"/>
    <w:rsid w:val="00661FC5"/>
    <w:rsid w:val="00662C07"/>
    <w:rsid w:val="00663568"/>
    <w:rsid w:val="00664696"/>
    <w:rsid w:val="00665012"/>
    <w:rsid w:val="00666074"/>
    <w:rsid w:val="00666FC2"/>
    <w:rsid w:val="0067299C"/>
    <w:rsid w:val="00674F15"/>
    <w:rsid w:val="006761E1"/>
    <w:rsid w:val="00676EE6"/>
    <w:rsid w:val="0067740B"/>
    <w:rsid w:val="00681020"/>
    <w:rsid w:val="00681BFF"/>
    <w:rsid w:val="00682944"/>
    <w:rsid w:val="006849D2"/>
    <w:rsid w:val="00684CF6"/>
    <w:rsid w:val="006857E8"/>
    <w:rsid w:val="006901F0"/>
    <w:rsid w:val="006939E7"/>
    <w:rsid w:val="006951DE"/>
    <w:rsid w:val="006A105C"/>
    <w:rsid w:val="006A46AA"/>
    <w:rsid w:val="006A5115"/>
    <w:rsid w:val="006A5C7D"/>
    <w:rsid w:val="006A6068"/>
    <w:rsid w:val="006A76A0"/>
    <w:rsid w:val="006B1E31"/>
    <w:rsid w:val="006B2154"/>
    <w:rsid w:val="006B782D"/>
    <w:rsid w:val="006C116E"/>
    <w:rsid w:val="006C355A"/>
    <w:rsid w:val="006C4148"/>
    <w:rsid w:val="006C4246"/>
    <w:rsid w:val="006C4424"/>
    <w:rsid w:val="006C79A3"/>
    <w:rsid w:val="006C7C19"/>
    <w:rsid w:val="006D3219"/>
    <w:rsid w:val="006D3846"/>
    <w:rsid w:val="006D3B75"/>
    <w:rsid w:val="006D5182"/>
    <w:rsid w:val="006D6020"/>
    <w:rsid w:val="006D6EB4"/>
    <w:rsid w:val="006D72F9"/>
    <w:rsid w:val="006E055B"/>
    <w:rsid w:val="006E3146"/>
    <w:rsid w:val="006E3380"/>
    <w:rsid w:val="006E3550"/>
    <w:rsid w:val="006E3C50"/>
    <w:rsid w:val="006E3CA7"/>
    <w:rsid w:val="006E3D11"/>
    <w:rsid w:val="006E46D3"/>
    <w:rsid w:val="006E56E9"/>
    <w:rsid w:val="006E77F5"/>
    <w:rsid w:val="006F2FC3"/>
    <w:rsid w:val="006F38FC"/>
    <w:rsid w:val="006F55D8"/>
    <w:rsid w:val="006F5887"/>
    <w:rsid w:val="00700E77"/>
    <w:rsid w:val="007022B9"/>
    <w:rsid w:val="007038D5"/>
    <w:rsid w:val="007063B9"/>
    <w:rsid w:val="007072B5"/>
    <w:rsid w:val="00710E7F"/>
    <w:rsid w:val="00710FBB"/>
    <w:rsid w:val="00711CDA"/>
    <w:rsid w:val="007138EF"/>
    <w:rsid w:val="00715E7A"/>
    <w:rsid w:val="00715F2A"/>
    <w:rsid w:val="00720289"/>
    <w:rsid w:val="00721429"/>
    <w:rsid w:val="007220C8"/>
    <w:rsid w:val="007247A6"/>
    <w:rsid w:val="00725453"/>
    <w:rsid w:val="00725FD0"/>
    <w:rsid w:val="00732135"/>
    <w:rsid w:val="00732ED4"/>
    <w:rsid w:val="00733488"/>
    <w:rsid w:val="00734628"/>
    <w:rsid w:val="007348AF"/>
    <w:rsid w:val="00735389"/>
    <w:rsid w:val="00736F4C"/>
    <w:rsid w:val="00740E71"/>
    <w:rsid w:val="00741CDB"/>
    <w:rsid w:val="00741F49"/>
    <w:rsid w:val="00743287"/>
    <w:rsid w:val="00745562"/>
    <w:rsid w:val="007468EE"/>
    <w:rsid w:val="007473C3"/>
    <w:rsid w:val="00750D9B"/>
    <w:rsid w:val="00750FAB"/>
    <w:rsid w:val="00750FD1"/>
    <w:rsid w:val="00751B74"/>
    <w:rsid w:val="00751F4B"/>
    <w:rsid w:val="00753816"/>
    <w:rsid w:val="00754126"/>
    <w:rsid w:val="007573A1"/>
    <w:rsid w:val="00760F05"/>
    <w:rsid w:val="0076114A"/>
    <w:rsid w:val="00761DC3"/>
    <w:rsid w:val="0076357E"/>
    <w:rsid w:val="00764F92"/>
    <w:rsid w:val="00770708"/>
    <w:rsid w:val="007718FA"/>
    <w:rsid w:val="00772090"/>
    <w:rsid w:val="007726E5"/>
    <w:rsid w:val="007749C1"/>
    <w:rsid w:val="00775935"/>
    <w:rsid w:val="00775ED9"/>
    <w:rsid w:val="00777D5D"/>
    <w:rsid w:val="007800E1"/>
    <w:rsid w:val="0078092F"/>
    <w:rsid w:val="00782E18"/>
    <w:rsid w:val="00782ED1"/>
    <w:rsid w:val="0078352A"/>
    <w:rsid w:val="0078515C"/>
    <w:rsid w:val="00785EFB"/>
    <w:rsid w:val="007862E9"/>
    <w:rsid w:val="007869C8"/>
    <w:rsid w:val="00787476"/>
    <w:rsid w:val="0078764C"/>
    <w:rsid w:val="00787FB3"/>
    <w:rsid w:val="00790C86"/>
    <w:rsid w:val="00791B9E"/>
    <w:rsid w:val="007928B9"/>
    <w:rsid w:val="007928CD"/>
    <w:rsid w:val="007932D3"/>
    <w:rsid w:val="00793C42"/>
    <w:rsid w:val="0079462B"/>
    <w:rsid w:val="00794DC3"/>
    <w:rsid w:val="0079792F"/>
    <w:rsid w:val="007A1F13"/>
    <w:rsid w:val="007A384D"/>
    <w:rsid w:val="007A429B"/>
    <w:rsid w:val="007A5067"/>
    <w:rsid w:val="007A5FE8"/>
    <w:rsid w:val="007A5FEE"/>
    <w:rsid w:val="007A66B1"/>
    <w:rsid w:val="007A7B3E"/>
    <w:rsid w:val="007B02D1"/>
    <w:rsid w:val="007B1D82"/>
    <w:rsid w:val="007B2006"/>
    <w:rsid w:val="007B2240"/>
    <w:rsid w:val="007B23B9"/>
    <w:rsid w:val="007B331F"/>
    <w:rsid w:val="007B4024"/>
    <w:rsid w:val="007B47F5"/>
    <w:rsid w:val="007B5AD4"/>
    <w:rsid w:val="007C0388"/>
    <w:rsid w:val="007C05BE"/>
    <w:rsid w:val="007C0A03"/>
    <w:rsid w:val="007C1068"/>
    <w:rsid w:val="007C1207"/>
    <w:rsid w:val="007C1B5C"/>
    <w:rsid w:val="007C238E"/>
    <w:rsid w:val="007C4A82"/>
    <w:rsid w:val="007C53ED"/>
    <w:rsid w:val="007D0042"/>
    <w:rsid w:val="007D1EBA"/>
    <w:rsid w:val="007D2E41"/>
    <w:rsid w:val="007D2EC3"/>
    <w:rsid w:val="007D4E12"/>
    <w:rsid w:val="007D5194"/>
    <w:rsid w:val="007D550A"/>
    <w:rsid w:val="007D564D"/>
    <w:rsid w:val="007D58C3"/>
    <w:rsid w:val="007D5C14"/>
    <w:rsid w:val="007D725F"/>
    <w:rsid w:val="007D735D"/>
    <w:rsid w:val="007D7DB8"/>
    <w:rsid w:val="007E08A3"/>
    <w:rsid w:val="007E2D93"/>
    <w:rsid w:val="007E3D7D"/>
    <w:rsid w:val="007E5BCE"/>
    <w:rsid w:val="007E6758"/>
    <w:rsid w:val="007E720B"/>
    <w:rsid w:val="007F04BD"/>
    <w:rsid w:val="007F1869"/>
    <w:rsid w:val="007F1F00"/>
    <w:rsid w:val="007F2476"/>
    <w:rsid w:val="007F2909"/>
    <w:rsid w:val="007F413C"/>
    <w:rsid w:val="007F6D55"/>
    <w:rsid w:val="007F78E9"/>
    <w:rsid w:val="008002AD"/>
    <w:rsid w:val="00802637"/>
    <w:rsid w:val="008032A2"/>
    <w:rsid w:val="00803E72"/>
    <w:rsid w:val="0080422C"/>
    <w:rsid w:val="00804F65"/>
    <w:rsid w:val="0080545B"/>
    <w:rsid w:val="00806186"/>
    <w:rsid w:val="008106E0"/>
    <w:rsid w:val="008109C6"/>
    <w:rsid w:val="0081231B"/>
    <w:rsid w:val="00812391"/>
    <w:rsid w:val="00813468"/>
    <w:rsid w:val="008134B3"/>
    <w:rsid w:val="00814E13"/>
    <w:rsid w:val="008205CA"/>
    <w:rsid w:val="00821E07"/>
    <w:rsid w:val="00822565"/>
    <w:rsid w:val="00823023"/>
    <w:rsid w:val="00827095"/>
    <w:rsid w:val="008273F4"/>
    <w:rsid w:val="00830490"/>
    <w:rsid w:val="00830A6F"/>
    <w:rsid w:val="0083254E"/>
    <w:rsid w:val="008336D5"/>
    <w:rsid w:val="00834AD2"/>
    <w:rsid w:val="00835641"/>
    <w:rsid w:val="0083646B"/>
    <w:rsid w:val="0084141D"/>
    <w:rsid w:val="00841DB7"/>
    <w:rsid w:val="00842B94"/>
    <w:rsid w:val="00843D54"/>
    <w:rsid w:val="00844187"/>
    <w:rsid w:val="0084456A"/>
    <w:rsid w:val="00845CBB"/>
    <w:rsid w:val="008506DD"/>
    <w:rsid w:val="00850B30"/>
    <w:rsid w:val="0085190A"/>
    <w:rsid w:val="008523A2"/>
    <w:rsid w:val="00854728"/>
    <w:rsid w:val="00854BBB"/>
    <w:rsid w:val="008579AD"/>
    <w:rsid w:val="00861691"/>
    <w:rsid w:val="00861DDE"/>
    <w:rsid w:val="00861EC4"/>
    <w:rsid w:val="00862F75"/>
    <w:rsid w:val="0086343E"/>
    <w:rsid w:val="0086500F"/>
    <w:rsid w:val="008663B5"/>
    <w:rsid w:val="008665F9"/>
    <w:rsid w:val="00870B9C"/>
    <w:rsid w:val="00870F1D"/>
    <w:rsid w:val="00871DA5"/>
    <w:rsid w:val="00871F29"/>
    <w:rsid w:val="0087213D"/>
    <w:rsid w:val="00872314"/>
    <w:rsid w:val="00872FF1"/>
    <w:rsid w:val="00876028"/>
    <w:rsid w:val="00876241"/>
    <w:rsid w:val="008823FD"/>
    <w:rsid w:val="00882F0B"/>
    <w:rsid w:val="00883AD2"/>
    <w:rsid w:val="00886704"/>
    <w:rsid w:val="00887216"/>
    <w:rsid w:val="00891359"/>
    <w:rsid w:val="00891993"/>
    <w:rsid w:val="00892826"/>
    <w:rsid w:val="008933E9"/>
    <w:rsid w:val="00893DF4"/>
    <w:rsid w:val="00893E4E"/>
    <w:rsid w:val="00894134"/>
    <w:rsid w:val="00894D0F"/>
    <w:rsid w:val="00897BAB"/>
    <w:rsid w:val="008A0E38"/>
    <w:rsid w:val="008A1056"/>
    <w:rsid w:val="008A10B1"/>
    <w:rsid w:val="008A521A"/>
    <w:rsid w:val="008A62BC"/>
    <w:rsid w:val="008A7412"/>
    <w:rsid w:val="008A7627"/>
    <w:rsid w:val="008B0F18"/>
    <w:rsid w:val="008B384B"/>
    <w:rsid w:val="008B4019"/>
    <w:rsid w:val="008B5218"/>
    <w:rsid w:val="008B5D2B"/>
    <w:rsid w:val="008B5E93"/>
    <w:rsid w:val="008B64F2"/>
    <w:rsid w:val="008B68DC"/>
    <w:rsid w:val="008B6B43"/>
    <w:rsid w:val="008B7691"/>
    <w:rsid w:val="008B7F14"/>
    <w:rsid w:val="008C009F"/>
    <w:rsid w:val="008C1E94"/>
    <w:rsid w:val="008C2082"/>
    <w:rsid w:val="008C4920"/>
    <w:rsid w:val="008C4AD2"/>
    <w:rsid w:val="008D14D1"/>
    <w:rsid w:val="008D2C5B"/>
    <w:rsid w:val="008D3847"/>
    <w:rsid w:val="008D3997"/>
    <w:rsid w:val="008D39F3"/>
    <w:rsid w:val="008D4730"/>
    <w:rsid w:val="008D56A3"/>
    <w:rsid w:val="008D6286"/>
    <w:rsid w:val="008E09BB"/>
    <w:rsid w:val="008E4111"/>
    <w:rsid w:val="008E5552"/>
    <w:rsid w:val="008E5F47"/>
    <w:rsid w:val="008E63DF"/>
    <w:rsid w:val="008E7359"/>
    <w:rsid w:val="008E748D"/>
    <w:rsid w:val="008E7789"/>
    <w:rsid w:val="008E7EF5"/>
    <w:rsid w:val="008F0A0E"/>
    <w:rsid w:val="008F286E"/>
    <w:rsid w:val="008F3930"/>
    <w:rsid w:val="008F417F"/>
    <w:rsid w:val="008F4DC1"/>
    <w:rsid w:val="008F5E6C"/>
    <w:rsid w:val="008F6F0D"/>
    <w:rsid w:val="0090045C"/>
    <w:rsid w:val="0090146E"/>
    <w:rsid w:val="00901AD1"/>
    <w:rsid w:val="00901DE7"/>
    <w:rsid w:val="00902C56"/>
    <w:rsid w:val="0090420D"/>
    <w:rsid w:val="00905600"/>
    <w:rsid w:val="0090566A"/>
    <w:rsid w:val="009058EC"/>
    <w:rsid w:val="00905990"/>
    <w:rsid w:val="00905EDA"/>
    <w:rsid w:val="0090732F"/>
    <w:rsid w:val="009119EF"/>
    <w:rsid w:val="00912B1D"/>
    <w:rsid w:val="00914156"/>
    <w:rsid w:val="00914A3D"/>
    <w:rsid w:val="00914DAD"/>
    <w:rsid w:val="0091571F"/>
    <w:rsid w:val="00915815"/>
    <w:rsid w:val="00916182"/>
    <w:rsid w:val="009168B6"/>
    <w:rsid w:val="00920CDF"/>
    <w:rsid w:val="00921B49"/>
    <w:rsid w:val="00922273"/>
    <w:rsid w:val="009235D3"/>
    <w:rsid w:val="00923F5C"/>
    <w:rsid w:val="009250D2"/>
    <w:rsid w:val="0092530B"/>
    <w:rsid w:val="00926606"/>
    <w:rsid w:val="00926C81"/>
    <w:rsid w:val="00927170"/>
    <w:rsid w:val="00927215"/>
    <w:rsid w:val="0093066E"/>
    <w:rsid w:val="00931074"/>
    <w:rsid w:val="00932318"/>
    <w:rsid w:val="00932887"/>
    <w:rsid w:val="00932D4E"/>
    <w:rsid w:val="00940774"/>
    <w:rsid w:val="00942DE2"/>
    <w:rsid w:val="00943B96"/>
    <w:rsid w:val="00946AC9"/>
    <w:rsid w:val="00947B23"/>
    <w:rsid w:val="009507EC"/>
    <w:rsid w:val="00951158"/>
    <w:rsid w:val="00951F6E"/>
    <w:rsid w:val="00952756"/>
    <w:rsid w:val="00953939"/>
    <w:rsid w:val="009547D6"/>
    <w:rsid w:val="00955ED6"/>
    <w:rsid w:val="00957E01"/>
    <w:rsid w:val="00961A92"/>
    <w:rsid w:val="00961FAD"/>
    <w:rsid w:val="0096302D"/>
    <w:rsid w:val="00964A85"/>
    <w:rsid w:val="00965119"/>
    <w:rsid w:val="0096584F"/>
    <w:rsid w:val="00965F74"/>
    <w:rsid w:val="0097042E"/>
    <w:rsid w:val="00971D97"/>
    <w:rsid w:val="00972822"/>
    <w:rsid w:val="00974EDF"/>
    <w:rsid w:val="00975531"/>
    <w:rsid w:val="00976E16"/>
    <w:rsid w:val="00980914"/>
    <w:rsid w:val="00983813"/>
    <w:rsid w:val="00985472"/>
    <w:rsid w:val="009856CF"/>
    <w:rsid w:val="00985F2D"/>
    <w:rsid w:val="00986BC2"/>
    <w:rsid w:val="0098791B"/>
    <w:rsid w:val="00987B87"/>
    <w:rsid w:val="00990DB5"/>
    <w:rsid w:val="0099128A"/>
    <w:rsid w:val="009922BB"/>
    <w:rsid w:val="009958DE"/>
    <w:rsid w:val="00996769"/>
    <w:rsid w:val="00996C70"/>
    <w:rsid w:val="009A07A5"/>
    <w:rsid w:val="009A16DC"/>
    <w:rsid w:val="009A21B0"/>
    <w:rsid w:val="009A3601"/>
    <w:rsid w:val="009A4E45"/>
    <w:rsid w:val="009A5E0D"/>
    <w:rsid w:val="009A667C"/>
    <w:rsid w:val="009A7425"/>
    <w:rsid w:val="009B275B"/>
    <w:rsid w:val="009B3DB5"/>
    <w:rsid w:val="009B4036"/>
    <w:rsid w:val="009B57DB"/>
    <w:rsid w:val="009B5D57"/>
    <w:rsid w:val="009C1EEE"/>
    <w:rsid w:val="009C5556"/>
    <w:rsid w:val="009C5FB7"/>
    <w:rsid w:val="009C628C"/>
    <w:rsid w:val="009C63FF"/>
    <w:rsid w:val="009C7347"/>
    <w:rsid w:val="009C7B51"/>
    <w:rsid w:val="009C7E45"/>
    <w:rsid w:val="009D13E8"/>
    <w:rsid w:val="009D186F"/>
    <w:rsid w:val="009D2495"/>
    <w:rsid w:val="009D29A9"/>
    <w:rsid w:val="009D3321"/>
    <w:rsid w:val="009D3BE3"/>
    <w:rsid w:val="009D3F33"/>
    <w:rsid w:val="009D5059"/>
    <w:rsid w:val="009D5500"/>
    <w:rsid w:val="009D577A"/>
    <w:rsid w:val="009D6882"/>
    <w:rsid w:val="009D7B71"/>
    <w:rsid w:val="009E2033"/>
    <w:rsid w:val="009E601E"/>
    <w:rsid w:val="009E6496"/>
    <w:rsid w:val="009E678B"/>
    <w:rsid w:val="009F07AC"/>
    <w:rsid w:val="009F27BD"/>
    <w:rsid w:val="009F2A41"/>
    <w:rsid w:val="009F319A"/>
    <w:rsid w:val="009F3204"/>
    <w:rsid w:val="009F3355"/>
    <w:rsid w:val="009F3DF1"/>
    <w:rsid w:val="009F51BE"/>
    <w:rsid w:val="009F549C"/>
    <w:rsid w:val="009F6BFC"/>
    <w:rsid w:val="00A034CC"/>
    <w:rsid w:val="00A10242"/>
    <w:rsid w:val="00A1028C"/>
    <w:rsid w:val="00A11A24"/>
    <w:rsid w:val="00A11D31"/>
    <w:rsid w:val="00A128DA"/>
    <w:rsid w:val="00A12A1B"/>
    <w:rsid w:val="00A13126"/>
    <w:rsid w:val="00A169F8"/>
    <w:rsid w:val="00A174F0"/>
    <w:rsid w:val="00A23EF3"/>
    <w:rsid w:val="00A24805"/>
    <w:rsid w:val="00A249A8"/>
    <w:rsid w:val="00A26A85"/>
    <w:rsid w:val="00A316CD"/>
    <w:rsid w:val="00A32E08"/>
    <w:rsid w:val="00A35BDD"/>
    <w:rsid w:val="00A36499"/>
    <w:rsid w:val="00A367DB"/>
    <w:rsid w:val="00A3701C"/>
    <w:rsid w:val="00A37775"/>
    <w:rsid w:val="00A37B59"/>
    <w:rsid w:val="00A40B9E"/>
    <w:rsid w:val="00A4102E"/>
    <w:rsid w:val="00A42437"/>
    <w:rsid w:val="00A43427"/>
    <w:rsid w:val="00A44B69"/>
    <w:rsid w:val="00A45D8C"/>
    <w:rsid w:val="00A47CD7"/>
    <w:rsid w:val="00A5096D"/>
    <w:rsid w:val="00A50A4D"/>
    <w:rsid w:val="00A50B84"/>
    <w:rsid w:val="00A50DD7"/>
    <w:rsid w:val="00A513FA"/>
    <w:rsid w:val="00A51E73"/>
    <w:rsid w:val="00A533ED"/>
    <w:rsid w:val="00A541F9"/>
    <w:rsid w:val="00A56377"/>
    <w:rsid w:val="00A576D8"/>
    <w:rsid w:val="00A654C1"/>
    <w:rsid w:val="00A658AE"/>
    <w:rsid w:val="00A66052"/>
    <w:rsid w:val="00A67BA1"/>
    <w:rsid w:val="00A67EC5"/>
    <w:rsid w:val="00A711A6"/>
    <w:rsid w:val="00A73DBA"/>
    <w:rsid w:val="00A74709"/>
    <w:rsid w:val="00A76F14"/>
    <w:rsid w:val="00A77A87"/>
    <w:rsid w:val="00A805B8"/>
    <w:rsid w:val="00A809BE"/>
    <w:rsid w:val="00A845DA"/>
    <w:rsid w:val="00A84DB0"/>
    <w:rsid w:val="00A854E5"/>
    <w:rsid w:val="00A8679A"/>
    <w:rsid w:val="00A86830"/>
    <w:rsid w:val="00A87A4D"/>
    <w:rsid w:val="00A9122F"/>
    <w:rsid w:val="00A913E3"/>
    <w:rsid w:val="00A9167B"/>
    <w:rsid w:val="00A9192F"/>
    <w:rsid w:val="00A91ECB"/>
    <w:rsid w:val="00A924D2"/>
    <w:rsid w:val="00A928ED"/>
    <w:rsid w:val="00A95C67"/>
    <w:rsid w:val="00A96281"/>
    <w:rsid w:val="00A9768B"/>
    <w:rsid w:val="00A97753"/>
    <w:rsid w:val="00A97EEC"/>
    <w:rsid w:val="00A97F55"/>
    <w:rsid w:val="00AA2081"/>
    <w:rsid w:val="00AA23B4"/>
    <w:rsid w:val="00AA270A"/>
    <w:rsid w:val="00AA3B78"/>
    <w:rsid w:val="00AA43B9"/>
    <w:rsid w:val="00AA4595"/>
    <w:rsid w:val="00AB1039"/>
    <w:rsid w:val="00AB3CAE"/>
    <w:rsid w:val="00AB427D"/>
    <w:rsid w:val="00AB4617"/>
    <w:rsid w:val="00AB4EA3"/>
    <w:rsid w:val="00AB65A8"/>
    <w:rsid w:val="00AB792A"/>
    <w:rsid w:val="00AB79B2"/>
    <w:rsid w:val="00AC00E2"/>
    <w:rsid w:val="00AC0CD3"/>
    <w:rsid w:val="00AC1FA2"/>
    <w:rsid w:val="00AC2FAE"/>
    <w:rsid w:val="00AC319D"/>
    <w:rsid w:val="00AC43E0"/>
    <w:rsid w:val="00AC56D9"/>
    <w:rsid w:val="00AC5894"/>
    <w:rsid w:val="00AC6698"/>
    <w:rsid w:val="00AC6981"/>
    <w:rsid w:val="00AD0D17"/>
    <w:rsid w:val="00AD1014"/>
    <w:rsid w:val="00AD14B0"/>
    <w:rsid w:val="00AD2265"/>
    <w:rsid w:val="00AD37D9"/>
    <w:rsid w:val="00AD37F8"/>
    <w:rsid w:val="00AD6748"/>
    <w:rsid w:val="00AD6BD9"/>
    <w:rsid w:val="00AD6F1D"/>
    <w:rsid w:val="00AD762D"/>
    <w:rsid w:val="00AE0B62"/>
    <w:rsid w:val="00AE1A6A"/>
    <w:rsid w:val="00AE2525"/>
    <w:rsid w:val="00AE4E9E"/>
    <w:rsid w:val="00AE7614"/>
    <w:rsid w:val="00AF0F71"/>
    <w:rsid w:val="00AF2D75"/>
    <w:rsid w:val="00AF3416"/>
    <w:rsid w:val="00AF3F04"/>
    <w:rsid w:val="00AF4F4A"/>
    <w:rsid w:val="00AF51E2"/>
    <w:rsid w:val="00AF5353"/>
    <w:rsid w:val="00AF5EE5"/>
    <w:rsid w:val="00AF7208"/>
    <w:rsid w:val="00B01086"/>
    <w:rsid w:val="00B076EE"/>
    <w:rsid w:val="00B07CA0"/>
    <w:rsid w:val="00B11555"/>
    <w:rsid w:val="00B11FFB"/>
    <w:rsid w:val="00B12189"/>
    <w:rsid w:val="00B121E1"/>
    <w:rsid w:val="00B12AD9"/>
    <w:rsid w:val="00B13ADE"/>
    <w:rsid w:val="00B152AF"/>
    <w:rsid w:val="00B15C19"/>
    <w:rsid w:val="00B15EB8"/>
    <w:rsid w:val="00B17FFB"/>
    <w:rsid w:val="00B210F6"/>
    <w:rsid w:val="00B211A4"/>
    <w:rsid w:val="00B23F2B"/>
    <w:rsid w:val="00B269DC"/>
    <w:rsid w:val="00B273CD"/>
    <w:rsid w:val="00B27FBD"/>
    <w:rsid w:val="00B307C3"/>
    <w:rsid w:val="00B31123"/>
    <w:rsid w:val="00B32774"/>
    <w:rsid w:val="00B35C3F"/>
    <w:rsid w:val="00B37D0D"/>
    <w:rsid w:val="00B42627"/>
    <w:rsid w:val="00B4279D"/>
    <w:rsid w:val="00B4545B"/>
    <w:rsid w:val="00B47B8C"/>
    <w:rsid w:val="00B5092E"/>
    <w:rsid w:val="00B50DE4"/>
    <w:rsid w:val="00B52455"/>
    <w:rsid w:val="00B52DC6"/>
    <w:rsid w:val="00B53C5F"/>
    <w:rsid w:val="00B56DCE"/>
    <w:rsid w:val="00B570FE"/>
    <w:rsid w:val="00B61E70"/>
    <w:rsid w:val="00B6258E"/>
    <w:rsid w:val="00B640CF"/>
    <w:rsid w:val="00B64156"/>
    <w:rsid w:val="00B643E3"/>
    <w:rsid w:val="00B65FE1"/>
    <w:rsid w:val="00B66471"/>
    <w:rsid w:val="00B674D0"/>
    <w:rsid w:val="00B71C8E"/>
    <w:rsid w:val="00B72D60"/>
    <w:rsid w:val="00B74CBF"/>
    <w:rsid w:val="00B75142"/>
    <w:rsid w:val="00B75272"/>
    <w:rsid w:val="00B76799"/>
    <w:rsid w:val="00B76844"/>
    <w:rsid w:val="00B77572"/>
    <w:rsid w:val="00B80788"/>
    <w:rsid w:val="00B80A7B"/>
    <w:rsid w:val="00B810DB"/>
    <w:rsid w:val="00B83EA1"/>
    <w:rsid w:val="00B83F4A"/>
    <w:rsid w:val="00B84058"/>
    <w:rsid w:val="00B86864"/>
    <w:rsid w:val="00B873BE"/>
    <w:rsid w:val="00B8775B"/>
    <w:rsid w:val="00B879E9"/>
    <w:rsid w:val="00B9025E"/>
    <w:rsid w:val="00B91261"/>
    <w:rsid w:val="00B912AF"/>
    <w:rsid w:val="00B9130C"/>
    <w:rsid w:val="00B923D0"/>
    <w:rsid w:val="00B92BD0"/>
    <w:rsid w:val="00B94515"/>
    <w:rsid w:val="00B9537F"/>
    <w:rsid w:val="00B95B02"/>
    <w:rsid w:val="00B96F25"/>
    <w:rsid w:val="00B97324"/>
    <w:rsid w:val="00B97604"/>
    <w:rsid w:val="00B97C87"/>
    <w:rsid w:val="00BA0BCB"/>
    <w:rsid w:val="00BA46BC"/>
    <w:rsid w:val="00BA4A66"/>
    <w:rsid w:val="00BA707A"/>
    <w:rsid w:val="00BB1ADE"/>
    <w:rsid w:val="00BB28B4"/>
    <w:rsid w:val="00BB4463"/>
    <w:rsid w:val="00BB4C3F"/>
    <w:rsid w:val="00BB5518"/>
    <w:rsid w:val="00BB681F"/>
    <w:rsid w:val="00BB795A"/>
    <w:rsid w:val="00BB7CD1"/>
    <w:rsid w:val="00BB7E2B"/>
    <w:rsid w:val="00BC0291"/>
    <w:rsid w:val="00BC1F64"/>
    <w:rsid w:val="00BC336E"/>
    <w:rsid w:val="00BC5190"/>
    <w:rsid w:val="00BC57BB"/>
    <w:rsid w:val="00BC6284"/>
    <w:rsid w:val="00BC7644"/>
    <w:rsid w:val="00BD03E1"/>
    <w:rsid w:val="00BD1439"/>
    <w:rsid w:val="00BD4188"/>
    <w:rsid w:val="00BD4A25"/>
    <w:rsid w:val="00BD7722"/>
    <w:rsid w:val="00BD79C1"/>
    <w:rsid w:val="00BE0214"/>
    <w:rsid w:val="00BE1F6C"/>
    <w:rsid w:val="00BE3A91"/>
    <w:rsid w:val="00BE79D8"/>
    <w:rsid w:val="00BE7E94"/>
    <w:rsid w:val="00BF2A45"/>
    <w:rsid w:val="00BF3580"/>
    <w:rsid w:val="00BF4794"/>
    <w:rsid w:val="00BF48A5"/>
    <w:rsid w:val="00BF5368"/>
    <w:rsid w:val="00BF5833"/>
    <w:rsid w:val="00BF6119"/>
    <w:rsid w:val="00BF67B2"/>
    <w:rsid w:val="00BF67FD"/>
    <w:rsid w:val="00BF7DCE"/>
    <w:rsid w:val="00C001ED"/>
    <w:rsid w:val="00C0064B"/>
    <w:rsid w:val="00C01038"/>
    <w:rsid w:val="00C01E4A"/>
    <w:rsid w:val="00C03299"/>
    <w:rsid w:val="00C04274"/>
    <w:rsid w:val="00C0522A"/>
    <w:rsid w:val="00C0567A"/>
    <w:rsid w:val="00C12053"/>
    <w:rsid w:val="00C12A0B"/>
    <w:rsid w:val="00C13684"/>
    <w:rsid w:val="00C15058"/>
    <w:rsid w:val="00C15921"/>
    <w:rsid w:val="00C15D12"/>
    <w:rsid w:val="00C15EB6"/>
    <w:rsid w:val="00C207C8"/>
    <w:rsid w:val="00C20DA1"/>
    <w:rsid w:val="00C24DD8"/>
    <w:rsid w:val="00C27906"/>
    <w:rsid w:val="00C27AF2"/>
    <w:rsid w:val="00C27CFE"/>
    <w:rsid w:val="00C27F6C"/>
    <w:rsid w:val="00C30185"/>
    <w:rsid w:val="00C305C1"/>
    <w:rsid w:val="00C333DA"/>
    <w:rsid w:val="00C33C5B"/>
    <w:rsid w:val="00C342CE"/>
    <w:rsid w:val="00C3606F"/>
    <w:rsid w:val="00C36470"/>
    <w:rsid w:val="00C37844"/>
    <w:rsid w:val="00C378E5"/>
    <w:rsid w:val="00C37B46"/>
    <w:rsid w:val="00C4090A"/>
    <w:rsid w:val="00C41D22"/>
    <w:rsid w:val="00C41EF9"/>
    <w:rsid w:val="00C424CD"/>
    <w:rsid w:val="00C4289D"/>
    <w:rsid w:val="00C438AA"/>
    <w:rsid w:val="00C43DF8"/>
    <w:rsid w:val="00C441E1"/>
    <w:rsid w:val="00C460BA"/>
    <w:rsid w:val="00C46775"/>
    <w:rsid w:val="00C5106C"/>
    <w:rsid w:val="00C51F70"/>
    <w:rsid w:val="00C522FA"/>
    <w:rsid w:val="00C5271C"/>
    <w:rsid w:val="00C53800"/>
    <w:rsid w:val="00C53AA7"/>
    <w:rsid w:val="00C54A52"/>
    <w:rsid w:val="00C55816"/>
    <w:rsid w:val="00C5595B"/>
    <w:rsid w:val="00C563A8"/>
    <w:rsid w:val="00C56964"/>
    <w:rsid w:val="00C5750E"/>
    <w:rsid w:val="00C613D3"/>
    <w:rsid w:val="00C61C8F"/>
    <w:rsid w:val="00C6299E"/>
    <w:rsid w:val="00C6394B"/>
    <w:rsid w:val="00C641CE"/>
    <w:rsid w:val="00C64C0E"/>
    <w:rsid w:val="00C6516E"/>
    <w:rsid w:val="00C65F1F"/>
    <w:rsid w:val="00C66BB3"/>
    <w:rsid w:val="00C71A9A"/>
    <w:rsid w:val="00C74283"/>
    <w:rsid w:val="00C7489F"/>
    <w:rsid w:val="00C74F54"/>
    <w:rsid w:val="00C7796E"/>
    <w:rsid w:val="00C81342"/>
    <w:rsid w:val="00C815DD"/>
    <w:rsid w:val="00C8370D"/>
    <w:rsid w:val="00C83F9F"/>
    <w:rsid w:val="00C85CC1"/>
    <w:rsid w:val="00C8601C"/>
    <w:rsid w:val="00C869C4"/>
    <w:rsid w:val="00C9142E"/>
    <w:rsid w:val="00C918C0"/>
    <w:rsid w:val="00C92BD2"/>
    <w:rsid w:val="00C93E06"/>
    <w:rsid w:val="00C9446B"/>
    <w:rsid w:val="00C9489E"/>
    <w:rsid w:val="00C952B3"/>
    <w:rsid w:val="00C95CC9"/>
    <w:rsid w:val="00C95FAB"/>
    <w:rsid w:val="00C973C3"/>
    <w:rsid w:val="00C977FC"/>
    <w:rsid w:val="00C97FD7"/>
    <w:rsid w:val="00CA2C37"/>
    <w:rsid w:val="00CB1CAB"/>
    <w:rsid w:val="00CB241C"/>
    <w:rsid w:val="00CB3764"/>
    <w:rsid w:val="00CB3C5D"/>
    <w:rsid w:val="00CB479E"/>
    <w:rsid w:val="00CC2297"/>
    <w:rsid w:val="00CC28CB"/>
    <w:rsid w:val="00CC36F9"/>
    <w:rsid w:val="00CC4E6D"/>
    <w:rsid w:val="00CC6629"/>
    <w:rsid w:val="00CC743A"/>
    <w:rsid w:val="00CD102A"/>
    <w:rsid w:val="00CD10A1"/>
    <w:rsid w:val="00CD1AF9"/>
    <w:rsid w:val="00CD54EA"/>
    <w:rsid w:val="00CE1234"/>
    <w:rsid w:val="00CE1260"/>
    <w:rsid w:val="00CE5545"/>
    <w:rsid w:val="00CE7598"/>
    <w:rsid w:val="00CF266E"/>
    <w:rsid w:val="00CF308C"/>
    <w:rsid w:val="00CF405D"/>
    <w:rsid w:val="00CF4791"/>
    <w:rsid w:val="00CF5133"/>
    <w:rsid w:val="00CF73AF"/>
    <w:rsid w:val="00CF7E86"/>
    <w:rsid w:val="00D00580"/>
    <w:rsid w:val="00D00A1F"/>
    <w:rsid w:val="00D02804"/>
    <w:rsid w:val="00D04628"/>
    <w:rsid w:val="00D11420"/>
    <w:rsid w:val="00D131FA"/>
    <w:rsid w:val="00D153B9"/>
    <w:rsid w:val="00D15815"/>
    <w:rsid w:val="00D15CF4"/>
    <w:rsid w:val="00D16FC6"/>
    <w:rsid w:val="00D1711D"/>
    <w:rsid w:val="00D17230"/>
    <w:rsid w:val="00D17362"/>
    <w:rsid w:val="00D216BC"/>
    <w:rsid w:val="00D21981"/>
    <w:rsid w:val="00D24011"/>
    <w:rsid w:val="00D2582A"/>
    <w:rsid w:val="00D25A5D"/>
    <w:rsid w:val="00D26C23"/>
    <w:rsid w:val="00D27F44"/>
    <w:rsid w:val="00D30290"/>
    <w:rsid w:val="00D3081B"/>
    <w:rsid w:val="00D313F0"/>
    <w:rsid w:val="00D31463"/>
    <w:rsid w:val="00D315AC"/>
    <w:rsid w:val="00D3162A"/>
    <w:rsid w:val="00D32686"/>
    <w:rsid w:val="00D334D6"/>
    <w:rsid w:val="00D3577A"/>
    <w:rsid w:val="00D37D44"/>
    <w:rsid w:val="00D415AB"/>
    <w:rsid w:val="00D41884"/>
    <w:rsid w:val="00D418B6"/>
    <w:rsid w:val="00D421D4"/>
    <w:rsid w:val="00D425D6"/>
    <w:rsid w:val="00D450B7"/>
    <w:rsid w:val="00D458DB"/>
    <w:rsid w:val="00D45C51"/>
    <w:rsid w:val="00D461F2"/>
    <w:rsid w:val="00D46A2E"/>
    <w:rsid w:val="00D471D7"/>
    <w:rsid w:val="00D478F1"/>
    <w:rsid w:val="00D52BF7"/>
    <w:rsid w:val="00D53883"/>
    <w:rsid w:val="00D61C52"/>
    <w:rsid w:val="00D62858"/>
    <w:rsid w:val="00D63293"/>
    <w:rsid w:val="00D63446"/>
    <w:rsid w:val="00D63E56"/>
    <w:rsid w:val="00D63E93"/>
    <w:rsid w:val="00D65E7B"/>
    <w:rsid w:val="00D67D53"/>
    <w:rsid w:val="00D71987"/>
    <w:rsid w:val="00D71FAA"/>
    <w:rsid w:val="00D72D3B"/>
    <w:rsid w:val="00D73C09"/>
    <w:rsid w:val="00D74571"/>
    <w:rsid w:val="00D74EC5"/>
    <w:rsid w:val="00D76776"/>
    <w:rsid w:val="00D77470"/>
    <w:rsid w:val="00D80A43"/>
    <w:rsid w:val="00D80E40"/>
    <w:rsid w:val="00D840FF"/>
    <w:rsid w:val="00D865C6"/>
    <w:rsid w:val="00D86FC7"/>
    <w:rsid w:val="00D873A8"/>
    <w:rsid w:val="00D87F24"/>
    <w:rsid w:val="00D90295"/>
    <w:rsid w:val="00D91392"/>
    <w:rsid w:val="00D91E58"/>
    <w:rsid w:val="00D9236B"/>
    <w:rsid w:val="00D92AE4"/>
    <w:rsid w:val="00D95F97"/>
    <w:rsid w:val="00D9614B"/>
    <w:rsid w:val="00D9724D"/>
    <w:rsid w:val="00DA02A8"/>
    <w:rsid w:val="00DA2586"/>
    <w:rsid w:val="00DA4BF3"/>
    <w:rsid w:val="00DA53FE"/>
    <w:rsid w:val="00DB0018"/>
    <w:rsid w:val="00DB0A64"/>
    <w:rsid w:val="00DB2558"/>
    <w:rsid w:val="00DB27A8"/>
    <w:rsid w:val="00DB375B"/>
    <w:rsid w:val="00DB3AE5"/>
    <w:rsid w:val="00DB4372"/>
    <w:rsid w:val="00DB6629"/>
    <w:rsid w:val="00DB79D4"/>
    <w:rsid w:val="00DB7DA2"/>
    <w:rsid w:val="00DC0317"/>
    <w:rsid w:val="00DC08FF"/>
    <w:rsid w:val="00DC0A17"/>
    <w:rsid w:val="00DC278E"/>
    <w:rsid w:val="00DC4240"/>
    <w:rsid w:val="00DC4499"/>
    <w:rsid w:val="00DC50B5"/>
    <w:rsid w:val="00DC66D1"/>
    <w:rsid w:val="00DC6E98"/>
    <w:rsid w:val="00DD0236"/>
    <w:rsid w:val="00DD0393"/>
    <w:rsid w:val="00DD0B44"/>
    <w:rsid w:val="00DD2A17"/>
    <w:rsid w:val="00DD2CE0"/>
    <w:rsid w:val="00DD4B4F"/>
    <w:rsid w:val="00DD5220"/>
    <w:rsid w:val="00DD59B3"/>
    <w:rsid w:val="00DD5F14"/>
    <w:rsid w:val="00DD6441"/>
    <w:rsid w:val="00DD74C3"/>
    <w:rsid w:val="00DD7B50"/>
    <w:rsid w:val="00DE0B69"/>
    <w:rsid w:val="00DE2276"/>
    <w:rsid w:val="00DE3785"/>
    <w:rsid w:val="00DE48EA"/>
    <w:rsid w:val="00DE4D07"/>
    <w:rsid w:val="00DE54C2"/>
    <w:rsid w:val="00DE678F"/>
    <w:rsid w:val="00DE7F7A"/>
    <w:rsid w:val="00DF1533"/>
    <w:rsid w:val="00DF2526"/>
    <w:rsid w:val="00DF36F3"/>
    <w:rsid w:val="00DF3EA1"/>
    <w:rsid w:val="00DF3FA9"/>
    <w:rsid w:val="00DF47FB"/>
    <w:rsid w:val="00DF6F59"/>
    <w:rsid w:val="00E0028A"/>
    <w:rsid w:val="00E0090D"/>
    <w:rsid w:val="00E012E2"/>
    <w:rsid w:val="00E01AB0"/>
    <w:rsid w:val="00E0274C"/>
    <w:rsid w:val="00E029EF"/>
    <w:rsid w:val="00E05421"/>
    <w:rsid w:val="00E05693"/>
    <w:rsid w:val="00E05DB3"/>
    <w:rsid w:val="00E07103"/>
    <w:rsid w:val="00E112F6"/>
    <w:rsid w:val="00E11603"/>
    <w:rsid w:val="00E123D4"/>
    <w:rsid w:val="00E12916"/>
    <w:rsid w:val="00E14F2B"/>
    <w:rsid w:val="00E15D15"/>
    <w:rsid w:val="00E15E2A"/>
    <w:rsid w:val="00E16846"/>
    <w:rsid w:val="00E16BA5"/>
    <w:rsid w:val="00E1742A"/>
    <w:rsid w:val="00E17D5F"/>
    <w:rsid w:val="00E22CDC"/>
    <w:rsid w:val="00E23160"/>
    <w:rsid w:val="00E25139"/>
    <w:rsid w:val="00E2524E"/>
    <w:rsid w:val="00E25262"/>
    <w:rsid w:val="00E25737"/>
    <w:rsid w:val="00E26844"/>
    <w:rsid w:val="00E3143C"/>
    <w:rsid w:val="00E32392"/>
    <w:rsid w:val="00E35A95"/>
    <w:rsid w:val="00E36C8A"/>
    <w:rsid w:val="00E4133D"/>
    <w:rsid w:val="00E42AB7"/>
    <w:rsid w:val="00E432BC"/>
    <w:rsid w:val="00E43D04"/>
    <w:rsid w:val="00E464BA"/>
    <w:rsid w:val="00E46DCF"/>
    <w:rsid w:val="00E47F7E"/>
    <w:rsid w:val="00E508AB"/>
    <w:rsid w:val="00E529DA"/>
    <w:rsid w:val="00E52A7D"/>
    <w:rsid w:val="00E53069"/>
    <w:rsid w:val="00E5398F"/>
    <w:rsid w:val="00E5407A"/>
    <w:rsid w:val="00E54CC0"/>
    <w:rsid w:val="00E557A9"/>
    <w:rsid w:val="00E56043"/>
    <w:rsid w:val="00E57CF6"/>
    <w:rsid w:val="00E61864"/>
    <w:rsid w:val="00E62BB8"/>
    <w:rsid w:val="00E641A0"/>
    <w:rsid w:val="00E65FA7"/>
    <w:rsid w:val="00E66935"/>
    <w:rsid w:val="00E67366"/>
    <w:rsid w:val="00E674DC"/>
    <w:rsid w:val="00E67CC9"/>
    <w:rsid w:val="00E717F5"/>
    <w:rsid w:val="00E74067"/>
    <w:rsid w:val="00E74672"/>
    <w:rsid w:val="00E74966"/>
    <w:rsid w:val="00E74E7A"/>
    <w:rsid w:val="00E7523A"/>
    <w:rsid w:val="00E752A9"/>
    <w:rsid w:val="00E75FA1"/>
    <w:rsid w:val="00E76758"/>
    <w:rsid w:val="00E809FD"/>
    <w:rsid w:val="00E82A96"/>
    <w:rsid w:val="00E830E4"/>
    <w:rsid w:val="00E86A19"/>
    <w:rsid w:val="00E86B46"/>
    <w:rsid w:val="00E8711A"/>
    <w:rsid w:val="00E90F15"/>
    <w:rsid w:val="00E915C7"/>
    <w:rsid w:val="00E96A0F"/>
    <w:rsid w:val="00E97DFE"/>
    <w:rsid w:val="00EA1DDD"/>
    <w:rsid w:val="00EA2A34"/>
    <w:rsid w:val="00EA54B1"/>
    <w:rsid w:val="00EA5ACD"/>
    <w:rsid w:val="00EA6C83"/>
    <w:rsid w:val="00EA7ECA"/>
    <w:rsid w:val="00EB182F"/>
    <w:rsid w:val="00EB1CA1"/>
    <w:rsid w:val="00EB35BD"/>
    <w:rsid w:val="00EB4113"/>
    <w:rsid w:val="00EB459D"/>
    <w:rsid w:val="00EB48A9"/>
    <w:rsid w:val="00EB52D0"/>
    <w:rsid w:val="00EB5A5F"/>
    <w:rsid w:val="00EB65B6"/>
    <w:rsid w:val="00EC0346"/>
    <w:rsid w:val="00EC27A0"/>
    <w:rsid w:val="00EC49A8"/>
    <w:rsid w:val="00EC5131"/>
    <w:rsid w:val="00EC6386"/>
    <w:rsid w:val="00ED0AD4"/>
    <w:rsid w:val="00ED1B19"/>
    <w:rsid w:val="00ED2C49"/>
    <w:rsid w:val="00ED4592"/>
    <w:rsid w:val="00ED45CD"/>
    <w:rsid w:val="00ED5D91"/>
    <w:rsid w:val="00ED6314"/>
    <w:rsid w:val="00ED77E0"/>
    <w:rsid w:val="00EE20C2"/>
    <w:rsid w:val="00EE4AD5"/>
    <w:rsid w:val="00EE4E6F"/>
    <w:rsid w:val="00EE5800"/>
    <w:rsid w:val="00EE65EF"/>
    <w:rsid w:val="00EE7F8C"/>
    <w:rsid w:val="00EF15DB"/>
    <w:rsid w:val="00EF1BDA"/>
    <w:rsid w:val="00EF2E8A"/>
    <w:rsid w:val="00EF322A"/>
    <w:rsid w:val="00EF3798"/>
    <w:rsid w:val="00EF55A8"/>
    <w:rsid w:val="00EF56CD"/>
    <w:rsid w:val="00EF57AA"/>
    <w:rsid w:val="00EF5CCB"/>
    <w:rsid w:val="00F020B2"/>
    <w:rsid w:val="00F02484"/>
    <w:rsid w:val="00F04E26"/>
    <w:rsid w:val="00F04FE2"/>
    <w:rsid w:val="00F05A7B"/>
    <w:rsid w:val="00F05B9D"/>
    <w:rsid w:val="00F06136"/>
    <w:rsid w:val="00F067F3"/>
    <w:rsid w:val="00F06C1E"/>
    <w:rsid w:val="00F11156"/>
    <w:rsid w:val="00F12AD4"/>
    <w:rsid w:val="00F13235"/>
    <w:rsid w:val="00F14C59"/>
    <w:rsid w:val="00F17BED"/>
    <w:rsid w:val="00F22A2D"/>
    <w:rsid w:val="00F245D2"/>
    <w:rsid w:val="00F248F0"/>
    <w:rsid w:val="00F25B0B"/>
    <w:rsid w:val="00F26E63"/>
    <w:rsid w:val="00F27D95"/>
    <w:rsid w:val="00F32968"/>
    <w:rsid w:val="00F33DC8"/>
    <w:rsid w:val="00F34536"/>
    <w:rsid w:val="00F37EEF"/>
    <w:rsid w:val="00F41769"/>
    <w:rsid w:val="00F417E7"/>
    <w:rsid w:val="00F47BAF"/>
    <w:rsid w:val="00F47FA0"/>
    <w:rsid w:val="00F50C75"/>
    <w:rsid w:val="00F51E7C"/>
    <w:rsid w:val="00F555D5"/>
    <w:rsid w:val="00F60395"/>
    <w:rsid w:val="00F62386"/>
    <w:rsid w:val="00F6315C"/>
    <w:rsid w:val="00F63AEC"/>
    <w:rsid w:val="00F63E16"/>
    <w:rsid w:val="00F64F7B"/>
    <w:rsid w:val="00F655E4"/>
    <w:rsid w:val="00F65CD7"/>
    <w:rsid w:val="00F666DF"/>
    <w:rsid w:val="00F67CAA"/>
    <w:rsid w:val="00F711C2"/>
    <w:rsid w:val="00F716AC"/>
    <w:rsid w:val="00F71977"/>
    <w:rsid w:val="00F72192"/>
    <w:rsid w:val="00F73091"/>
    <w:rsid w:val="00F74B6C"/>
    <w:rsid w:val="00F74B92"/>
    <w:rsid w:val="00F76E73"/>
    <w:rsid w:val="00F77BA3"/>
    <w:rsid w:val="00F80C8F"/>
    <w:rsid w:val="00F812FD"/>
    <w:rsid w:val="00F82055"/>
    <w:rsid w:val="00F821B7"/>
    <w:rsid w:val="00F82F1F"/>
    <w:rsid w:val="00F84274"/>
    <w:rsid w:val="00F8458A"/>
    <w:rsid w:val="00F8565F"/>
    <w:rsid w:val="00F86AC2"/>
    <w:rsid w:val="00F8774C"/>
    <w:rsid w:val="00F87D12"/>
    <w:rsid w:val="00F906CA"/>
    <w:rsid w:val="00F93419"/>
    <w:rsid w:val="00F94208"/>
    <w:rsid w:val="00F95C03"/>
    <w:rsid w:val="00F97081"/>
    <w:rsid w:val="00F972AF"/>
    <w:rsid w:val="00FA04F9"/>
    <w:rsid w:val="00FA0B5B"/>
    <w:rsid w:val="00FA1174"/>
    <w:rsid w:val="00FA198A"/>
    <w:rsid w:val="00FA3030"/>
    <w:rsid w:val="00FA4586"/>
    <w:rsid w:val="00FA5D01"/>
    <w:rsid w:val="00FA61DE"/>
    <w:rsid w:val="00FA6539"/>
    <w:rsid w:val="00FA6930"/>
    <w:rsid w:val="00FA781A"/>
    <w:rsid w:val="00FB006B"/>
    <w:rsid w:val="00FB13D4"/>
    <w:rsid w:val="00FB178D"/>
    <w:rsid w:val="00FB18F6"/>
    <w:rsid w:val="00FB2A48"/>
    <w:rsid w:val="00FB35C6"/>
    <w:rsid w:val="00FB36F3"/>
    <w:rsid w:val="00FB3830"/>
    <w:rsid w:val="00FB4FBC"/>
    <w:rsid w:val="00FB5C0A"/>
    <w:rsid w:val="00FB5E69"/>
    <w:rsid w:val="00FC0F92"/>
    <w:rsid w:val="00FC113D"/>
    <w:rsid w:val="00FC17CC"/>
    <w:rsid w:val="00FC28A1"/>
    <w:rsid w:val="00FC33B4"/>
    <w:rsid w:val="00FC3D15"/>
    <w:rsid w:val="00FC4748"/>
    <w:rsid w:val="00FC4966"/>
    <w:rsid w:val="00FC5646"/>
    <w:rsid w:val="00FD03DB"/>
    <w:rsid w:val="00FD6296"/>
    <w:rsid w:val="00FD6BBA"/>
    <w:rsid w:val="00FD74D9"/>
    <w:rsid w:val="00FE011C"/>
    <w:rsid w:val="00FE04A3"/>
    <w:rsid w:val="00FE06DB"/>
    <w:rsid w:val="00FE4930"/>
    <w:rsid w:val="00FE4B00"/>
    <w:rsid w:val="00FE65A5"/>
    <w:rsid w:val="00FF2898"/>
    <w:rsid w:val="00FF38B9"/>
    <w:rsid w:val="00FF4575"/>
    <w:rsid w:val="00FF5AEC"/>
    <w:rsid w:val="00FF6B8D"/>
    <w:rsid w:val="00FF7B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39946D1-06CC-40EF-AEFE-63BA96E3C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A4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458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0105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D80A43"/>
    <w:pPr>
      <w:keepNext/>
      <w:keepLines/>
      <w:spacing w:before="200"/>
      <w:outlineLvl w:val="2"/>
    </w:pPr>
    <w:rPr>
      <w:rFonts w:ascii="Cambria" w:hAnsi="Cambria" w:cs="Cambria"/>
      <w:b/>
      <w:bCs/>
      <w:color w:val="7FD13B"/>
    </w:rPr>
  </w:style>
  <w:style w:type="paragraph" w:styleId="Heading4">
    <w:name w:val="heading 4"/>
    <w:basedOn w:val="Normal"/>
    <w:next w:val="Normal"/>
    <w:link w:val="Heading4Char"/>
    <w:uiPriority w:val="9"/>
    <w:qFormat/>
    <w:rsid w:val="00F020B2"/>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F020B2"/>
    <w:pPr>
      <w:keepNext/>
      <w:keepLines/>
      <w:spacing w:before="200"/>
      <w:outlineLvl w:val="4"/>
    </w:pPr>
    <w:rPr>
      <w:rFonts w:ascii="Cambria" w:hAnsi="Cambria" w:cs="Cambria"/>
      <w:color w:val="3E6B19"/>
    </w:rPr>
  </w:style>
  <w:style w:type="paragraph" w:styleId="Heading6">
    <w:name w:val="heading 6"/>
    <w:basedOn w:val="Normal"/>
    <w:next w:val="Normal"/>
    <w:link w:val="Heading6Char"/>
    <w:uiPriority w:val="9"/>
    <w:qFormat/>
    <w:rsid w:val="00F020B2"/>
    <w:pPr>
      <w:keepNext/>
      <w:keepLines/>
      <w:spacing w:before="200"/>
      <w:outlineLvl w:val="5"/>
    </w:pPr>
    <w:rPr>
      <w:rFonts w:ascii="Cambria" w:hAnsi="Cambria" w:cs="Cambria"/>
      <w:i/>
      <w:iCs/>
      <w:color w:val="3E6B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0A43"/>
    <w:pPr>
      <w:tabs>
        <w:tab w:val="center" w:pos="4680"/>
        <w:tab w:val="right" w:pos="9360"/>
      </w:tabs>
    </w:pPr>
  </w:style>
  <w:style w:type="character" w:customStyle="1" w:styleId="HeaderChar">
    <w:name w:val="Header Char"/>
    <w:basedOn w:val="DefaultParagraphFont"/>
    <w:link w:val="Header"/>
    <w:uiPriority w:val="99"/>
    <w:rsid w:val="00D80A43"/>
  </w:style>
  <w:style w:type="paragraph" w:styleId="Footer">
    <w:name w:val="footer"/>
    <w:basedOn w:val="Normal"/>
    <w:link w:val="FooterChar"/>
    <w:unhideWhenUsed/>
    <w:rsid w:val="00D80A43"/>
    <w:pPr>
      <w:tabs>
        <w:tab w:val="center" w:pos="4680"/>
        <w:tab w:val="right" w:pos="9360"/>
      </w:tabs>
    </w:pPr>
  </w:style>
  <w:style w:type="character" w:customStyle="1" w:styleId="FooterChar">
    <w:name w:val="Footer Char"/>
    <w:basedOn w:val="DefaultParagraphFont"/>
    <w:link w:val="Footer"/>
    <w:rsid w:val="00D80A43"/>
  </w:style>
  <w:style w:type="paragraph" w:customStyle="1" w:styleId="NoteLevel11">
    <w:name w:val="Note Level 11"/>
    <w:basedOn w:val="Normal"/>
    <w:uiPriority w:val="99"/>
    <w:unhideWhenUsed/>
    <w:locked/>
    <w:rsid w:val="00D80A43"/>
    <w:pPr>
      <w:keepNext/>
      <w:numPr>
        <w:numId w:val="1"/>
      </w:numPr>
      <w:contextualSpacing/>
      <w:outlineLvl w:val="0"/>
    </w:pPr>
    <w:rPr>
      <w:rFonts w:ascii="Verdana" w:hAnsi="Verdana"/>
    </w:rPr>
  </w:style>
  <w:style w:type="paragraph" w:customStyle="1" w:styleId="NoteLevel21">
    <w:name w:val="Note Level 21"/>
    <w:basedOn w:val="Normal"/>
    <w:uiPriority w:val="99"/>
    <w:unhideWhenUsed/>
    <w:locked/>
    <w:rsid w:val="00D80A43"/>
    <w:pPr>
      <w:keepNext/>
      <w:numPr>
        <w:ilvl w:val="1"/>
        <w:numId w:val="1"/>
      </w:numPr>
      <w:contextualSpacing/>
      <w:outlineLvl w:val="1"/>
    </w:pPr>
    <w:rPr>
      <w:rFonts w:ascii="Verdana" w:hAnsi="Verdana"/>
    </w:rPr>
  </w:style>
  <w:style w:type="paragraph" w:customStyle="1" w:styleId="NoteLevel31">
    <w:name w:val="Note Level 31"/>
    <w:basedOn w:val="Normal"/>
    <w:uiPriority w:val="99"/>
    <w:unhideWhenUsed/>
    <w:locked/>
    <w:rsid w:val="00D80A43"/>
    <w:pPr>
      <w:keepNext/>
      <w:numPr>
        <w:ilvl w:val="2"/>
        <w:numId w:val="1"/>
      </w:numPr>
      <w:contextualSpacing/>
      <w:outlineLvl w:val="2"/>
    </w:pPr>
    <w:rPr>
      <w:rFonts w:ascii="Verdana" w:hAnsi="Verdana"/>
    </w:rPr>
  </w:style>
  <w:style w:type="paragraph" w:customStyle="1" w:styleId="NoteLevel41">
    <w:name w:val="Note Level 41"/>
    <w:basedOn w:val="Normal"/>
    <w:uiPriority w:val="99"/>
    <w:semiHidden/>
    <w:unhideWhenUsed/>
    <w:locked/>
    <w:rsid w:val="00D80A43"/>
    <w:pPr>
      <w:keepNext/>
      <w:numPr>
        <w:ilvl w:val="3"/>
        <w:numId w:val="1"/>
      </w:numPr>
      <w:contextualSpacing/>
      <w:outlineLvl w:val="3"/>
    </w:pPr>
    <w:rPr>
      <w:rFonts w:ascii="Verdana" w:hAnsi="Verdana"/>
    </w:rPr>
  </w:style>
  <w:style w:type="paragraph" w:customStyle="1" w:styleId="NoteLevel51">
    <w:name w:val="Note Level 51"/>
    <w:basedOn w:val="Normal"/>
    <w:uiPriority w:val="99"/>
    <w:semiHidden/>
    <w:unhideWhenUsed/>
    <w:locked/>
    <w:rsid w:val="00D80A43"/>
    <w:pPr>
      <w:keepNext/>
      <w:numPr>
        <w:ilvl w:val="4"/>
        <w:numId w:val="1"/>
      </w:numPr>
      <w:contextualSpacing/>
      <w:outlineLvl w:val="4"/>
    </w:pPr>
    <w:rPr>
      <w:rFonts w:ascii="Verdana" w:hAnsi="Verdana"/>
    </w:rPr>
  </w:style>
  <w:style w:type="paragraph" w:customStyle="1" w:styleId="NoteLevel61">
    <w:name w:val="Note Level 61"/>
    <w:basedOn w:val="Normal"/>
    <w:uiPriority w:val="99"/>
    <w:semiHidden/>
    <w:unhideWhenUsed/>
    <w:locked/>
    <w:rsid w:val="00D80A43"/>
    <w:pPr>
      <w:keepNext/>
      <w:numPr>
        <w:ilvl w:val="5"/>
        <w:numId w:val="1"/>
      </w:numPr>
      <w:contextualSpacing/>
      <w:outlineLvl w:val="5"/>
    </w:pPr>
    <w:rPr>
      <w:rFonts w:ascii="Verdana" w:hAnsi="Verdana"/>
    </w:rPr>
  </w:style>
  <w:style w:type="paragraph" w:customStyle="1" w:styleId="NoteLevel71">
    <w:name w:val="Note Level 71"/>
    <w:basedOn w:val="Normal"/>
    <w:uiPriority w:val="99"/>
    <w:semiHidden/>
    <w:unhideWhenUsed/>
    <w:locked/>
    <w:rsid w:val="00D80A43"/>
    <w:pPr>
      <w:keepNext/>
      <w:numPr>
        <w:ilvl w:val="6"/>
        <w:numId w:val="1"/>
      </w:numPr>
      <w:contextualSpacing/>
      <w:outlineLvl w:val="6"/>
    </w:pPr>
    <w:rPr>
      <w:rFonts w:ascii="Verdana" w:hAnsi="Verdana"/>
    </w:rPr>
  </w:style>
  <w:style w:type="paragraph" w:customStyle="1" w:styleId="NoteLevel81">
    <w:name w:val="Note Level 81"/>
    <w:basedOn w:val="Normal"/>
    <w:uiPriority w:val="99"/>
    <w:semiHidden/>
    <w:unhideWhenUsed/>
    <w:locked/>
    <w:rsid w:val="00D80A43"/>
    <w:pPr>
      <w:keepNext/>
      <w:numPr>
        <w:ilvl w:val="7"/>
        <w:numId w:val="1"/>
      </w:numPr>
      <w:contextualSpacing/>
      <w:outlineLvl w:val="7"/>
    </w:pPr>
    <w:rPr>
      <w:rFonts w:ascii="Verdana" w:hAnsi="Verdana"/>
    </w:rPr>
  </w:style>
  <w:style w:type="paragraph" w:customStyle="1" w:styleId="NoteLevel91">
    <w:name w:val="Note Level 91"/>
    <w:basedOn w:val="Normal"/>
    <w:uiPriority w:val="99"/>
    <w:semiHidden/>
    <w:unhideWhenUsed/>
    <w:locked/>
    <w:rsid w:val="00D80A43"/>
    <w:pPr>
      <w:keepNext/>
      <w:numPr>
        <w:ilvl w:val="8"/>
        <w:numId w:val="1"/>
      </w:numPr>
      <w:contextualSpacing/>
      <w:outlineLvl w:val="8"/>
    </w:pPr>
    <w:rPr>
      <w:rFonts w:ascii="Verdana" w:hAnsi="Verdana"/>
    </w:rPr>
  </w:style>
  <w:style w:type="character" w:customStyle="1" w:styleId="Heading3Char">
    <w:name w:val="Heading 3 Char"/>
    <w:basedOn w:val="DefaultParagraphFont"/>
    <w:link w:val="Heading3"/>
    <w:uiPriority w:val="9"/>
    <w:rsid w:val="00D80A43"/>
    <w:rPr>
      <w:rFonts w:ascii="Cambria" w:eastAsia="Times New Roman" w:hAnsi="Cambria" w:cs="Cambria"/>
      <w:b/>
      <w:bCs/>
      <w:color w:val="7FD13B"/>
      <w:sz w:val="24"/>
      <w:szCs w:val="24"/>
    </w:rPr>
  </w:style>
  <w:style w:type="paragraph" w:styleId="TOC1">
    <w:name w:val="toc 1"/>
    <w:basedOn w:val="Normal"/>
    <w:next w:val="Normal"/>
    <w:autoRedefine/>
    <w:uiPriority w:val="39"/>
    <w:rsid w:val="000852BD"/>
    <w:pPr>
      <w:tabs>
        <w:tab w:val="right" w:leader="dot" w:pos="9350"/>
      </w:tabs>
      <w:spacing w:after="100"/>
      <w:jc w:val="center"/>
    </w:pPr>
    <w:rPr>
      <w:rFonts w:ascii="Arial" w:hAnsi="Arial" w:cs="Arial"/>
      <w:b/>
      <w:bCs/>
      <w:iCs/>
      <w:noProof/>
      <w:sz w:val="28"/>
      <w:szCs w:val="28"/>
    </w:rPr>
  </w:style>
  <w:style w:type="character" w:styleId="Hyperlink">
    <w:name w:val="Hyperlink"/>
    <w:basedOn w:val="DefaultParagraphFont"/>
    <w:uiPriority w:val="99"/>
    <w:rsid w:val="000852BD"/>
    <w:rPr>
      <w:rFonts w:cs="Times New Roman"/>
      <w:color w:val="EB8803"/>
      <w:u w:val="single"/>
    </w:rPr>
  </w:style>
  <w:style w:type="paragraph" w:styleId="TOC2">
    <w:name w:val="toc 2"/>
    <w:basedOn w:val="Normal"/>
    <w:next w:val="Normal"/>
    <w:autoRedefine/>
    <w:uiPriority w:val="39"/>
    <w:rsid w:val="000852BD"/>
    <w:pPr>
      <w:tabs>
        <w:tab w:val="right" w:leader="dot" w:pos="9350"/>
      </w:tabs>
      <w:spacing w:after="100"/>
      <w:ind w:left="360" w:hanging="360"/>
    </w:pPr>
    <w:rPr>
      <w:rFonts w:ascii="Arial" w:hAnsi="Arial" w:cs="Arial"/>
      <w:noProof/>
    </w:rPr>
  </w:style>
  <w:style w:type="paragraph" w:styleId="TOC3">
    <w:name w:val="toc 3"/>
    <w:basedOn w:val="Normal"/>
    <w:next w:val="Normal"/>
    <w:autoRedefine/>
    <w:uiPriority w:val="39"/>
    <w:rsid w:val="000852BD"/>
    <w:pPr>
      <w:tabs>
        <w:tab w:val="left" w:pos="1320"/>
        <w:tab w:val="right" w:leader="dot" w:pos="9350"/>
      </w:tabs>
      <w:spacing w:after="100"/>
      <w:ind w:left="360" w:hanging="360"/>
      <w:jc w:val="center"/>
    </w:pPr>
    <w:rPr>
      <w:rFonts w:ascii="Arial" w:hAnsi="Arial" w:cs="Arial"/>
      <w:b/>
      <w:noProof/>
      <w:sz w:val="20"/>
      <w:szCs w:val="20"/>
    </w:rPr>
  </w:style>
  <w:style w:type="paragraph" w:styleId="BodyText">
    <w:name w:val="Body Text"/>
    <w:basedOn w:val="Normal"/>
    <w:link w:val="BodyTextChar"/>
    <w:uiPriority w:val="99"/>
    <w:rsid w:val="00301055"/>
    <w:pPr>
      <w:jc w:val="both"/>
    </w:pPr>
    <w:rPr>
      <w:rFonts w:ascii="Arial" w:hAnsi="Arial" w:cs="Arial"/>
    </w:rPr>
  </w:style>
  <w:style w:type="character" w:customStyle="1" w:styleId="BodyTextChar">
    <w:name w:val="Body Text Char"/>
    <w:basedOn w:val="DefaultParagraphFont"/>
    <w:link w:val="BodyText"/>
    <w:uiPriority w:val="99"/>
    <w:rsid w:val="00301055"/>
    <w:rPr>
      <w:rFonts w:ascii="Arial" w:eastAsia="Times New Roman" w:hAnsi="Arial" w:cs="Arial"/>
      <w:sz w:val="24"/>
      <w:szCs w:val="24"/>
    </w:rPr>
  </w:style>
  <w:style w:type="paragraph" w:customStyle="1" w:styleId="Head42">
    <w:name w:val="Head 4.2"/>
    <w:basedOn w:val="Normal"/>
    <w:rsid w:val="00301055"/>
    <w:pPr>
      <w:tabs>
        <w:tab w:val="left" w:pos="360"/>
      </w:tabs>
      <w:suppressAutoHyphens/>
      <w:ind w:left="360" w:hanging="360"/>
    </w:pPr>
    <w:rPr>
      <w:b/>
      <w:bCs/>
    </w:rPr>
  </w:style>
  <w:style w:type="paragraph" w:customStyle="1" w:styleId="Default">
    <w:name w:val="Default"/>
    <w:rsid w:val="00301055"/>
    <w:pPr>
      <w:autoSpaceDE w:val="0"/>
      <w:autoSpaceDN w:val="0"/>
      <w:adjustRightInd w:val="0"/>
      <w:spacing w:after="0" w:line="240" w:lineRule="auto"/>
    </w:pPr>
    <w:rPr>
      <w:rFonts w:ascii="Times New Roman" w:eastAsia="Times New Roman" w:hAnsi="Times New Roman" w:cs="Times New Roman"/>
      <w:color w:val="000000"/>
      <w:sz w:val="24"/>
      <w:szCs w:val="24"/>
      <w:lang w:val="en-GB"/>
    </w:rPr>
  </w:style>
  <w:style w:type="character" w:customStyle="1" w:styleId="Heading2Char">
    <w:name w:val="Heading 2 Char"/>
    <w:basedOn w:val="DefaultParagraphFont"/>
    <w:link w:val="Heading2"/>
    <w:uiPriority w:val="9"/>
    <w:rsid w:val="00301055"/>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301055"/>
    <w:pPr>
      <w:ind w:left="720"/>
    </w:pPr>
  </w:style>
  <w:style w:type="paragraph" w:customStyle="1" w:styleId="3DIText">
    <w:name w:val="#3 DI Text"/>
    <w:basedOn w:val="Normal"/>
    <w:uiPriority w:val="99"/>
    <w:rsid w:val="00301055"/>
    <w:pPr>
      <w:spacing w:before="120" w:after="120"/>
      <w:jc w:val="both"/>
    </w:pPr>
    <w:rPr>
      <w:lang w:val="en-GB" w:eastAsia="en-GB"/>
    </w:rPr>
  </w:style>
  <w:style w:type="paragraph" w:styleId="NormalWeb">
    <w:name w:val="Normal (Web)"/>
    <w:basedOn w:val="Normal"/>
    <w:uiPriority w:val="99"/>
    <w:rsid w:val="00301055"/>
    <w:pPr>
      <w:spacing w:before="100" w:beforeAutospacing="1" w:after="100" w:afterAutospacing="1"/>
    </w:pPr>
  </w:style>
  <w:style w:type="paragraph" w:styleId="FootnoteText">
    <w:name w:val="footnote text"/>
    <w:basedOn w:val="Normal"/>
    <w:link w:val="FootnoteTextChar"/>
    <w:uiPriority w:val="99"/>
    <w:semiHidden/>
    <w:rsid w:val="00301055"/>
    <w:rPr>
      <w:sz w:val="20"/>
      <w:szCs w:val="20"/>
    </w:rPr>
  </w:style>
  <w:style w:type="character" w:customStyle="1" w:styleId="FootnoteTextChar">
    <w:name w:val="Footnote Text Char"/>
    <w:basedOn w:val="DefaultParagraphFont"/>
    <w:link w:val="FootnoteText"/>
    <w:uiPriority w:val="99"/>
    <w:semiHidden/>
    <w:rsid w:val="0030105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301055"/>
    <w:rPr>
      <w:rFonts w:cs="Times New Roman"/>
      <w:vertAlign w:val="superscript"/>
    </w:rPr>
  </w:style>
  <w:style w:type="paragraph" w:styleId="BodyText2">
    <w:name w:val="Body Text 2"/>
    <w:basedOn w:val="Normal"/>
    <w:link w:val="BodyText2Char"/>
    <w:uiPriority w:val="99"/>
    <w:rsid w:val="00441BFC"/>
    <w:pPr>
      <w:spacing w:after="120" w:line="480" w:lineRule="auto"/>
    </w:pPr>
  </w:style>
  <w:style w:type="character" w:customStyle="1" w:styleId="BodyText2Char">
    <w:name w:val="Body Text 2 Char"/>
    <w:basedOn w:val="DefaultParagraphFont"/>
    <w:link w:val="BodyText2"/>
    <w:uiPriority w:val="99"/>
    <w:rsid w:val="00441BFC"/>
    <w:rPr>
      <w:rFonts w:ascii="Times New Roman" w:eastAsia="Times New Roman" w:hAnsi="Times New Roman" w:cs="Times New Roman"/>
      <w:sz w:val="24"/>
      <w:szCs w:val="24"/>
    </w:rPr>
  </w:style>
  <w:style w:type="paragraph" w:styleId="Title">
    <w:name w:val="Title"/>
    <w:basedOn w:val="Normal"/>
    <w:next w:val="Normal"/>
    <w:link w:val="TitleChar"/>
    <w:qFormat/>
    <w:rsid w:val="00F04E26"/>
    <w:pPr>
      <w:pBdr>
        <w:bottom w:val="single" w:sz="8" w:space="4" w:color="7FD13B"/>
      </w:pBdr>
      <w:spacing w:after="300"/>
    </w:pPr>
    <w:rPr>
      <w:rFonts w:ascii="Cambria" w:hAnsi="Cambria" w:cs="Cambria"/>
      <w:color w:val="3A4452"/>
      <w:spacing w:val="5"/>
      <w:kern w:val="28"/>
      <w:sz w:val="52"/>
      <w:szCs w:val="52"/>
    </w:rPr>
  </w:style>
  <w:style w:type="character" w:customStyle="1" w:styleId="TitleChar">
    <w:name w:val="Title Char"/>
    <w:basedOn w:val="DefaultParagraphFont"/>
    <w:link w:val="Title"/>
    <w:rsid w:val="00F04E26"/>
    <w:rPr>
      <w:rFonts w:ascii="Cambria" w:eastAsia="Times New Roman" w:hAnsi="Cambria" w:cs="Cambria"/>
      <w:color w:val="3A4452"/>
      <w:spacing w:val="5"/>
      <w:kern w:val="28"/>
      <w:sz w:val="52"/>
      <w:szCs w:val="52"/>
    </w:rPr>
  </w:style>
  <w:style w:type="character" w:customStyle="1" w:styleId="Heading1Char">
    <w:name w:val="Heading 1 Char"/>
    <w:basedOn w:val="DefaultParagraphFont"/>
    <w:link w:val="Heading1"/>
    <w:uiPriority w:val="9"/>
    <w:rsid w:val="00D458DB"/>
    <w:rPr>
      <w:rFonts w:asciiTheme="majorHAnsi" w:eastAsiaTheme="majorEastAsia" w:hAnsiTheme="majorHAnsi" w:cstheme="majorBidi"/>
      <w:b/>
      <w:bCs/>
      <w:color w:val="365F91" w:themeColor="accent1" w:themeShade="BF"/>
      <w:sz w:val="28"/>
      <w:szCs w:val="28"/>
    </w:rPr>
  </w:style>
  <w:style w:type="paragraph" w:customStyle="1" w:styleId="Head52">
    <w:name w:val="Head 5.2"/>
    <w:basedOn w:val="Normal"/>
    <w:rsid w:val="00D458DB"/>
    <w:pPr>
      <w:tabs>
        <w:tab w:val="left" w:pos="533"/>
      </w:tabs>
      <w:suppressAutoHyphens/>
      <w:ind w:left="533" w:hanging="533"/>
      <w:jc w:val="both"/>
    </w:pPr>
    <w:rPr>
      <w:b/>
      <w:szCs w:val="20"/>
    </w:rPr>
  </w:style>
  <w:style w:type="character" w:customStyle="1" w:styleId="Heading4Char">
    <w:name w:val="Heading 4 Char"/>
    <w:basedOn w:val="DefaultParagraphFont"/>
    <w:link w:val="Heading4"/>
    <w:uiPriority w:val="9"/>
    <w:rsid w:val="00F020B2"/>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F020B2"/>
    <w:rPr>
      <w:rFonts w:ascii="Cambria" w:eastAsia="Times New Roman" w:hAnsi="Cambria" w:cs="Cambria"/>
      <w:color w:val="3E6B19"/>
      <w:sz w:val="24"/>
      <w:szCs w:val="24"/>
    </w:rPr>
  </w:style>
  <w:style w:type="character" w:customStyle="1" w:styleId="Heading6Char">
    <w:name w:val="Heading 6 Char"/>
    <w:basedOn w:val="DefaultParagraphFont"/>
    <w:link w:val="Heading6"/>
    <w:uiPriority w:val="9"/>
    <w:rsid w:val="00F020B2"/>
    <w:rPr>
      <w:rFonts w:ascii="Cambria" w:eastAsia="Times New Roman" w:hAnsi="Cambria" w:cs="Cambria"/>
      <w:i/>
      <w:iCs/>
      <w:color w:val="3E6B19"/>
      <w:sz w:val="24"/>
      <w:szCs w:val="24"/>
    </w:rPr>
  </w:style>
  <w:style w:type="paragraph" w:styleId="Subtitle">
    <w:name w:val="Subtitle"/>
    <w:basedOn w:val="Normal"/>
    <w:next w:val="Normal"/>
    <w:link w:val="SubtitleChar"/>
    <w:uiPriority w:val="11"/>
    <w:qFormat/>
    <w:rsid w:val="00F020B2"/>
    <w:pPr>
      <w:numPr>
        <w:ilvl w:val="1"/>
      </w:numPr>
    </w:pPr>
    <w:rPr>
      <w:rFonts w:ascii="Cambria" w:hAnsi="Cambria" w:cs="Cambria"/>
      <w:i/>
      <w:iCs/>
      <w:color w:val="7FD13B"/>
      <w:spacing w:val="15"/>
    </w:rPr>
  </w:style>
  <w:style w:type="character" w:customStyle="1" w:styleId="SubtitleChar">
    <w:name w:val="Subtitle Char"/>
    <w:basedOn w:val="DefaultParagraphFont"/>
    <w:link w:val="Subtitle"/>
    <w:uiPriority w:val="11"/>
    <w:rsid w:val="00F020B2"/>
    <w:rPr>
      <w:rFonts w:ascii="Cambria" w:eastAsia="Times New Roman" w:hAnsi="Cambria" w:cs="Cambria"/>
      <w:i/>
      <w:iCs/>
      <w:color w:val="7FD13B"/>
      <w:spacing w:val="15"/>
      <w:sz w:val="24"/>
      <w:szCs w:val="24"/>
    </w:rPr>
  </w:style>
  <w:style w:type="table" w:styleId="TableGrid">
    <w:name w:val="Table Grid"/>
    <w:basedOn w:val="TableNormal"/>
    <w:uiPriority w:val="59"/>
    <w:rsid w:val="00F020B2"/>
    <w:pPr>
      <w:spacing w:after="0" w:line="240" w:lineRule="auto"/>
    </w:pPr>
    <w:rPr>
      <w:rFonts w:ascii="Calibri" w:eastAsia="Times New Roman"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020B2"/>
    <w:rPr>
      <w:rFonts w:ascii="Tahoma" w:hAnsi="Tahoma" w:cs="Tahoma"/>
      <w:sz w:val="16"/>
      <w:szCs w:val="16"/>
    </w:rPr>
  </w:style>
  <w:style w:type="character" w:customStyle="1" w:styleId="BalloonTextChar">
    <w:name w:val="Balloon Text Char"/>
    <w:basedOn w:val="DefaultParagraphFont"/>
    <w:link w:val="BalloonText"/>
    <w:uiPriority w:val="99"/>
    <w:semiHidden/>
    <w:rsid w:val="00F020B2"/>
    <w:rPr>
      <w:rFonts w:ascii="Tahoma" w:eastAsia="Times New Roman" w:hAnsi="Tahoma" w:cs="Tahoma"/>
      <w:sz w:val="16"/>
      <w:szCs w:val="16"/>
    </w:rPr>
  </w:style>
  <w:style w:type="paragraph" w:styleId="TOCHeading">
    <w:name w:val="TOC Heading"/>
    <w:basedOn w:val="Heading1"/>
    <w:next w:val="Normal"/>
    <w:uiPriority w:val="39"/>
    <w:qFormat/>
    <w:rsid w:val="00F020B2"/>
    <w:pPr>
      <w:spacing w:line="276" w:lineRule="auto"/>
      <w:outlineLvl w:val="9"/>
    </w:pPr>
    <w:rPr>
      <w:rFonts w:ascii="Cambria" w:eastAsia="Times New Roman" w:hAnsi="Cambria" w:cs="Cambria"/>
      <w:color w:val="5EA226"/>
    </w:rPr>
  </w:style>
  <w:style w:type="character" w:customStyle="1" w:styleId="apple-style-span">
    <w:name w:val="apple-style-span"/>
    <w:basedOn w:val="DefaultParagraphFont"/>
    <w:rsid w:val="00F020B2"/>
    <w:rPr>
      <w:rFonts w:cs="Times New Roman"/>
    </w:rPr>
  </w:style>
  <w:style w:type="paragraph" w:styleId="BodyTextIndent3">
    <w:name w:val="Body Text Indent 3"/>
    <w:basedOn w:val="Normal"/>
    <w:link w:val="BodyTextIndent3Char"/>
    <w:uiPriority w:val="99"/>
    <w:rsid w:val="00F020B2"/>
    <w:pPr>
      <w:spacing w:after="120"/>
      <w:ind w:left="360"/>
    </w:pPr>
    <w:rPr>
      <w:sz w:val="16"/>
      <w:szCs w:val="16"/>
    </w:rPr>
  </w:style>
  <w:style w:type="character" w:customStyle="1" w:styleId="BodyTextIndent3Char">
    <w:name w:val="Body Text Indent 3 Char"/>
    <w:basedOn w:val="DefaultParagraphFont"/>
    <w:link w:val="BodyTextIndent3"/>
    <w:uiPriority w:val="99"/>
    <w:rsid w:val="00F020B2"/>
    <w:rPr>
      <w:rFonts w:ascii="Times New Roman" w:eastAsia="Times New Roman" w:hAnsi="Times New Roman" w:cs="Times New Roman"/>
      <w:sz w:val="16"/>
      <w:szCs w:val="16"/>
    </w:rPr>
  </w:style>
  <w:style w:type="character" w:styleId="CommentReference">
    <w:name w:val="annotation reference"/>
    <w:basedOn w:val="DefaultParagraphFont"/>
    <w:rsid w:val="00F020B2"/>
    <w:rPr>
      <w:rFonts w:cs="Times New Roman"/>
      <w:sz w:val="16"/>
      <w:szCs w:val="16"/>
    </w:rPr>
  </w:style>
  <w:style w:type="paragraph" w:styleId="CommentText">
    <w:name w:val="annotation text"/>
    <w:basedOn w:val="Normal"/>
    <w:link w:val="CommentTextChar"/>
    <w:rsid w:val="00F020B2"/>
    <w:rPr>
      <w:sz w:val="20"/>
      <w:szCs w:val="20"/>
    </w:rPr>
  </w:style>
  <w:style w:type="character" w:customStyle="1" w:styleId="CommentTextChar">
    <w:name w:val="Comment Text Char"/>
    <w:basedOn w:val="DefaultParagraphFont"/>
    <w:link w:val="CommentText"/>
    <w:rsid w:val="00F020B2"/>
    <w:rPr>
      <w:rFonts w:ascii="Times New Roman" w:eastAsia="Times New Roman" w:hAnsi="Times New Roman" w:cs="Times New Roman"/>
      <w:sz w:val="20"/>
      <w:szCs w:val="20"/>
    </w:rPr>
  </w:style>
  <w:style w:type="character" w:customStyle="1" w:styleId="apple-converted-space">
    <w:name w:val="apple-converted-space"/>
    <w:basedOn w:val="DefaultParagraphFont"/>
    <w:rsid w:val="00F020B2"/>
    <w:rPr>
      <w:rFonts w:cs="Times New Roman"/>
    </w:rPr>
  </w:style>
  <w:style w:type="paragraph" w:customStyle="1" w:styleId="4DIbullets">
    <w:name w:val="#4 DI bullets"/>
    <w:basedOn w:val="3DIText"/>
    <w:rsid w:val="00F020B2"/>
    <w:pPr>
      <w:numPr>
        <w:numId w:val="9"/>
      </w:numPr>
    </w:pPr>
  </w:style>
  <w:style w:type="paragraph" w:styleId="BodyText3">
    <w:name w:val="Body Text 3"/>
    <w:basedOn w:val="Normal"/>
    <w:link w:val="BodyText3Char"/>
    <w:uiPriority w:val="99"/>
    <w:semiHidden/>
    <w:rsid w:val="00F020B2"/>
    <w:pPr>
      <w:spacing w:after="120"/>
    </w:pPr>
    <w:rPr>
      <w:sz w:val="16"/>
      <w:szCs w:val="16"/>
    </w:rPr>
  </w:style>
  <w:style w:type="character" w:customStyle="1" w:styleId="BodyText3Char">
    <w:name w:val="Body Text 3 Char"/>
    <w:basedOn w:val="DefaultParagraphFont"/>
    <w:link w:val="BodyText3"/>
    <w:uiPriority w:val="99"/>
    <w:semiHidden/>
    <w:rsid w:val="00F020B2"/>
    <w:rPr>
      <w:rFonts w:ascii="Times New Roman" w:eastAsia="Times New Roman" w:hAnsi="Times New Roman" w:cs="Times New Roman"/>
      <w:sz w:val="16"/>
      <w:szCs w:val="16"/>
    </w:rPr>
  </w:style>
  <w:style w:type="paragraph" w:styleId="CommentSubject">
    <w:name w:val="annotation subject"/>
    <w:basedOn w:val="CommentText"/>
    <w:next w:val="CommentText"/>
    <w:link w:val="CommentSubjectChar"/>
    <w:uiPriority w:val="99"/>
    <w:semiHidden/>
    <w:rsid w:val="00F020B2"/>
    <w:rPr>
      <w:b/>
      <w:bCs/>
    </w:rPr>
  </w:style>
  <w:style w:type="character" w:customStyle="1" w:styleId="CommentSubjectChar">
    <w:name w:val="Comment Subject Char"/>
    <w:basedOn w:val="CommentTextChar"/>
    <w:link w:val="CommentSubject"/>
    <w:uiPriority w:val="99"/>
    <w:semiHidden/>
    <w:rsid w:val="00F020B2"/>
    <w:rPr>
      <w:rFonts w:ascii="Times New Roman" w:eastAsia="Times New Roman" w:hAnsi="Times New Roman" w:cs="Times New Roman"/>
      <w:b/>
      <w:bCs/>
      <w:sz w:val="20"/>
      <w:szCs w:val="20"/>
    </w:rPr>
  </w:style>
  <w:style w:type="paragraph" w:styleId="EndnoteText">
    <w:name w:val="endnote text"/>
    <w:basedOn w:val="Normal"/>
    <w:link w:val="EndnoteTextChar"/>
    <w:uiPriority w:val="99"/>
    <w:semiHidden/>
    <w:rsid w:val="00F020B2"/>
    <w:rPr>
      <w:sz w:val="20"/>
      <w:szCs w:val="20"/>
    </w:rPr>
  </w:style>
  <w:style w:type="character" w:customStyle="1" w:styleId="EndnoteTextChar">
    <w:name w:val="Endnote Text Char"/>
    <w:basedOn w:val="DefaultParagraphFont"/>
    <w:link w:val="EndnoteText"/>
    <w:uiPriority w:val="99"/>
    <w:semiHidden/>
    <w:rsid w:val="00F020B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rsid w:val="00F020B2"/>
    <w:rPr>
      <w:rFonts w:cs="Times New Roman"/>
      <w:vertAlign w:val="superscript"/>
    </w:rPr>
  </w:style>
  <w:style w:type="character" w:styleId="FollowedHyperlink">
    <w:name w:val="FollowedHyperlink"/>
    <w:basedOn w:val="DefaultParagraphFont"/>
    <w:uiPriority w:val="99"/>
    <w:semiHidden/>
    <w:rsid w:val="00F020B2"/>
    <w:rPr>
      <w:rFonts w:cs="Times New Roman"/>
      <w:color w:val="auto"/>
      <w:u w:val="single"/>
    </w:rPr>
  </w:style>
  <w:style w:type="character" w:styleId="HTMLCite">
    <w:name w:val="HTML Cite"/>
    <w:basedOn w:val="DefaultParagraphFont"/>
    <w:uiPriority w:val="99"/>
    <w:semiHidden/>
    <w:rsid w:val="00F020B2"/>
    <w:rPr>
      <w:rFonts w:cs="Times New Roman"/>
      <w:i/>
      <w:iCs/>
    </w:rPr>
  </w:style>
  <w:style w:type="character" w:styleId="PageNumber">
    <w:name w:val="page number"/>
    <w:basedOn w:val="DefaultParagraphFont"/>
    <w:rsid w:val="00F020B2"/>
    <w:rPr>
      <w:rFonts w:cs="Times New Roman"/>
    </w:rPr>
  </w:style>
  <w:style w:type="paragraph" w:styleId="BodyTextIndent">
    <w:name w:val="Body Text Indent"/>
    <w:basedOn w:val="Normal"/>
    <w:link w:val="BodyTextIndentChar"/>
    <w:uiPriority w:val="99"/>
    <w:unhideWhenUsed/>
    <w:rsid w:val="00F020B2"/>
    <w:pPr>
      <w:spacing w:after="120"/>
      <w:ind w:left="360"/>
    </w:pPr>
  </w:style>
  <w:style w:type="character" w:customStyle="1" w:styleId="BodyTextIndentChar">
    <w:name w:val="Body Text Indent Char"/>
    <w:basedOn w:val="DefaultParagraphFont"/>
    <w:link w:val="BodyTextIndent"/>
    <w:uiPriority w:val="99"/>
    <w:rsid w:val="00F020B2"/>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F020B2"/>
    <w:pPr>
      <w:spacing w:after="120" w:line="480" w:lineRule="auto"/>
      <w:ind w:left="360"/>
    </w:pPr>
  </w:style>
  <w:style w:type="character" w:customStyle="1" w:styleId="BodyTextIndent2Char">
    <w:name w:val="Body Text Indent 2 Char"/>
    <w:basedOn w:val="DefaultParagraphFont"/>
    <w:link w:val="BodyTextIndent2"/>
    <w:uiPriority w:val="99"/>
    <w:semiHidden/>
    <w:rsid w:val="00F020B2"/>
    <w:rPr>
      <w:rFonts w:ascii="Times New Roman" w:eastAsia="Times New Roman" w:hAnsi="Times New Roman" w:cs="Times New Roman"/>
      <w:sz w:val="24"/>
      <w:szCs w:val="24"/>
    </w:rPr>
  </w:style>
  <w:style w:type="paragraph" w:customStyle="1" w:styleId="TOCNumber1">
    <w:name w:val="TOC Number1"/>
    <w:basedOn w:val="Heading4"/>
    <w:autoRedefine/>
    <w:rsid w:val="00F020B2"/>
    <w:pPr>
      <w:keepNext w:val="0"/>
      <w:spacing w:before="120" w:after="120"/>
      <w:outlineLvl w:val="9"/>
    </w:pPr>
    <w:rPr>
      <w:rFonts w:ascii="Times New Roman" w:hAnsi="Times New Roman"/>
      <w:bCs w:val="0"/>
      <w:sz w:val="24"/>
      <w:szCs w:val="20"/>
    </w:rPr>
  </w:style>
  <w:style w:type="paragraph" w:customStyle="1" w:styleId="BankNormal">
    <w:name w:val="BankNormal"/>
    <w:basedOn w:val="Normal"/>
    <w:rsid w:val="00F020B2"/>
    <w:pPr>
      <w:spacing w:after="240"/>
    </w:pPr>
    <w:rPr>
      <w:szCs w:val="20"/>
    </w:rPr>
  </w:style>
  <w:style w:type="numbering" w:styleId="1ai">
    <w:name w:val="Outline List 1"/>
    <w:basedOn w:val="NoList"/>
    <w:uiPriority w:val="99"/>
    <w:semiHidden/>
    <w:unhideWhenUsed/>
    <w:rsid w:val="00F020B2"/>
    <w:pPr>
      <w:numPr>
        <w:numId w:val="13"/>
      </w:numPr>
    </w:pPr>
  </w:style>
  <w:style w:type="numbering" w:customStyle="1" w:styleId="Style1">
    <w:name w:val="Style1"/>
    <w:rsid w:val="00F020B2"/>
    <w:pPr>
      <w:numPr>
        <w:numId w:val="14"/>
      </w:numPr>
    </w:pPr>
  </w:style>
  <w:style w:type="paragraph" w:styleId="NoSpacing">
    <w:name w:val="No Spacing"/>
    <w:uiPriority w:val="1"/>
    <w:qFormat/>
    <w:rsid w:val="00F020B2"/>
    <w:pPr>
      <w:spacing w:after="0" w:line="240" w:lineRule="auto"/>
    </w:pPr>
    <w:rPr>
      <w:rFonts w:ascii="Courier" w:eastAsia="Times New Roman" w:hAnsi="Courier" w:cs="Times New Roman"/>
      <w:sz w:val="24"/>
      <w:szCs w:val="20"/>
      <w:lang w:val="en-GB"/>
    </w:rPr>
  </w:style>
  <w:style w:type="paragraph" w:customStyle="1" w:styleId="Style">
    <w:name w:val="Style"/>
    <w:rsid w:val="00F020B2"/>
    <w:pPr>
      <w:widowControl w:val="0"/>
      <w:autoSpaceDE w:val="0"/>
      <w:autoSpaceDN w:val="0"/>
      <w:adjustRightInd w:val="0"/>
      <w:spacing w:after="0" w:line="240" w:lineRule="auto"/>
    </w:pPr>
    <w:rPr>
      <w:rFonts w:ascii="Arial" w:eastAsiaTheme="minorEastAsia" w:hAnsi="Arial" w:cs="Arial"/>
      <w:sz w:val="24"/>
      <w:szCs w:val="24"/>
    </w:rPr>
  </w:style>
  <w:style w:type="character" w:customStyle="1" w:styleId="UnresolvedMention">
    <w:name w:val="Unresolved Mention"/>
    <w:basedOn w:val="DefaultParagraphFont"/>
    <w:uiPriority w:val="99"/>
    <w:semiHidden/>
    <w:unhideWhenUsed/>
    <w:rsid w:val="000745BE"/>
    <w:rPr>
      <w:color w:val="605E5C"/>
      <w:shd w:val="clear" w:color="auto" w:fill="E1DFDD"/>
    </w:rPr>
  </w:style>
  <w:style w:type="character" w:customStyle="1" w:styleId="ListParagraphChar">
    <w:name w:val="List Paragraph Char"/>
    <w:link w:val="ListParagraph"/>
    <w:uiPriority w:val="34"/>
    <w:locked/>
    <w:rsid w:val="003372D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65385">
      <w:bodyDiv w:val="1"/>
      <w:marLeft w:val="0"/>
      <w:marRight w:val="0"/>
      <w:marTop w:val="0"/>
      <w:marBottom w:val="0"/>
      <w:divBdr>
        <w:top w:val="none" w:sz="0" w:space="0" w:color="auto"/>
        <w:left w:val="none" w:sz="0" w:space="0" w:color="auto"/>
        <w:bottom w:val="none" w:sz="0" w:space="0" w:color="auto"/>
        <w:right w:val="none" w:sz="0" w:space="0" w:color="auto"/>
      </w:divBdr>
    </w:div>
    <w:div w:id="436024148">
      <w:bodyDiv w:val="1"/>
      <w:marLeft w:val="0"/>
      <w:marRight w:val="0"/>
      <w:marTop w:val="0"/>
      <w:marBottom w:val="0"/>
      <w:divBdr>
        <w:top w:val="none" w:sz="0" w:space="0" w:color="auto"/>
        <w:left w:val="none" w:sz="0" w:space="0" w:color="auto"/>
        <w:bottom w:val="none" w:sz="0" w:space="0" w:color="auto"/>
        <w:right w:val="none" w:sz="0" w:space="0" w:color="auto"/>
      </w:divBdr>
    </w:div>
    <w:div w:id="616646055">
      <w:bodyDiv w:val="1"/>
      <w:marLeft w:val="0"/>
      <w:marRight w:val="0"/>
      <w:marTop w:val="0"/>
      <w:marBottom w:val="0"/>
      <w:divBdr>
        <w:top w:val="none" w:sz="0" w:space="0" w:color="auto"/>
        <w:left w:val="none" w:sz="0" w:space="0" w:color="auto"/>
        <w:bottom w:val="none" w:sz="0" w:space="0" w:color="auto"/>
        <w:right w:val="none" w:sz="0" w:space="0" w:color="auto"/>
      </w:divBdr>
    </w:div>
    <w:div w:id="745304866">
      <w:bodyDiv w:val="1"/>
      <w:marLeft w:val="0"/>
      <w:marRight w:val="0"/>
      <w:marTop w:val="0"/>
      <w:marBottom w:val="0"/>
      <w:divBdr>
        <w:top w:val="none" w:sz="0" w:space="0" w:color="auto"/>
        <w:left w:val="none" w:sz="0" w:space="0" w:color="auto"/>
        <w:bottom w:val="none" w:sz="0" w:space="0" w:color="auto"/>
        <w:right w:val="none" w:sz="0" w:space="0" w:color="auto"/>
      </w:divBdr>
    </w:div>
    <w:div w:id="754323474">
      <w:bodyDiv w:val="1"/>
      <w:marLeft w:val="0"/>
      <w:marRight w:val="0"/>
      <w:marTop w:val="0"/>
      <w:marBottom w:val="0"/>
      <w:divBdr>
        <w:top w:val="none" w:sz="0" w:space="0" w:color="auto"/>
        <w:left w:val="none" w:sz="0" w:space="0" w:color="auto"/>
        <w:bottom w:val="none" w:sz="0" w:space="0" w:color="auto"/>
        <w:right w:val="none" w:sz="0" w:space="0" w:color="auto"/>
      </w:divBdr>
    </w:div>
    <w:div w:id="1072241159">
      <w:bodyDiv w:val="1"/>
      <w:marLeft w:val="0"/>
      <w:marRight w:val="0"/>
      <w:marTop w:val="0"/>
      <w:marBottom w:val="0"/>
      <w:divBdr>
        <w:top w:val="none" w:sz="0" w:space="0" w:color="auto"/>
        <w:left w:val="none" w:sz="0" w:space="0" w:color="auto"/>
        <w:bottom w:val="none" w:sz="0" w:space="0" w:color="auto"/>
        <w:right w:val="none" w:sz="0" w:space="0" w:color="auto"/>
      </w:divBdr>
    </w:div>
    <w:div w:id="1115439775">
      <w:bodyDiv w:val="1"/>
      <w:marLeft w:val="0"/>
      <w:marRight w:val="0"/>
      <w:marTop w:val="0"/>
      <w:marBottom w:val="0"/>
      <w:divBdr>
        <w:top w:val="none" w:sz="0" w:space="0" w:color="auto"/>
        <w:left w:val="none" w:sz="0" w:space="0" w:color="auto"/>
        <w:bottom w:val="none" w:sz="0" w:space="0" w:color="auto"/>
        <w:right w:val="none" w:sz="0" w:space="0" w:color="auto"/>
      </w:divBdr>
    </w:div>
    <w:div w:id="1153520392">
      <w:bodyDiv w:val="1"/>
      <w:marLeft w:val="0"/>
      <w:marRight w:val="0"/>
      <w:marTop w:val="0"/>
      <w:marBottom w:val="0"/>
      <w:divBdr>
        <w:top w:val="none" w:sz="0" w:space="0" w:color="auto"/>
        <w:left w:val="none" w:sz="0" w:space="0" w:color="auto"/>
        <w:bottom w:val="none" w:sz="0" w:space="0" w:color="auto"/>
        <w:right w:val="none" w:sz="0" w:space="0" w:color="auto"/>
      </w:divBdr>
    </w:div>
    <w:div w:id="1717465566">
      <w:bodyDiv w:val="1"/>
      <w:marLeft w:val="0"/>
      <w:marRight w:val="0"/>
      <w:marTop w:val="0"/>
      <w:marBottom w:val="0"/>
      <w:divBdr>
        <w:top w:val="none" w:sz="0" w:space="0" w:color="auto"/>
        <w:left w:val="none" w:sz="0" w:space="0" w:color="auto"/>
        <w:bottom w:val="none" w:sz="0" w:space="0" w:color="auto"/>
        <w:right w:val="none" w:sz="0" w:space="0" w:color="auto"/>
      </w:divBdr>
    </w:div>
    <w:div w:id="1731614421">
      <w:bodyDiv w:val="1"/>
      <w:marLeft w:val="0"/>
      <w:marRight w:val="0"/>
      <w:marTop w:val="0"/>
      <w:marBottom w:val="0"/>
      <w:divBdr>
        <w:top w:val="none" w:sz="0" w:space="0" w:color="auto"/>
        <w:left w:val="none" w:sz="0" w:space="0" w:color="auto"/>
        <w:bottom w:val="none" w:sz="0" w:space="0" w:color="auto"/>
        <w:right w:val="none" w:sz="0" w:space="0" w:color="auto"/>
      </w:divBdr>
    </w:div>
    <w:div w:id="1748072531">
      <w:bodyDiv w:val="1"/>
      <w:marLeft w:val="0"/>
      <w:marRight w:val="0"/>
      <w:marTop w:val="0"/>
      <w:marBottom w:val="0"/>
      <w:divBdr>
        <w:top w:val="none" w:sz="0" w:space="0" w:color="auto"/>
        <w:left w:val="none" w:sz="0" w:space="0" w:color="auto"/>
        <w:bottom w:val="none" w:sz="0" w:space="0" w:color="auto"/>
        <w:right w:val="none" w:sz="0" w:space="0" w:color="auto"/>
      </w:divBdr>
    </w:div>
    <w:div w:id="214076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bmkpk@g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bmkpk@yahoo.com" TargetMode="External"/><Relationship Id="rId4" Type="http://schemas.openxmlformats.org/officeDocument/2006/relationships/settings" Target="settings.xml"/><Relationship Id="rId9" Type="http://schemas.openxmlformats.org/officeDocument/2006/relationships/hyperlink" Target="http://www.kppra.gov.p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F4D3F-26BE-4408-8C3D-68A82C969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5040</TotalTime>
  <Pages>90</Pages>
  <Words>23543</Words>
  <Characters>134197</Characters>
  <Application>Microsoft Office Word</Application>
  <DocSecurity>0</DocSecurity>
  <Lines>1118</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RBM</dc:creator>
  <cp:lastModifiedBy>HP</cp:lastModifiedBy>
  <cp:revision>1402</cp:revision>
  <cp:lastPrinted>2023-11-28T07:06:00Z</cp:lastPrinted>
  <dcterms:created xsi:type="dcterms:W3CDTF">2018-07-29T16:16:00Z</dcterms:created>
  <dcterms:modified xsi:type="dcterms:W3CDTF">2023-11-28T07:49:00Z</dcterms:modified>
</cp:coreProperties>
</file>